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615B8" w14:textId="5F4C3CD0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4FCC62E8" w14:textId="77777777" w:rsidR="00202C1C" w:rsidRPr="00202C1C" w:rsidRDefault="00202C1C" w:rsidP="00202C1C">
      <w:pPr>
        <w:pStyle w:val="Bezriadkovania"/>
        <w:jc w:val="center"/>
        <w:rPr>
          <w:b/>
          <w:color w:val="FF0000"/>
          <w:sz w:val="36"/>
          <w:szCs w:val="36"/>
        </w:rPr>
      </w:pPr>
      <w:r w:rsidRPr="00202C1C">
        <w:rPr>
          <w:b/>
          <w:color w:val="FF0000"/>
          <w:sz w:val="36"/>
          <w:szCs w:val="36"/>
        </w:rPr>
        <w:t>Časť IV.</w:t>
      </w:r>
    </w:p>
    <w:p w14:paraId="6EFB308D" w14:textId="77777777" w:rsidR="00202C1C" w:rsidRPr="00202C1C" w:rsidRDefault="00202C1C" w:rsidP="00202C1C">
      <w:pPr>
        <w:pStyle w:val="Bezriadkovania"/>
        <w:jc w:val="center"/>
        <w:rPr>
          <w:b/>
          <w:color w:val="FF0000"/>
          <w:sz w:val="32"/>
          <w:szCs w:val="32"/>
        </w:rPr>
      </w:pPr>
      <w:r w:rsidRPr="00202C1C">
        <w:rPr>
          <w:b/>
          <w:color w:val="FF0000"/>
          <w:sz w:val="32"/>
          <w:szCs w:val="32"/>
        </w:rPr>
        <w:t>Dokumentácia k verejnému obstarávaniu v závislosti na postupe VO</w:t>
      </w:r>
    </w:p>
    <w:p w14:paraId="35827BFF" w14:textId="77777777" w:rsidR="00202C1C" w:rsidRPr="00202C1C" w:rsidRDefault="00202C1C" w:rsidP="00202C1C">
      <w:pPr>
        <w:pStyle w:val="Bezriadkovania"/>
        <w:jc w:val="center"/>
        <w:rPr>
          <w:b/>
          <w:color w:val="FF0000"/>
          <w:sz w:val="32"/>
          <w:szCs w:val="32"/>
        </w:rPr>
      </w:pPr>
      <w:r w:rsidRPr="00202C1C">
        <w:rPr>
          <w:b/>
          <w:color w:val="FF0000"/>
          <w:sz w:val="32"/>
          <w:szCs w:val="32"/>
        </w:rPr>
        <w:t>(podľa ZVO účinného od 01.08.2024)</w:t>
      </w:r>
    </w:p>
    <w:p w14:paraId="69DBB954" w14:textId="77777777" w:rsidR="00202C1C" w:rsidRDefault="00202C1C" w:rsidP="00202C1C">
      <w:pPr>
        <w:pStyle w:val="Bezriadkovania"/>
        <w:jc w:val="center"/>
        <w:rPr>
          <w:b/>
          <w:sz w:val="32"/>
          <w:szCs w:val="32"/>
        </w:rPr>
      </w:pPr>
    </w:p>
    <w:p w14:paraId="14B09A8D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654E451" w14:textId="7B6C4071" w:rsidR="00202C1C" w:rsidRDefault="00202C1C" w:rsidP="00202C1C">
      <w:pPr>
        <w:pStyle w:val="Bezriadkovania"/>
        <w:rPr>
          <w:b/>
          <w:sz w:val="32"/>
          <w:szCs w:val="32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202C1C" w:rsidRPr="00202C1C" w14:paraId="75CF93DD" w14:textId="77777777" w:rsidTr="00925ABC">
        <w:tc>
          <w:tcPr>
            <w:tcW w:w="1838" w:type="dxa"/>
            <w:gridSpan w:val="2"/>
          </w:tcPr>
          <w:p w14:paraId="11C7E14D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3C1B13B3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16C04EAE" w14:textId="77777777" w:rsidTr="00925ABC">
        <w:tc>
          <w:tcPr>
            <w:tcW w:w="1838" w:type="dxa"/>
            <w:gridSpan w:val="2"/>
          </w:tcPr>
          <w:p w14:paraId="37687D52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E9C8C54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1CD487AA" w14:textId="77777777" w:rsidTr="00925ABC">
        <w:tc>
          <w:tcPr>
            <w:tcW w:w="1838" w:type="dxa"/>
            <w:gridSpan w:val="2"/>
          </w:tcPr>
          <w:p w14:paraId="6A972CB8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9B81EF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396EB1EC" w14:textId="77777777" w:rsidTr="00925ABC">
        <w:tc>
          <w:tcPr>
            <w:tcW w:w="1838" w:type="dxa"/>
            <w:gridSpan w:val="2"/>
          </w:tcPr>
          <w:p w14:paraId="2065566F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AB19359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1E2067D9" w14:textId="77777777" w:rsidTr="00925ABC">
        <w:tc>
          <w:tcPr>
            <w:tcW w:w="1838" w:type="dxa"/>
            <w:gridSpan w:val="2"/>
          </w:tcPr>
          <w:p w14:paraId="66AC767C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14A6564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61F8BEDE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5C3CC45A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 xml:space="preserve">VEREJNÁ SÚŤAŽ </w:t>
            </w:r>
          </w:p>
          <w:p w14:paraId="224591D8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Nadlimitná zákazka</w:t>
            </w:r>
          </w:p>
        </w:tc>
      </w:tr>
      <w:tr w:rsidR="00202C1C" w:rsidRPr="00202C1C" w14:paraId="4B5FB620" w14:textId="77777777" w:rsidTr="00925ABC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EBF3BB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2962B8FE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1634D85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1DAB8E6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F4302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8348170"/>
            <w:placeholder>
              <w:docPart w:val="56CC63969D294C5AA3E4E5A8708DE4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78DB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611B10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5C24D3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D745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3,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7142443"/>
            <w:placeholder>
              <w:docPart w:val="1FDD8FEF7FC74FCC984CFE0CEF27D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65F91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1186ED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C088C5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4BCEC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2708876"/>
            <w:placeholder>
              <w:docPart w:val="2462DC3A3A4C4390A2F9F80D9667C5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765C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5CA4AC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601494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0244B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38434288"/>
            <w:placeholder>
              <w:docPart w:val="663B278324B341EDBD3C53F182B6B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D6E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4CDFAE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A3BAB7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D31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20177558"/>
            <w:placeholder>
              <w:docPart w:val="ACA00D5C41CC4FC4A2A5257FC4903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45C8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4A63D7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1F970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F103D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18500701"/>
            <w:placeholder>
              <w:docPart w:val="0B57E66C5A00405A81D8D2DAB39AB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C257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5F83E2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8FF198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340A1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18218664"/>
            <w:placeholder>
              <w:docPart w:val="BA82C5418D1F45F58728B1172125FF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4053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E3A6D9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74789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4220D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98378447"/>
            <w:placeholder>
              <w:docPart w:val="A5AF79E887B34ABABA26663CCF7970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229C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863A00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A5A8D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C084E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974319605"/>
            <w:placeholder>
              <w:docPart w:val="2A0B3F5FBC3E483B8B4D326B4A018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B755C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400E24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FA887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1176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vysvetlenia požiadaviek uvedených v oznámení o vyhlásení verejného obstarávania, podmienok účasti vo verejnom obstarávaní, súťažných podkladov alebo inej sprievodnej dokumentácie, spolu s dokladmi o ich </w:t>
            </w: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lastRenderedPageBreak/>
              <w:t>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28439839"/>
            <w:placeholder>
              <w:docPart w:val="5265F3FDA38B45B6A7119538EB4C45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1C053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55B6E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F67D36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2E674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43497720"/>
            <w:placeholder>
              <w:docPart w:val="4C0CC49BD0DC49AA82490EC018CE84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C963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429D83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B5CE7D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BF778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12127988"/>
            <w:placeholder>
              <w:docPart w:val="F958D0124C1245C7984F95C8102EF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59B2B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3339AD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57B51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CB967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74949971"/>
            <w:placeholder>
              <w:docPart w:val="FC3D94D0DD5744E0A7E53045CF0F6C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581BE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84B856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7810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E6E8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41081327"/>
            <w:placeholder>
              <w:docPart w:val="849D2E790A79442492989E06EE505C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D2C7E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63959D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492810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92ECB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42462018"/>
            <w:placeholder>
              <w:docPart w:val="5EC693E00FA846C385FCC82A295D19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035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442C4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39AE3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DEEB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otvárania ponúk , ak bola vyhotovená (§ 52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52180092"/>
            <w:placeholder>
              <w:docPart w:val="1051BA1A4EC943FD8C063ADC66CCA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ACD4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1CBCD6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66740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E926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12931709"/>
            <w:placeholder>
              <w:docPart w:val="4683CBF190F64B05BCA96D2F0B459B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2588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A9A042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929F89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FF256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4912754"/>
            <w:placeholder>
              <w:docPart w:val="5D2948D0E843423EB87869F093FE49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4BE4E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66C9D2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9E44E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C5371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23810214"/>
            <w:placeholder>
              <w:docPart w:val="EE0FD1F1AC3F466795192C802815A5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0496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DE35F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D6C05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C9E4A4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97154144"/>
            <w:placeholder>
              <w:docPart w:val="CA4B2CA2CB6B41F389C1D8CF98F40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59E1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A630DB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C9104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81916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137390381"/>
            <w:placeholder>
              <w:docPart w:val="A402DEA89D9A476290CDD802F9544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B4566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12F98F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125269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F08F0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24035286"/>
            <w:placeholder>
              <w:docPart w:val="20BFFC62DFE74105AC6A858A374C6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C471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082CBD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0B24C0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8DB35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96794375"/>
            <w:placeholder>
              <w:docPart w:val="C1A8686A67CF4EF5AA71C20924E022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26D9E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DBBE8D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D2A4E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C71A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54835625"/>
            <w:placeholder>
              <w:docPart w:val="A764CF23BFDD433485BFB7999F752D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00D5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181564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E06915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2C107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87715146"/>
            <w:placeholder>
              <w:docPart w:val="D7AB9A3551AE463DA88107EB6C635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063C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77AEBA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9D80BCE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49BD2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otvárania ponúk označených  (§ 52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89578476"/>
            <w:placeholder>
              <w:docPart w:val="83C8CC95482940DC9C2CF5E5B47FDD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EA101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A0E536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76D8C8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6747E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 o odoslaní zápisnice z otvárania ponúk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5436515"/>
            <w:placeholder>
              <w:docPart w:val="3E9DD16A76844B11ABDE2ACD024D86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3D205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B95504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A2F0FD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3C77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065769480"/>
            <w:placeholder>
              <w:docPart w:val="94EBC6F9C3914208AFE90E887002D0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80AD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648D13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344EE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C337A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049263978"/>
            <w:placeholder>
              <w:docPart w:val="B6732CFADD6D4770B31C78957FFDAD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3BC03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B8E61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8E4A4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C33FF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559591632"/>
            <w:placeholder>
              <w:docPart w:val="78CC9BF6962D448C9602BEAB42BFD0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A6C0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992C2C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B67A5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D3DAD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70682223"/>
            <w:placeholder>
              <w:docPart w:val="EC138C6C935142D2B726786E199E82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E4E6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E2AA6A2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46FB59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42561D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31140429"/>
            <w:placeholder>
              <w:docPart w:val="6EF53C78466849F0B9FD4945ADABC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28680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B629BA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5477E80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CCD2D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78901291"/>
            <w:placeholder>
              <w:docPart w:val="2BD70D20AD3B4FD39456A9E33A2B83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C1298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989E80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F90777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A03ED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011372891"/>
            <w:placeholder>
              <w:docPart w:val="9F4C12E3D9FB4109827680283C3314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88DF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F315DE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67AED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6CD0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30641075"/>
            <w:placeholder>
              <w:docPart w:val="6C02C8F6051E4553968540544619A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3A9A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A4CC2D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EBBA0A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4CCCA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14 v nadväznosti na 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45602064"/>
            <w:placeholder>
              <w:docPart w:val="F80BDD6AF9204729B3685081CA9B9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54E7C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DCD77F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DA99C8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4A369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78027534"/>
            <w:placeholder>
              <w:docPart w:val="A222EA24BDC143E1882FBD0442615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1C394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23B2ED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80E4AD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D18A6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31030642"/>
            <w:placeholder>
              <w:docPart w:val="E902779FEF06460A8D09F4358D661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85FA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6741948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81A4E8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A0433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47819874"/>
            <w:placeholder>
              <w:docPart w:val="42812EA128F24F7BB7BEC4137B22D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3F037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7C7407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FADC7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E7832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23280753"/>
            <w:placeholder>
              <w:docPart w:val="41FE8AF45266403D92B9F59440886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9EB65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D5AF32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01DD7F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9AFBB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139938649"/>
            <w:placeholder>
              <w:docPart w:val="1CF3847F3BF44307A4DA5DE00FD252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B6BC1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EDFB2A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2F2AD6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8B28F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4270058"/>
            <w:placeholder>
              <w:docPart w:val="187180CB12DF4E42B634ECFE2C40AD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E46D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68BC5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D51B03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87A2F6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47277469"/>
            <w:placeholder>
              <w:docPart w:val="18550A41FB2F4440BDC390F02160FA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79A98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22A4AA5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0D2BF8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5C99F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37242619"/>
            <w:placeholder>
              <w:docPart w:val="CFC78188A9E945A29B6FFD6843662F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8A8C0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6B20F0D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7E89EF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7E888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71158295"/>
            <w:placeholder>
              <w:docPart w:val="AA7CE9904A704CADB446227A571732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48F37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D21432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F83D3E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522CF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32412506"/>
            <w:placeholder>
              <w:docPart w:val="1703231F943C4BECAC5B7CEAFFF9B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4F25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E07C379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190ED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5A733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76801846"/>
            <w:placeholder>
              <w:docPart w:val="01AEC07DE9A741F78D3EA8ECADF50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02F89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ACC5D3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E2D424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AF16B7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39206999"/>
            <w:placeholder>
              <w:docPart w:val="55AE796B5C3E43589BF90286D5EBCE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41D1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6B294C1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219FE2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DFFA02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01472349"/>
            <w:placeholder>
              <w:docPart w:val="44017AEA26F14FA998A5B10C8F2C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B0E0F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A6E506F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C019F15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40C2E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63667644"/>
            <w:placeholder>
              <w:docPart w:val="9B12236229CD48DB99D990F3147F2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82867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7FC06E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0A92A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3666E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66553938"/>
            <w:placeholder>
              <w:docPart w:val="36A1397943E0476F90590FB312A25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15AF8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3CBDFE0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A136CA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BFB4D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49446536"/>
            <w:placeholder>
              <w:docPart w:val="8506F3E26E8A43278A1C7E32FA9AEB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8913D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6D3C184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85F0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417FE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85358549"/>
            <w:placeholder>
              <w:docPart w:val="DF591584F4E44D608D5584AD9A458E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4B94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B46118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3A2B1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7553E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ante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771130305"/>
            <w:placeholder>
              <w:docPart w:val="50105F91CA844E4E952104B31E3A0A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211C4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9192B0C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1B440E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0EA90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747490989"/>
            <w:placeholder>
              <w:docPart w:val="435BCD5AF87246689009DD6B844915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77202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8899873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52BA7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B8534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19876982"/>
            <w:placeholder>
              <w:docPart w:val="355CDBA7541441F580A18053EF8A90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607C3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82857CE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1AA7183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D15A2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41134539"/>
            <w:placeholder>
              <w:docPart w:val="7E8D62793CC94D4299F71D3157E38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7B458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2512F36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EBD82BB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4D146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preukázať 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96618328"/>
            <w:placeholder>
              <w:docPart w:val="DACD84B584104EA58D4DED943066A1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139BE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5536177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8CDDDE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2870C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>ŽoNFP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412469"/>
            <w:placeholder>
              <w:docPart w:val="A084ABE18BB84046ACD57953DBB5C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7B680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BD8C69B" w14:textId="77777777" w:rsidTr="00925ABC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CEC22F" w14:textId="77777777" w:rsidR="00202C1C" w:rsidRPr="00202C1C" w:rsidRDefault="00202C1C" w:rsidP="00925AB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FC688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bCs/>
                <w:color w:val="FF0000"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641F81F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Style w:val="Zstupntext"/>
                <w:rFonts w:cstheme="minorHAnsi"/>
                <w:color w:val="FF0000"/>
              </w:rPr>
              <w:t>Vyberte položku.</w:t>
            </w:r>
          </w:p>
        </w:tc>
      </w:tr>
    </w:tbl>
    <w:p w14:paraId="26480034" w14:textId="77777777" w:rsidR="00202C1C" w:rsidRPr="00202C1C" w:rsidRDefault="00202C1C" w:rsidP="00202C1C">
      <w:pPr>
        <w:rPr>
          <w:color w:val="FF0000"/>
        </w:rPr>
      </w:pPr>
    </w:p>
    <w:p w14:paraId="333C80D7" w14:textId="77777777" w:rsidR="00202C1C" w:rsidRPr="00202C1C" w:rsidRDefault="00202C1C" w:rsidP="00202C1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sk-SK"/>
        </w:rPr>
      </w:pPr>
    </w:p>
    <w:p w14:paraId="3327898E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0ED4D113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15657A21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710B0E9D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503C99F1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3FEA8499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22EDB774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14A396C3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62DB8477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1A75A9F7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2F062F50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1B51EDF3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31224D9C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202C1C" w:rsidRPr="00202C1C" w14:paraId="219DA337" w14:textId="77777777" w:rsidTr="00925ABC">
        <w:tc>
          <w:tcPr>
            <w:tcW w:w="1838" w:type="dxa"/>
            <w:gridSpan w:val="2"/>
          </w:tcPr>
          <w:p w14:paraId="0C081458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D013010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26A52034" w14:textId="77777777" w:rsidTr="00925ABC">
        <w:tc>
          <w:tcPr>
            <w:tcW w:w="1838" w:type="dxa"/>
            <w:gridSpan w:val="2"/>
          </w:tcPr>
          <w:p w14:paraId="378B40CF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421824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75CC19B1" w14:textId="77777777" w:rsidTr="00925ABC">
        <w:tc>
          <w:tcPr>
            <w:tcW w:w="1838" w:type="dxa"/>
            <w:gridSpan w:val="2"/>
          </w:tcPr>
          <w:p w14:paraId="27D13FF0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8E93E2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011B301E" w14:textId="77777777" w:rsidTr="00925ABC">
        <w:tc>
          <w:tcPr>
            <w:tcW w:w="1838" w:type="dxa"/>
            <w:gridSpan w:val="2"/>
          </w:tcPr>
          <w:p w14:paraId="32029E47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297ED0C0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7D6E5E77" w14:textId="77777777" w:rsidTr="00925ABC">
        <w:tc>
          <w:tcPr>
            <w:tcW w:w="1838" w:type="dxa"/>
            <w:gridSpan w:val="2"/>
          </w:tcPr>
          <w:p w14:paraId="0B11A4A0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EE54AAB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3A94AAE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E2B09BF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UŽŠIA SÚŤAŽ</w:t>
            </w:r>
          </w:p>
          <w:p w14:paraId="2421AA72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Nadlimitná zákazka</w:t>
            </w:r>
          </w:p>
        </w:tc>
      </w:tr>
      <w:tr w:rsidR="00202C1C" w:rsidRPr="00202C1C" w14:paraId="31CBD8A3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746C874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28E8D35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669258B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42A966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69AA2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67281599"/>
            <w:placeholder>
              <w:docPart w:val="1C61A55E05DC42539687BDAD56E668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B0D2C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E8F643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61F7B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69DB4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99493165"/>
            <w:placeholder>
              <w:docPart w:val="9723DFFB6DD6463792E17513589927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0E604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D8C4AA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03B00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85AD0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3,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639799387"/>
            <w:placeholder>
              <w:docPart w:val="4A12007CC3A74BDD9A7529839F0260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CACC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7C3C9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18704F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69974C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08030276"/>
            <w:placeholder>
              <w:docPart w:val="A35BC142BBD347BEAC74478389148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17CF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73882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18EEF0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931B3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39058345"/>
            <w:placeholder>
              <w:docPart w:val="E5EB3696A1DC4C019F75065A57018B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8714D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C228D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ECD01F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0F8F58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33690171"/>
            <w:placeholder>
              <w:docPart w:val="1C05DE2EF72549E585262E03AC6AD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0F63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E48AD3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9E01F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BE381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37158539"/>
            <w:placeholder>
              <w:docPart w:val="58A72E62CB1E462CA7F671A4E3730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AE8F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8CB72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28F9A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FFD849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06216257"/>
            <w:placeholder>
              <w:docPart w:val="84CBFF3413114D009ED723A09336C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D5167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7B053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FF01D4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4F5EB1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49119163"/>
            <w:placeholder>
              <w:docPart w:val="DCBC7F56DDE840C3BC517827F4D4E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7EF3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F196E0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791175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9F96D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33610660"/>
            <w:placeholder>
              <w:docPart w:val="B57EB783CE66414DB52A4325D0214C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6A67B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DB2974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9F1C99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C18DE7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36436146"/>
            <w:placeholder>
              <w:docPart w:val="EF1940632C74461C85EDF40D41B83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A6C1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ED2F59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62A3EF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37FA1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7483960"/>
            <w:placeholder>
              <w:docPart w:val="3D774EA1DA0C47708B512FBF8B0CC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821E5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F0D910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23FFEA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61D830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69165331"/>
            <w:placeholder>
              <w:docPart w:val="3AF0D73FCAFA4F9CAE3FCBE0ABAD9A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39A22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A071C5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06BA4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7AE46B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14 a 15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63359241"/>
            <w:placeholder>
              <w:docPart w:val="69E92DACAE8040B188FB140D6D915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C005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7EB61E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D74218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60F82A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78907331"/>
            <w:placeholder>
              <w:docPart w:val="FCC5EE72CBAF45B1BB609DD4805292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14757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03A9A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177E36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C51A65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17680040"/>
            <w:placeholder>
              <w:docPart w:val="51EA1774C2F647FEA5BD746C98D05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6872A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5772FA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90CABA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9BE37F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49193283"/>
            <w:placeholder>
              <w:docPart w:val="383E7687FD68422097C1E11BCED2AD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58B8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B614A1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6C29E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890761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420942"/>
            <w:placeholder>
              <w:docPart w:val="7A2C6A64CBC248C3A2A54C5C80B2AC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0EE48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FE56E0C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E64E9D0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6AC20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098245187"/>
            <w:placeholder>
              <w:docPart w:val="9F863C88DA224E68A50C96F0373037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A17A8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0EE9ED7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BB96C4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A93BB9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575850730"/>
            <w:placeholder>
              <w:docPart w:val="5BCBEA802FAB48FF9C17610E938F46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914AC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7E80BA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508330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C57D4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99598184"/>
            <w:placeholder>
              <w:docPart w:val="29B4F1702EF9489ABF5D2A5BBF69A0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634F5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7D4A4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C131AD1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F8C36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18373774"/>
            <w:placeholder>
              <w:docPart w:val="B4D137C37E44430C87F8E190F8EA49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6C390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77B2AB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C1201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F99B3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predložené ponuky (§ 49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5143727"/>
            <w:placeholder>
              <w:docPart w:val="F51AF8E3033C49A6978B1A9BAEB4FE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C4DDB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15E21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22C23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F827F7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315329987"/>
            <w:placeholder>
              <w:docPart w:val="BE56E0EDDA604D85BCFE2F09E483B0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61DCB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D2BCFB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8E7E0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EF4679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otvárania ponúk, ak bola vyhotovená (§ 52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25099362"/>
            <w:placeholder>
              <w:docPart w:val="EF824D85625841E09DE93A4FF28DC8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372FA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11D477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CB91B8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A2003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30752588"/>
            <w:placeholder>
              <w:docPart w:val="5A6D6833D6924CB9926E0BABEBAEB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EECC3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D7D74D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4AFA8A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7A725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392388"/>
            <w:placeholder>
              <w:docPart w:val="46A2F14ADA174DA299B9B52E64A8A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0AD1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29513C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F8575E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3C5CE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11435697"/>
            <w:placeholder>
              <w:docPart w:val="55B0B327FB854892A3A26D7B3A1B6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C50D1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6789A3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C23EDD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839D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3247180"/>
            <w:placeholder>
              <w:docPart w:val="7BCDA081A29D42E1A0E08021D6C643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EEDE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D01B71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C21DA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F792E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66998842"/>
            <w:placeholder>
              <w:docPart w:val="17D55EC6566C408DA49CCC5964DE0D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CBE44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A333B94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D9966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6C4F0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88979677"/>
            <w:placeholder>
              <w:docPart w:val="4E78F3605CB14333B0B1B95A67EE00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0964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369359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815F4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031F23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113888042"/>
            <w:placeholder>
              <w:docPart w:val="AC6C964A794C4E6C93F1F16B5B019C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5779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A9DAA0A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38DC7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6F4E9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32370183"/>
            <w:placeholder>
              <w:docPart w:val="D4FDDCAE2D62419FAFBD47DEB32E26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71D5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1321EF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90F8C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A4DE8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02751044"/>
            <w:placeholder>
              <w:docPart w:val="8F66A43F7B4D434EBAB9B01CCD0ECF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F8F09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B3195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DA51A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47C4E4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079245484"/>
            <w:placeholder>
              <w:docPart w:val="EBCA2A14BA6F4FC19D1644173A43D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D4363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BADCAD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83AA92E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D79389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mieste v poradí preukazoval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9026222"/>
            <w:placeholder>
              <w:docPart w:val="B74B3F9D2F9C4A13B2595C41964B9E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7D658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5D8665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4C1E55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34769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úspešným uchádzačom alebo uchádzačmi, ktorí sa umiestnil na prvom 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49368687"/>
            <w:placeholder>
              <w:docPart w:val="96787E2DAF9441E4A8D94DD7A635D6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B5BB1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93B298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9BA9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0D72CA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420571214"/>
            <w:placeholder>
              <w:docPart w:val="0733E1130A474743B74B13E542D816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91D0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2A6E801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B5CCE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81B89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výsledku vyhodnotenia ponúk spolu s dokladmi o ich doručení dotknutým uchádzačom (§ 55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646048988"/>
            <w:placeholder>
              <w:docPart w:val="2C683D7CE63843E0ACD3D495EACA8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93656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253926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1F4D4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3E53BC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 9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60345789"/>
            <w:placeholder>
              <w:docPart w:val="D1C04EBA172646F9A72F69DB8B67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32C24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9F8D42E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4623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D9C2C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50775609"/>
            <w:placeholder>
              <w:docPart w:val="A1EE1D166C90498D805703D524FACB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125FF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1A7FE5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F0EB2A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7A66C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24136839"/>
            <w:placeholder>
              <w:docPart w:val="75A7A2ED9B394076BFD402987A2B7A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6975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40D798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D4B8A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BDAEB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9309949"/>
            <w:placeholder>
              <w:docPart w:val="50377992292B406EBAE250BD90B6F3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E4BC0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756B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FC4A5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BC058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44420187"/>
            <w:placeholder>
              <w:docPart w:val="B1D571A8656D4FAF938EE6A4EB888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DE34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052A4D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A5CF8B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617D6C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357035496"/>
            <w:placeholder>
              <w:docPart w:val="5A5B1D380D4744D4AE2575A2419643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7242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A7E13F0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9A5B1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A640E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98702094"/>
            <w:placeholder>
              <w:docPart w:val="912701AE0F2E4B75A0AEFC4EE35EE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13DFD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BBC2A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CFD52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D31E3E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 § 170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29361896"/>
            <w:placeholder>
              <w:docPart w:val="DCC73515F0F348BBAC13364D608241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011CD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E62824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BBA00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4F701F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57202427"/>
            <w:placeholder>
              <w:docPart w:val="B339B33E67DE4296BB33F2755144EC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1316E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843FEB3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42C6F8E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C04FF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58843572"/>
            <w:placeholder>
              <w:docPart w:val="A16988734EE246D48DAD163943E9BB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6A4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5E6BBF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38F16F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37181F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79584590"/>
            <w:placeholder>
              <w:docPart w:val="3AF78DA10B5D4B5A9225C7F0A8D0B7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4827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8C107EB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5847AB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2375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96233399"/>
            <w:placeholder>
              <w:docPart w:val="C214962C5732458A966E46D1DDB8D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D13A9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3E10828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59BF80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14786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potvrdením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45578303"/>
            <w:placeholder>
              <w:docPart w:val="82B9DC73309B494ABADDDBB04E6DB9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5AE3C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355CE9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02CF95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E253E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12090919"/>
            <w:placeholder>
              <w:docPart w:val="6CBE650A4D6446A094BB9275D90A06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BAB24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8081FD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E45D3D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D9BEE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ante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100441637"/>
            <w:placeholder>
              <w:docPart w:val="619B8FEE6F95446A987461BFA773F6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7DAAA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248154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BA0872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DE2BDA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9574081"/>
            <w:placeholder>
              <w:docPart w:val="F6AE24020C2F4169B55420C4B67D3D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91968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8EB28C6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661286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0E1799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63559971"/>
            <w:placeholder>
              <w:docPart w:val="74D6ACA040A34CB49048C7B21020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01962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7FF5F65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087E10A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7D0FD7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05657881"/>
            <w:placeholder>
              <w:docPart w:val="81065B3362DF416D8D229657C9809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7DCD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54DB659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FB903C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FD9593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60397511"/>
            <w:placeholder>
              <w:docPart w:val="7909B4429DEB49F78F8D0767CAC534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41545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3FA8052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5929E7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4A97E4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>ŽoNFP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377711497"/>
            <w:placeholder>
              <w:docPart w:val="06A6403BC5724F60B0D1C1F774D725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5D365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DC5FC0D" w14:textId="77777777" w:rsidTr="00925ABC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9A606" w14:textId="77777777" w:rsidR="00202C1C" w:rsidRPr="00202C1C" w:rsidRDefault="00202C1C" w:rsidP="00925AB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F03250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bCs/>
                <w:color w:val="FF0000"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1153754"/>
            <w:placeholder>
              <w:docPart w:val="A4A253CDAE8E4D3582F4E3BD86ADEC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B01FF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4F634B99" w14:textId="77777777" w:rsidR="00202C1C" w:rsidRPr="00202C1C" w:rsidRDefault="00202C1C" w:rsidP="00202C1C">
      <w:pPr>
        <w:spacing w:after="160" w:line="259" w:lineRule="auto"/>
        <w:rPr>
          <w:color w:val="FF0000"/>
        </w:rPr>
      </w:pPr>
    </w:p>
    <w:p w14:paraId="2F58145C" w14:textId="77777777" w:rsidR="00202C1C" w:rsidRPr="00202C1C" w:rsidRDefault="00202C1C" w:rsidP="00202C1C">
      <w:pPr>
        <w:spacing w:after="160" w:line="259" w:lineRule="auto"/>
        <w:rPr>
          <w:color w:val="FF0000"/>
        </w:rPr>
      </w:pPr>
      <w:r w:rsidRPr="00202C1C">
        <w:rPr>
          <w:color w:val="FF000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202C1C" w:rsidRPr="00202C1C" w14:paraId="4860016D" w14:textId="77777777" w:rsidTr="00925ABC">
        <w:tc>
          <w:tcPr>
            <w:tcW w:w="1838" w:type="dxa"/>
            <w:gridSpan w:val="2"/>
          </w:tcPr>
          <w:p w14:paraId="6111D6DA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46C4357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23D30586" w14:textId="77777777" w:rsidTr="00925ABC">
        <w:tc>
          <w:tcPr>
            <w:tcW w:w="1838" w:type="dxa"/>
            <w:gridSpan w:val="2"/>
          </w:tcPr>
          <w:p w14:paraId="26237B81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A45D396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414027E9" w14:textId="77777777" w:rsidTr="00925ABC">
        <w:tc>
          <w:tcPr>
            <w:tcW w:w="1838" w:type="dxa"/>
            <w:gridSpan w:val="2"/>
          </w:tcPr>
          <w:p w14:paraId="7187ABF6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CDCE4BD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3B6472A6" w14:textId="77777777" w:rsidTr="00925ABC">
        <w:tc>
          <w:tcPr>
            <w:tcW w:w="1838" w:type="dxa"/>
            <w:gridSpan w:val="2"/>
          </w:tcPr>
          <w:p w14:paraId="5547FC38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5A3E3BC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7B0428E5" w14:textId="77777777" w:rsidTr="00925ABC">
        <w:tc>
          <w:tcPr>
            <w:tcW w:w="1838" w:type="dxa"/>
            <w:gridSpan w:val="2"/>
          </w:tcPr>
          <w:p w14:paraId="178F0B7F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B8BBA9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36287AE9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9A1C59C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7E26EB94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Nadlimitná zákazka</w:t>
            </w:r>
          </w:p>
        </w:tc>
      </w:tr>
      <w:tr w:rsidR="00202C1C" w:rsidRPr="00202C1C" w14:paraId="25370F5C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00171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08263B0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6E65E9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550DA5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F9546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2573466"/>
            <w:placeholder>
              <w:docPart w:val="A7DEA315119648AC9ED39EA66BBEBE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7293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337C1B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6CABCD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BB5C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28631858"/>
            <w:placeholder>
              <w:docPart w:val="1DEC9324D89F401C9F5E3336A1C33C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8C70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62D89E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104EF8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B25BB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202C1C">
              <w:rPr>
                <w:rFonts w:eastAsia="Times New Roman" w:cstheme="minorHAnsi"/>
                <w:strike/>
                <w:color w:val="FF0000"/>
                <w:sz w:val="20"/>
                <w:szCs w:val="20"/>
                <w:lang w:eastAsia="sk-SK"/>
              </w:rPr>
              <w:t>(</w:t>
            </w: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§ 26 ods. 1 a 2, § 27 ods. 3,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78108047"/>
            <w:placeholder>
              <w:docPart w:val="6D9A5E7003404B9E8E52F0CFF3814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75F46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A6D04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103A2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9314A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04846072"/>
            <w:placeholder>
              <w:docPart w:val="C7B1F45444314154A94978A9048463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D010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72211C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5044E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05AA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54883012"/>
            <w:placeholder>
              <w:docPart w:val="7F16DBCE790E4CE79EB885C87677A2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2F23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7DCCEE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FC55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1BB1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61284699"/>
            <w:placeholder>
              <w:docPart w:val="D9DD145B196B437292CC484E65D6A2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28B0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9EE0941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CF97C2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DE6D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60101467"/>
            <w:placeholder>
              <w:docPart w:val="48C8A81E08094EB38B0967C6DFB208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2EE40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4852A5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E5C51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C6482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65875749"/>
            <w:placeholder>
              <w:docPart w:val="C1E0D8C82420463AA947E21AA04DAF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CB3A3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4CB3E9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B64E0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3DD521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07702954"/>
            <w:placeholder>
              <w:docPart w:val="6F6D20971FC14E71A16E3EB3B8F73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A22DF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EB44A3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2E08F7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1AD63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35572378"/>
            <w:placeholder>
              <w:docPart w:val="354EF8135E9B45C5B093B54FB26D30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8670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4CF95C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90B477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681CD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82777900"/>
            <w:placeholder>
              <w:docPart w:val="905F9BAA53CF40D1A358DC63D38AC3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61A6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95F191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26550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E57C5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70270443"/>
            <w:placeholder>
              <w:docPart w:val="271CD53741CB478BB2F831182DE23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E0CE8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D30660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521BE4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904A47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57240331"/>
            <w:placeholder>
              <w:docPart w:val="0863B5B209354BCFB9B72624953C20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262A4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B54DD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C69634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7CFED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65342875"/>
            <w:placeholder>
              <w:docPart w:val="A55C86ED88AF461C918FB9A391E04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8F39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BE72A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6773360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FACBA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96070021"/>
            <w:placeholder>
              <w:docPart w:val="C8DCC047349841CFB8AC584842CF6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3C77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58F192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E683BAA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FC5E55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14 a 16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383941106"/>
            <w:placeholder>
              <w:docPart w:val="21B114698BEA43D09A1EFC100A3FF1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FCFD5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7BEE3C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C45890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086680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62574219"/>
            <w:placeholder>
              <w:docPart w:val="B228AEC35DA34209AA548E81CFC44F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51949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73C75F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4876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3C6DC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83448358"/>
            <w:placeholder>
              <w:docPart w:val="997556CA0B3A4AA9A39A5899E3C39C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4BB3C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9899E3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75A8D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9C5C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39681419"/>
            <w:placeholder>
              <w:docPart w:val="EBBBB6857A0F46108CDD9C0334A59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5A5E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77DA4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87E9B7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1DF8B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64184910"/>
            <w:placeholder>
              <w:docPart w:val="3662C9C78D07462E8038841881C9A3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DC037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220EE9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19CC48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BEA22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020693300"/>
            <w:placeholder>
              <w:docPart w:val="F68A0E78AAD1485EA0FB24B7D7DF48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605EC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DAB3AA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6E82E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9FD20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77810769"/>
            <w:placeholder>
              <w:docPart w:val="F82E09F2D47148ECA33A71A061824E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8F35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83F8AC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F6C6EE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3A686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67283961"/>
            <w:placeholder>
              <w:docPart w:val="A05CBB1154924B6CB4607579C1596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C456B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7B78D4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B4456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3398DD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predložené ponuky (§ 49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27148806"/>
            <w:placeholder>
              <w:docPart w:val="9F6E75A453E5455B8B40B97756E10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3D2B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BBFA18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B290C4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6871B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59309993"/>
            <w:placeholder>
              <w:docPart w:val="FB8C74CE38B64365B51CA59E81EFF0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044E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DE2EA4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411C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49F9EB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otvárania ponúk, ak bola vyhotovená (§ 52 ods. 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37176474"/>
            <w:placeholder>
              <w:docPart w:val="F549100057684728B5E3F0D1343ADC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05A04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5BFD08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42BD3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62113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003043612"/>
            <w:placeholder>
              <w:docPart w:val="ADCB9DCAB57946498849406B0A34C9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3B5F3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BBDB9DB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AF1924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6454F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55166573"/>
            <w:placeholder>
              <w:docPart w:val="84776C32E98E49EA8F7C4E4A8D49A5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1C6E3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C07AC5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8FDA08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AC25B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135670316"/>
            <w:placeholder>
              <w:docPart w:val="009AD19177364AAE96DC381224A77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FE24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C8A54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6C099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B9646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23563164"/>
            <w:placeholder>
              <w:docPart w:val="865AF4E390AF498B90A16D681FB1DC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4D051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142342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7AA7C3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882921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04539164"/>
            <w:placeholder>
              <w:docPart w:val="087BE04FBC0F432D8CBD924FF171DB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2A992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CEE145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3D689FD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788B0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10919684"/>
            <w:placeholder>
              <w:docPart w:val="03D76807B52E4C67981AD9D6B658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93B8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6E2E7A0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8F4D70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9A708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67509302"/>
            <w:placeholder>
              <w:docPart w:val="512D8AAA9DC54A8B8B5F5E8CA37808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B65F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675C36C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DCE8D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DDB34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84089255"/>
            <w:placeholder>
              <w:docPart w:val="54B5BEAFDDC54AA688E1947CBFCF41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32D08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8446BF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ED6E8EA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5B23B5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90149731"/>
            <w:placeholder>
              <w:docPart w:val="9439133A957D49279772E99DD3FF31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51E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510F84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3EF089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2A9B7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46000335"/>
            <w:placeholder>
              <w:docPart w:val="C0D26B4698F141C79BB7BE1C53C6A3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9A3C8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EDD505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710E76D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E8B063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 a 3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26560383"/>
            <w:placeholder>
              <w:docPart w:val="4F370371F534469CA7352BF2867D67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9EF4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5BDC76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5FA90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E4CEA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56792846"/>
            <w:placeholder>
              <w:docPart w:val="B4DBCAFD44ED41C8A1525FA9D13B0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D8DDB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B8CC2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C97E781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9909F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41166811"/>
            <w:placeholder>
              <w:docPart w:val="42BDAF6515BA4E6A8D72314901B248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203B3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D272A6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01918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390B2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predloženie dokladov preukazujúcich splnenie podmienok účasti, ak úspešný uchádzač , ktorý sa umiestnil na prvom mieste v poradí preukazoval splnenie podmienok účasti čestným vyhlásením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15465153"/>
            <w:placeholder>
              <w:docPart w:val="CB2E1242F98B4CCE8D8AA41B79EA0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E0E4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2E1FE9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291FB66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662CF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458961751"/>
            <w:placeholder>
              <w:docPart w:val="64EAFBC4E155407BA41305CE3857B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76F9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65E0B7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2F0491C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318CB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výsledku vyhodnotenia ponúk spolu s dokladmi o ich doručení všetkým dotknutým uchádzačom (§ 55 ZVO ods. 2),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78377129"/>
            <w:placeholder>
              <w:docPart w:val="A649F628BF78464AA7790E09AB251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1192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86CE43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0EA8D1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33F31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42199076"/>
            <w:placeholder>
              <w:docPart w:val="1D7C2B84D17547A7AABB6D8635A130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02831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F2CCD72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47B4B3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02A99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383022687"/>
            <w:placeholder>
              <w:docPart w:val="C0EF59048A9C49AB8301F38923F83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301F4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80E9D0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D2626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16215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 a 9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84763329"/>
            <w:placeholder>
              <w:docPart w:val="71A932FDDBFB4613ADAB193ACCD59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0B216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EB0BA3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ABF423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C1923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12088553"/>
            <w:placeholder>
              <w:docPart w:val="D5B189414B044ABF9823A7F9418C85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34E5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D8E27E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E4B7C1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6A56E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46967167"/>
            <w:placeholder>
              <w:docPart w:val="DC7606B317DB4A839B15D2AD141BAA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4DC6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76AB4E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B75CBBA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154AC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86751800"/>
            <w:placeholder>
              <w:docPart w:val="66EB0BC805EB45B6AFFE29FD1389B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2949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6F0FC6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AAD22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4D83B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33875333"/>
            <w:placeholder>
              <w:docPart w:val="2B0476FB38DE44FA94111DD54F8B8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C2603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BEE9C2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1116D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A66B9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03963385"/>
            <w:placeholder>
              <w:docPart w:val="7FFD0B053C884CF09CCE48E435364C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7A0A6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1DB33C8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E9C34F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1F6958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326818090"/>
            <w:placeholder>
              <w:docPart w:val="D348F90E3F6D4970B08212CA7DAE55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4129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5E68159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5E4736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DECE5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všetky námietky doručené verejnému obstarávateľovi/obstarávateľovi spolu s dokladom preukazujúcim dátum doručenia verejnému </w:t>
            </w: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lastRenderedPageBreak/>
              <w:t>obstarávateľovi/ obstarávateľovi, ak boli nejaké námietky doručené ( § 170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14664466"/>
            <w:placeholder>
              <w:docPart w:val="DCD5A2A0CA174084B470960D6640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9FA76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0A76A66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D0622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3E0EED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58105938"/>
            <w:placeholder>
              <w:docPart w:val="910EBE79492B4CFFBC58BF69B163C6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67EB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601573F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A9AEF0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5A8E58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27844240"/>
            <w:placeholder>
              <w:docPart w:val="C14A3FFF9AFC4F50A84AF31733BDE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7A830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071E2E4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C7CCC1A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AECE7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017118701"/>
            <w:placeholder>
              <w:docPart w:val="68BDDE0A861D463C96003995A1E4AD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3C74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B2267F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C19F95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B7FD83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75270641"/>
            <w:placeholder>
              <w:docPart w:val="FBB50A4E303E4058AB75F6D0E393BB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5E29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B8D12B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2F8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C5BC5E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57108815"/>
            <w:placeholder>
              <w:docPart w:val="D1CACC1C70624B2F9992EB5E920756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C42A0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B7E9325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144EA5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1A116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22272376"/>
            <w:placeholder>
              <w:docPart w:val="06FBC53CCDBB48FF9A2389C4A88D0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1B0AE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9B745D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DFA7A5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C2F171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ante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26629513"/>
            <w:placeholder>
              <w:docPart w:val="E15D91578A1A4726BD4204DFC8B52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4D4D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8F1ABB3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FAA0B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B269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88825339"/>
            <w:placeholder>
              <w:docPart w:val="92F369FF10D3452FA7E814471A8E90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732F7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1371DE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54AAF9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2FEE1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49892674"/>
            <w:placeholder>
              <w:docPart w:val="B8863BBD1B5D4796BF39EF0A738613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CDEE2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4A4ABAA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83BDF4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1AFD9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15747362"/>
            <w:placeholder>
              <w:docPart w:val="2721A2CC4D3E4B97A7CE41DA74C23E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7FD89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C46863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5A62F1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92644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67631608"/>
            <w:placeholder>
              <w:docPart w:val="D6F5821CC1DB425B9CAEE09659379F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E08D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0F0CC47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897AF7E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E34418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systému.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18592882"/>
            <w:placeholder>
              <w:docPart w:val="3B6E98223A18424299C0927F96517F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C1A55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F2FEA8D" w14:textId="77777777" w:rsidTr="00925ABC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D9992E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D66E4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>ŽoNFP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16796692"/>
            <w:placeholder>
              <w:docPart w:val="6B54C1A08F894AFCB9D45A4BB626D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24BB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2D4B83B" w14:textId="77777777" w:rsidTr="00925ABC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C45DDBE" w14:textId="77777777" w:rsidR="00202C1C" w:rsidRPr="00202C1C" w:rsidRDefault="00202C1C" w:rsidP="00925ABC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58968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bCs/>
                <w:color w:val="FF0000"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68969989"/>
            <w:placeholder>
              <w:docPart w:val="7100A6577292479A88F431B8794F31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942825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75AC9063" w14:textId="77777777" w:rsidR="00202C1C" w:rsidRPr="00202C1C" w:rsidRDefault="00202C1C" w:rsidP="00202C1C">
      <w:pPr>
        <w:rPr>
          <w:color w:val="FF0000"/>
        </w:rPr>
      </w:pPr>
    </w:p>
    <w:p w14:paraId="782C27D0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</w:p>
    <w:p w14:paraId="51004E86" w14:textId="77777777" w:rsidR="00202C1C" w:rsidRPr="00202C1C" w:rsidRDefault="00202C1C" w:rsidP="00202C1C">
      <w:pPr>
        <w:rPr>
          <w:rFonts w:ascii="Arial" w:hAnsi="Arial" w:cs="Arial"/>
          <w:color w:val="FF0000"/>
          <w:sz w:val="20"/>
          <w:szCs w:val="20"/>
        </w:rPr>
      </w:pPr>
      <w:r w:rsidRPr="00202C1C">
        <w:rPr>
          <w:rFonts w:ascii="Arial" w:hAnsi="Arial" w:cs="Arial"/>
          <w:color w:val="FF0000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202C1C" w:rsidRPr="00202C1C" w14:paraId="66000103" w14:textId="77777777" w:rsidTr="00925ABC">
        <w:tc>
          <w:tcPr>
            <w:tcW w:w="1838" w:type="dxa"/>
            <w:gridSpan w:val="2"/>
          </w:tcPr>
          <w:p w14:paraId="13D13D2E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5D24C0A9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04AA734E" w14:textId="77777777" w:rsidTr="00925ABC">
        <w:tc>
          <w:tcPr>
            <w:tcW w:w="1838" w:type="dxa"/>
            <w:gridSpan w:val="2"/>
          </w:tcPr>
          <w:p w14:paraId="2933C654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24C501E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10241BE3" w14:textId="77777777" w:rsidTr="00925ABC">
        <w:tc>
          <w:tcPr>
            <w:tcW w:w="1838" w:type="dxa"/>
            <w:gridSpan w:val="2"/>
          </w:tcPr>
          <w:p w14:paraId="1A163A1A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61BFA4DA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662FA87B" w14:textId="77777777" w:rsidTr="00925ABC">
        <w:tc>
          <w:tcPr>
            <w:tcW w:w="1838" w:type="dxa"/>
            <w:gridSpan w:val="2"/>
          </w:tcPr>
          <w:p w14:paraId="544E7B07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1D291C9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06724FFF" w14:textId="77777777" w:rsidTr="00925ABC">
        <w:tc>
          <w:tcPr>
            <w:tcW w:w="1838" w:type="dxa"/>
            <w:gridSpan w:val="2"/>
          </w:tcPr>
          <w:p w14:paraId="4D5F5611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5D75ACC8" w14:textId="77777777" w:rsidR="00202C1C" w:rsidRPr="00202C1C" w:rsidRDefault="00202C1C" w:rsidP="00925ABC">
            <w:pPr>
              <w:spacing w:after="0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202C1C" w:rsidRPr="00202C1C" w14:paraId="2C5F4023" w14:textId="77777777" w:rsidTr="00925ABC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6A73AD38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PRIAME ROKOVACIE KONANIE</w:t>
            </w:r>
          </w:p>
          <w:p w14:paraId="72C93766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sk-SK"/>
              </w:rPr>
              <w:t>Nadlimitná zákazka</w:t>
            </w:r>
          </w:p>
        </w:tc>
      </w:tr>
      <w:tr w:rsidR="00202C1C" w:rsidRPr="00202C1C" w14:paraId="465DE5BD" w14:textId="77777777" w:rsidTr="00925ABC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D2C50C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8231EB6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7672FE0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B43514A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0923E4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3382232"/>
            <w:placeholder>
              <w:docPart w:val="46C46D44E4774BABB73EE714CF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6B0A3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cstheme="minorHAnsi"/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9D991A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890E8D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FFF8F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70721620"/>
            <w:placeholder>
              <w:docPart w:val="C1E76D9BFDD24980905848162D2575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FDCE2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7E8011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B52F9F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F0C7F1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25326190"/>
            <w:placeholder>
              <w:docPart w:val="44D47F6A3C804685BD79AA1D4EC55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3358F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0C6866B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A7E027B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31F49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ante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81804625"/>
            <w:placeholder>
              <w:docPart w:val="AB6F370340BF4099A6BB921DF6C94C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0F86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44C8A9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1FB281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0FCD7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90634414"/>
            <w:placeholder>
              <w:docPart w:val="E93A7E24631C411F8C1297FBD86D1E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4A1676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ECCDAA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6E18B3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6744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48392305"/>
            <w:placeholder>
              <w:docPart w:val="12F58493F07542DB9160C5F62FE6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988FAE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69FE1B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ED2DB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FF47F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352424911"/>
            <w:placeholder>
              <w:docPart w:val="EC89FEA92B50418381DF37ADE58C10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78354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753032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A41BC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CA6E6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65108312"/>
            <w:placeholder>
              <w:docPart w:val="6E8641C79EF1401192C0ABD198A612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9EF0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087144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6ACF0C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9E7EB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80826707"/>
            <w:placeholder>
              <w:docPart w:val="9C2C09B9F1D24074A04E0B50A51FB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707D6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B18F32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22F045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68622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764573903"/>
            <w:placeholder>
              <w:docPart w:val="13D75DAD779E4FAB9E2C0E0FE8CCCB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8B53C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5A9C18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5B395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37116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41560186"/>
            <w:placeholder>
              <w:docPart w:val="946BF2D01FCC430BA340DEB81E5C28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27D3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3982B1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723421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46B8E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20177409"/>
            <w:placeholder>
              <w:docPart w:val="D825800485FF4DD489E67A7747A58A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2FFA0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B8946B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BA3347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4DF26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80739296"/>
            <w:placeholder>
              <w:docPart w:val="3838800FB2C34791B77FE318AEEFBD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5A0BF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2DA61B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6AA15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BD405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písm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28629199"/>
            <w:placeholder>
              <w:docPart w:val="0A6CCCEFD8E7470A9ED6E2FED9F557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9C4A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3860F2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E262B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F124A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74076795"/>
            <w:placeholder>
              <w:docPart w:val="44ECCEC2A4CF4DC4B2E1B4FB200443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16DF6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424D6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FFE14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B72044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07063532"/>
            <w:placeholder>
              <w:docPart w:val="738FEB39A030472799F8FBF0C08EDF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1C284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CA5097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A0ADA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1D65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641959905"/>
            <w:placeholder>
              <w:docPart w:val="9F1AB8AB6AD64F3B83C46CDA7F1E98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80A0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19341E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68846D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AD28E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(§ 40 ods. 14 ZVO),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93158292"/>
            <w:placeholder>
              <w:docPart w:val="F7B966E0D9F1488EA4BA4F5D81780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0727E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04220D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542B7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1420F7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567376716"/>
            <w:placeholder>
              <w:docPart w:val="C8A2149F07C547B089274E198C08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41681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7583E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F237E3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56D56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748574389"/>
            <w:placeholder>
              <w:docPart w:val="D20FBD42FD084E2EA86E90035A139E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DDBC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D71277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F73DF5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B4B2DF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01420647"/>
            <w:placeholder>
              <w:docPart w:val="9B004090838744F884EB3CF80E9AB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2F7390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989700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02E28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EB8618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žiadosti o predloženie dokladov preukazujúcich splnenie podmienok účasti, ak úspešný uchádzač, ktorý sa umiestnil na prvom  mieste v poradí, skôr preukazoval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80394018"/>
            <w:placeholder>
              <w:docPart w:val="C8CBA30EA8B64299A9DC402E8708B7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81684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03CD4F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9AFA3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7E8CCA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70888749"/>
            <w:placeholder>
              <w:docPart w:val="8B3EBA4CCB264F4EA0FB98909A976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EBF5A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985CD7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8C245B7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F97CB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/dotknutým uchádzačom (§ 55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02646487"/>
            <w:placeholder>
              <w:docPart w:val="E35AA7BEB6104EF39B253D94CF87E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32161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1F8423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27292A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63042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43890067"/>
            <w:placeholder>
              <w:docPart w:val="58373DFA9BAB4D028BB781E657B13A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41CF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5ECBFBA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1115F0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838FD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5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103867956"/>
            <w:placeholder>
              <w:docPart w:val="7B38216ED12C435AB73E41C22BF7CB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3254D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F9ADB6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840854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405C7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 a 9 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335886134"/>
            <w:placeholder>
              <w:docPart w:val="61EB73EEE3044C378D17039DE327AA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8859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F42B8FE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DF2867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61DBD2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62217379"/>
            <w:placeholder>
              <w:docPart w:val="9985E6C2A31E43A0A952B76656E28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454F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452EE4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BFEB8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BC3CB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37853460"/>
            <w:placeholder>
              <w:docPart w:val="DF998B52B424418DB43DBE592E29AE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711C2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33AE77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8CAE8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F5CF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074942415"/>
            <w:placeholder>
              <w:docPart w:val="9EF47FB38E824DF89C27B99926988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6F0C6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59737C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8E3B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334AB8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51783951"/>
            <w:placeholder>
              <w:docPart w:val="5707C65F337B4D538190706A9788D4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65427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7D6653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44B94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855BD3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310329013"/>
            <w:placeholder>
              <w:docPart w:val="04DA2E061DF74E4EA927966B83AE35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205E8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8694708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F4B2B0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77D205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§ 170 ods.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83705557"/>
            <w:placeholder>
              <w:docPart w:val="10A1E114E89145DBADC8CC9621C586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C0D99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CC71213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9D6E66E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52F2B6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064707668"/>
            <w:placeholder>
              <w:docPart w:val="435BA717AB844D9FBAF8466D12B91F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60769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3A43600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C0D2EF5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CF2E7D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2010166135"/>
            <w:placeholder>
              <w:docPart w:val="4CE9CE45CF244577A43BC1F71A9DAB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7682D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4C9CAE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B88BEB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DCA23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53522796"/>
            <w:placeholder>
              <w:docPart w:val="24E78DE416B342F78864926AFBE2BC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71A5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971657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79D735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1FD8C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10472974"/>
            <w:placeholder>
              <w:docPart w:val="0F1F0C7333A94A149CA22EE7DC3A87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8AFE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50CF102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4F898A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5C22C9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rozhodnutia rady úradu týkajúce sa predmetného verejného obstarávania, doručené verejnému obstarávateľovi/obstarávateľovi spolu s dokladom preukazujúcim dátum doručenia verejnému obstarávateľovi/obstarávateľovi, ak boli vydané takéto rozhodnutia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79393316"/>
            <w:placeholder>
              <w:docPart w:val="D7EF7BD5E0604AF2AA2AF0FBC16A3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AF66F1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0BEFCD9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86C22D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41A22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82961363"/>
            <w:placeholder>
              <w:docPart w:val="FD34511F65A94598AD16367F68C23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FB3F7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AF56E6D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F6B5EC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ADF53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ante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 xml:space="preserve"> posúdenia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763803538"/>
            <w:placeholder>
              <w:docPart w:val="9D0D36F6B6824B738848D4FD0C8FE3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A4A25B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9EF457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49A1E9E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957720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22278460"/>
            <w:placeholder>
              <w:docPart w:val="3550219D918B4BF6BE9A6440410A7D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07FDC2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8DCA7CC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21060A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57F51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ZVO, § 49 ods. 2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551804124"/>
            <w:placeholder>
              <w:docPart w:val="B78DC26C731D4027919CFD995BD39B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1CC0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EF831FF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1DF7C8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76FBF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16309317"/>
            <w:placeholder>
              <w:docPart w:val="C63BC50BA63A47CAA2D25DAA76C149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46E628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4842355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A2D69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C0EEEE4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9344043"/>
            <w:placeholder>
              <w:docPart w:val="A08D7C04D2F04C3ABD103B3D3F4FD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EF75BA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3E51FC6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C4C47A6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6587F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zabezpečenie prístupu (prístupové meno a heslo) do systému EPVO alebo do iného elektronického systému, v prípade ak sa verejné obstarávanie konalo prostredníctvom systému EPVO alebo iného elektronického systému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27989445"/>
            <w:placeholder>
              <w:docPart w:val="DCB707DDE9E34E6DA1978E83795F41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1EE933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32E2F84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00A507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C7DCE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>ŽoNFP</w:t>
            </w:r>
            <w:proofErr w:type="spellEnd"/>
            <w:r w:rsidRPr="00202C1C">
              <w:rPr>
                <w:rFonts w:eastAsia="Times New Roman" w:cstheme="minorHAnsi"/>
                <w:color w:val="FF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color w:val="FF0000"/>
                <w:sz w:val="20"/>
                <w:szCs w:val="20"/>
                <w:lang w:eastAsia="cs-CZ"/>
              </w:rPr>
              <w:id w:val="1109400790"/>
              <w:placeholder>
                <w:docPart w:val="60C1286499484D50AE2299AEA010012D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D7352B4" w14:textId="77777777" w:rsidR="00202C1C" w:rsidRPr="00202C1C" w:rsidRDefault="00202C1C" w:rsidP="00925ABC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color w:val="FF0000"/>
                    <w:sz w:val="20"/>
                    <w:szCs w:val="20"/>
                    <w:lang w:eastAsia="cs-CZ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sdtContent>
          </w:sdt>
          <w:p w14:paraId="3C389EBB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0000"/>
                <w:sz w:val="20"/>
                <w:szCs w:val="20"/>
                <w:lang w:eastAsia="cs-CZ"/>
              </w:rPr>
            </w:pPr>
          </w:p>
        </w:tc>
      </w:tr>
      <w:tr w:rsidR="00202C1C" w:rsidRPr="00202C1C" w14:paraId="325412C1" w14:textId="77777777" w:rsidTr="00925ABC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E1D502" w14:textId="77777777" w:rsidR="00202C1C" w:rsidRPr="00202C1C" w:rsidRDefault="00202C1C" w:rsidP="00925ABC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5A9CE" w14:textId="77777777" w:rsidR="00202C1C" w:rsidRPr="00202C1C" w:rsidRDefault="00202C1C" w:rsidP="00925ABC">
            <w:pPr>
              <w:spacing w:after="0" w:line="240" w:lineRule="auto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bCs/>
                <w:color w:val="FF0000"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403C3E" w14:textId="77777777" w:rsidR="00202C1C" w:rsidRPr="00202C1C" w:rsidRDefault="00202C1C" w:rsidP="00925ABC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FF0000"/>
                <w:sz w:val="20"/>
                <w:szCs w:val="20"/>
                <w:lang w:eastAsia="cs-CZ"/>
              </w:rPr>
            </w:pPr>
            <w:r w:rsidRPr="00202C1C">
              <w:rPr>
                <w:rStyle w:val="Zstupntext"/>
                <w:rFonts w:cstheme="minorHAnsi"/>
                <w:color w:val="FF0000"/>
              </w:rPr>
              <w:t>Vyberte položku.</w:t>
            </w:r>
          </w:p>
        </w:tc>
      </w:tr>
    </w:tbl>
    <w:p w14:paraId="5E605618" w14:textId="77777777" w:rsidR="00202C1C" w:rsidRPr="00202C1C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color w:val="FF0000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88"/>
        <w:gridCol w:w="4819"/>
        <w:gridCol w:w="2779"/>
        <w:gridCol w:w="28"/>
        <w:gridCol w:w="28"/>
      </w:tblGrid>
      <w:tr w:rsidR="00202C1C" w:rsidRPr="00202C1C" w14:paraId="6525BD28" w14:textId="77777777" w:rsidTr="00925ABC">
        <w:trPr>
          <w:gridAfter w:val="2"/>
          <w:wAfter w:w="56" w:type="dxa"/>
          <w:trHeight w:val="459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0D3CAB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Názov MAS</w:t>
            </w:r>
          </w:p>
          <w:p w14:paraId="4814627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1131BF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31AB682C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73D6983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MAS</w:t>
            </w:r>
          </w:p>
          <w:p w14:paraId="0A9AA3B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69886C3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290863BA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17C827B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Žiadateľ</w:t>
            </w:r>
          </w:p>
          <w:p w14:paraId="74A7849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5997A10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5D8468B1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41E6B18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IČO</w:t>
            </w:r>
          </w:p>
          <w:p w14:paraId="4A359BE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05A9C8A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5DB82EDD" w14:textId="77777777" w:rsidTr="00925ABC">
        <w:trPr>
          <w:gridAfter w:val="2"/>
          <w:wAfter w:w="56" w:type="dxa"/>
          <w:trHeight w:val="228"/>
        </w:trPr>
        <w:tc>
          <w:tcPr>
            <w:tcW w:w="2156" w:type="dxa"/>
            <w:gridSpan w:val="2"/>
            <w:shd w:val="clear" w:color="auto" w:fill="auto"/>
            <w:vAlign w:val="center"/>
          </w:tcPr>
          <w:p w14:paraId="3BB131F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ITMS2014+</w:t>
            </w:r>
          </w:p>
          <w:p w14:paraId="17D64DD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7598" w:type="dxa"/>
            <w:gridSpan w:val="2"/>
            <w:shd w:val="clear" w:color="auto" w:fill="auto"/>
            <w:vAlign w:val="center"/>
          </w:tcPr>
          <w:p w14:paraId="1373D4D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770F8811" w14:textId="77777777" w:rsidTr="00925ABC">
        <w:trPr>
          <w:gridAfter w:val="2"/>
          <w:wAfter w:w="56" w:type="dxa"/>
        </w:trPr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7DEAC56C" w14:textId="77777777" w:rsidR="00202C1C" w:rsidRPr="00202C1C" w:rsidRDefault="00202C1C" w:rsidP="00925ABC">
            <w:pPr>
              <w:spacing w:after="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</w:rPr>
              <w:t>PODLIMITNÉ ZÁKAZKY - § 110 ZVO</w:t>
            </w:r>
          </w:p>
          <w:p w14:paraId="32A4CB14" w14:textId="77777777" w:rsidR="00202C1C" w:rsidRPr="00202C1C" w:rsidRDefault="00202C1C" w:rsidP="00925ABC">
            <w:pPr>
              <w:spacing w:after="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</w:rPr>
              <w:t>(bežný postup)</w:t>
            </w:r>
          </w:p>
        </w:tc>
      </w:tr>
      <w:tr w:rsidR="00202C1C" w:rsidRPr="00202C1C" w14:paraId="28AE50C7" w14:textId="77777777" w:rsidTr="00925ABC">
        <w:trPr>
          <w:gridAfter w:val="1"/>
          <w:wAfter w:w="28" w:type="dxa"/>
        </w:trPr>
        <w:tc>
          <w:tcPr>
            <w:tcW w:w="568" w:type="dxa"/>
            <w:shd w:val="clear" w:color="auto" w:fill="auto"/>
            <w:vAlign w:val="center"/>
          </w:tcPr>
          <w:p w14:paraId="29E3F12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202C1C">
              <w:rPr>
                <w:color w:val="FF0000"/>
                <w:sz w:val="20"/>
                <w:szCs w:val="20"/>
              </w:rPr>
              <w:t>P.č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8A7647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 zadávania podlimitnej zákazky (bežný postup) verejný obstarávateľ/obstarávateľ v zmysle ZVO eviduje a predkladá nasledovné doklady a dokumenty:</w:t>
            </w:r>
          </w:p>
        </w:tc>
        <w:tc>
          <w:tcPr>
            <w:tcW w:w="2807" w:type="dxa"/>
            <w:gridSpan w:val="2"/>
            <w:shd w:val="clear" w:color="auto" w:fill="auto"/>
            <w:vAlign w:val="center"/>
          </w:tcPr>
          <w:p w14:paraId="38C640BC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3FEB1CA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5DAC06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E9D31D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88709962"/>
            <w:placeholder>
              <w:docPart w:val="F1CE87CA07AB43FBB034E64261DE7B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  <w:vAlign w:val="center"/>
              </w:tcPr>
              <w:p w14:paraId="0F8D6F1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184DFBB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B7B41F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785E79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65502618"/>
            <w:placeholder>
              <w:docPart w:val="F97C9919722D452AB24C0BDCCB803A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4712A65C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DCA5F0E" w14:textId="77777777" w:rsidTr="00925ABC">
        <w:trPr>
          <w:gridAfter w:val="1"/>
          <w:wAfter w:w="28" w:type="dxa"/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87C746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0F4A71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13830858"/>
            <w:placeholder>
              <w:docPart w:val="1729578012404850AE6E7BF6907154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07" w:type="dxa"/>
                <w:gridSpan w:val="2"/>
                <w:shd w:val="clear" w:color="auto" w:fill="auto"/>
              </w:tcPr>
              <w:p w14:paraId="24B9FA77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697FAD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AD5BED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AC63A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74785244"/>
            <w:placeholder>
              <w:docPart w:val="06808BDDE01F40279FED9005BC0911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07794E6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FCF98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800325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D057CE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713149715"/>
            <w:placeholder>
              <w:docPart w:val="C36D466D562540889CFDB011F08BAE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694A6C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064AC8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A1B6AA0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8D6786F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3605128"/>
            <w:placeholder>
              <w:docPart w:val="CEF3C4ECA6654131B4318C9785FA14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6D6FAEA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536646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AFEB2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F49DC1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54454444"/>
            <w:placeholder>
              <w:docPart w:val="C91B7BD80108408DB0C311E8923B0A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F8D27A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C11F0F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B72C4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82B27C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814521926"/>
            <w:placeholder>
              <w:docPart w:val="8AA9F92B5B094D5A9996E0667559C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AA160F8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C56F007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5642FE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354EF8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600365421"/>
            <w:placeholder>
              <w:docPart w:val="34EDCBB09B034F58B476F60EE77FA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74EA8C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F2446C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42F710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A0CF55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15770995"/>
            <w:placeholder>
              <w:docPart w:val="6EA371FD51ED49719485E655591E4A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E2C9386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B07517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BB5A78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78A66E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97698481"/>
            <w:placeholder>
              <w:docPart w:val="B2B817B2D8894EB3B8880427EC35C6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39AF71F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DE48EE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CDA0C4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59D6B2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3226809"/>
            <w:placeholder>
              <w:docPart w:val="25A11B659FC9484EA78ACED65B6086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256D7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44929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44BCBC6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AD5552D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271205694"/>
            <w:placeholder>
              <w:docPart w:val="CF0A9F8B0E6A4FBAA232202E202062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318EEA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3A031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B917DB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5D4F45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54094305"/>
            <w:placeholder>
              <w:docPart w:val="44E4097C46E2455F9EF70B9FE52BE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5AE87E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F4E62B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908AB9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B26D20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97105184"/>
            <w:placeholder>
              <w:docPart w:val="7353FC0C555646C9A581C04304251C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B54CD21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CB9D82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2E373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09E57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97331603"/>
            <w:placeholder>
              <w:docPart w:val="DDFD98D0D8264E8181C227381EE149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3B4089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0076C2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A62777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44A4E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74360589"/>
            <w:placeholder>
              <w:docPart w:val="9E4EECB7440549C2B4A9FA85AA3616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75D209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B1B235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CC432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239BB44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94620358"/>
            <w:placeholder>
              <w:docPart w:val="897B9C6D17FA49EFBEEFAD8F0D1B4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D1CFB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A9BF8A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274B05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D75E22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2652823"/>
            <w:placeholder>
              <w:docPart w:val="167E50AF799D4813B8FA2AF3BDED4C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E72866F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BBD8A1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9E546A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119401F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18487199"/>
            <w:placeholder>
              <w:docPart w:val="12F2286524BD47A6B72827B6DD734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0BDC86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491608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6714BB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A93203F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92351040"/>
            <w:placeholder>
              <w:docPart w:val="F43B7D4E13204E34BC685F0BE723F3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9491AAD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03E46E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831C4E2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5AECC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731348244"/>
            <w:placeholder>
              <w:docPart w:val="3966A5F440BE46718B8BDB2A7E7085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339ECCD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8A90BA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329189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F06268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33631447"/>
            <w:placeholder>
              <w:docPart w:val="4B924BB6C00B4DC7A6D486880DED65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A004D7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1E2D4C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0C057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214F85B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8714837"/>
            <w:placeholder>
              <w:docPart w:val="CFE47F0422F149D69AA92483E0813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C8F16F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2E39D7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0A1C55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CEDB64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Zápisnica o vyhodnotení ponúk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13642593"/>
            <w:placeholder>
              <w:docPart w:val="1F82E026D607485CA365BA8E0DB944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676B3F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AB042C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11DC79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E7F878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03182046"/>
            <w:placeholder>
              <w:docPart w:val="73690D3B3F5E44ABA3CCAF0809376F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D7F60C5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D47301A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6FEA4A2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FEBAB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20586909"/>
            <w:placeholder>
              <w:docPart w:val="30DAFD4B804A49E291AFF0454B20E0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44CB1A1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777B82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F0D3249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584ED004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520973209"/>
            <w:placeholder>
              <w:docPart w:val="60203D436ACD4964B55A9D3C3B1667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8F1DD1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78F9A5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6DFEF0E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7E2CBD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29454719"/>
            <w:placeholder>
              <w:docPart w:val="5FF8760911494F4C96437AC9321C5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62B2FC8D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D51389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200140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5DCB65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109352949"/>
            <w:placeholder>
              <w:docPart w:val="F10313AF8D7C4AFF99BD9394C88F8A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F4BE305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316E78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F4E9C6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1B9208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266387216"/>
            <w:placeholder>
              <w:docPart w:val="86E10DD15B5345F38100D69A3FA67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620CAF5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46A9E9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BD24A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334B34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Doklady preukazujúce splnenie </w:t>
            </w:r>
            <w:proofErr w:type="spellStart"/>
            <w:r w:rsidRPr="00202C1C">
              <w:rPr>
                <w:color w:val="FF0000"/>
                <w:sz w:val="20"/>
                <w:szCs w:val="20"/>
              </w:rPr>
              <w:t>predkontraktačných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730046480"/>
            <w:placeholder>
              <w:docPart w:val="5F03DF1463A042ED8EFD65C305DCE6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7CE67A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678923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523662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1FD244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58217381"/>
            <w:placeholder>
              <w:docPart w:val="61DCBA5C03EB402EBFD591A746C3F1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7663128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5E52B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8D204B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31CA37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968707379"/>
            <w:placeholder>
              <w:docPart w:val="070FC1474D474244BEE35E5BD4C31D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CB77A8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2184F3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CE00E8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105AF4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98830326"/>
            <w:placeholder>
              <w:docPart w:val="69B447E99D7C4457A042635B91072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02221F5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CDBCA5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A52884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4010077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18465349"/>
            <w:placeholder>
              <w:docPart w:val="7A4B0783D3D34A6D806DADC0F8B751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1FB9DA6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401A1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EE27B3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3975CB94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8640723"/>
            <w:placeholder>
              <w:docPart w:val="4D79C9A771FE47F087978A15E26E0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770FC687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010B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3681C2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F1CC44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46827049"/>
            <w:placeholder>
              <w:docPart w:val="8E5408BAAEB54EBEBBD6DFB5DBEA7F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3DA362C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C7C0E2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D15477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08A24D0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49706380"/>
            <w:placeholder>
              <w:docPart w:val="DCB00E4BF6FC4FD89BA285922ED68E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55709E77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78E5A73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E38B11C" w14:textId="77777777" w:rsidR="00202C1C" w:rsidRPr="00202C1C" w:rsidRDefault="00202C1C" w:rsidP="00925ABC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7FEF541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202C1C">
              <w:rPr>
                <w:color w:val="FF0000"/>
                <w:sz w:val="20"/>
                <w:szCs w:val="20"/>
              </w:rPr>
              <w:t>VO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6216062"/>
            <w:placeholder>
              <w:docPart w:val="467045AC94C040BEB82D7CA7EE40F9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1B78E24D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9BD7F3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A346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42.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13F4A8C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52753359"/>
            <w:placeholder>
              <w:docPart w:val="3E9DE736817D4409874CABE0366D9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2BFC5109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3DF69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5C63C9E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43.</w:t>
            </w:r>
          </w:p>
        </w:tc>
        <w:tc>
          <w:tcPr>
            <w:tcW w:w="6407" w:type="dxa"/>
            <w:gridSpan w:val="2"/>
            <w:shd w:val="clear" w:color="auto" w:fill="auto"/>
            <w:vAlign w:val="center"/>
          </w:tcPr>
          <w:p w14:paraId="611058D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48689746"/>
            <w:placeholder>
              <w:docPart w:val="378989B2863E4A308F2DAC42292FE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835" w:type="dxa"/>
                <w:gridSpan w:val="3"/>
                <w:shd w:val="clear" w:color="auto" w:fill="auto"/>
              </w:tcPr>
              <w:p w14:paraId="4B2DB32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6B2902FF" w14:textId="77777777" w:rsidR="00202C1C" w:rsidRPr="00202C1C" w:rsidRDefault="00202C1C" w:rsidP="00202C1C">
      <w:pPr>
        <w:jc w:val="both"/>
        <w:rPr>
          <w:color w:val="FF0000"/>
          <w:sz w:val="20"/>
          <w:szCs w:val="20"/>
        </w:rPr>
      </w:pPr>
    </w:p>
    <w:p w14:paraId="1F64E72D" w14:textId="77777777" w:rsidR="00202C1C" w:rsidRPr="00202C1C" w:rsidRDefault="00202C1C" w:rsidP="00202C1C">
      <w:pPr>
        <w:jc w:val="both"/>
        <w:rPr>
          <w:color w:val="FF0000"/>
          <w:sz w:val="20"/>
          <w:szCs w:val="20"/>
        </w:rPr>
      </w:pPr>
    </w:p>
    <w:p w14:paraId="7D056A9B" w14:textId="77777777" w:rsidR="00202C1C" w:rsidRPr="00202C1C" w:rsidRDefault="00202C1C" w:rsidP="00202C1C">
      <w:pPr>
        <w:jc w:val="both"/>
        <w:rPr>
          <w:color w:val="FF0000"/>
          <w:sz w:val="20"/>
          <w:szCs w:val="20"/>
        </w:rPr>
      </w:pPr>
    </w:p>
    <w:p w14:paraId="53D7C487" w14:textId="77777777" w:rsidR="00202C1C" w:rsidRPr="00202C1C" w:rsidRDefault="00202C1C" w:rsidP="00202C1C">
      <w:pPr>
        <w:jc w:val="both"/>
        <w:rPr>
          <w:color w:val="FF0000"/>
          <w:sz w:val="20"/>
          <w:szCs w:val="20"/>
        </w:rPr>
      </w:pPr>
    </w:p>
    <w:p w14:paraId="179B5194" w14:textId="77777777" w:rsidR="00202C1C" w:rsidRPr="00202C1C" w:rsidRDefault="00202C1C" w:rsidP="00202C1C">
      <w:pPr>
        <w:jc w:val="both"/>
        <w:rPr>
          <w:color w:val="FF0000"/>
          <w:sz w:val="20"/>
          <w:szCs w:val="20"/>
        </w:rPr>
      </w:pPr>
    </w:p>
    <w:tbl>
      <w:tblPr>
        <w:tblW w:w="10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9"/>
        <w:gridCol w:w="2965"/>
        <w:gridCol w:w="3187"/>
        <w:gridCol w:w="17"/>
      </w:tblGrid>
      <w:tr w:rsidR="00202C1C" w:rsidRPr="00202C1C" w14:paraId="1E8F5403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C9548C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lastRenderedPageBreak/>
              <w:br w:type="page"/>
              <w:t>Názov MAS</w:t>
            </w:r>
          </w:p>
          <w:p w14:paraId="46159BA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008F89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0ADF4AFB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7B96B76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MAS</w:t>
            </w:r>
          </w:p>
          <w:p w14:paraId="6005D83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5B454119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694DAF0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334C2C11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Žiadateľ</w:t>
            </w:r>
          </w:p>
          <w:p w14:paraId="0C435A7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0EF1B231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2AEF0B0A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6441A13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IČO</w:t>
            </w:r>
          </w:p>
          <w:p w14:paraId="44D1F7B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46183D28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716E2CEE" w14:textId="77777777" w:rsidTr="00925ABC">
        <w:trPr>
          <w:gridAfter w:val="1"/>
          <w:wAfter w:w="17" w:type="dxa"/>
        </w:trPr>
        <w:tc>
          <w:tcPr>
            <w:tcW w:w="3857" w:type="dxa"/>
            <w:gridSpan w:val="2"/>
            <w:shd w:val="clear" w:color="auto" w:fill="auto"/>
            <w:vAlign w:val="center"/>
          </w:tcPr>
          <w:p w14:paraId="2F873A8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ITMS2014+</w:t>
            </w:r>
          </w:p>
          <w:p w14:paraId="71DC1F5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152" w:type="dxa"/>
            <w:gridSpan w:val="2"/>
            <w:shd w:val="clear" w:color="auto" w:fill="auto"/>
            <w:vAlign w:val="center"/>
          </w:tcPr>
          <w:p w14:paraId="24ABE49D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5DAA0E7B" w14:textId="77777777" w:rsidTr="00925ABC">
        <w:tc>
          <w:tcPr>
            <w:tcW w:w="10026" w:type="dxa"/>
            <w:gridSpan w:val="5"/>
            <w:shd w:val="clear" w:color="auto" w:fill="C5E0B3" w:themeFill="accent6" w:themeFillTint="66"/>
            <w:vAlign w:val="center"/>
          </w:tcPr>
          <w:p w14:paraId="2ABE94C2" w14:textId="77777777" w:rsidR="00202C1C" w:rsidRPr="00202C1C" w:rsidRDefault="00202C1C" w:rsidP="00925ABC">
            <w:pPr>
              <w:spacing w:after="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</w:rPr>
              <w:t>PODLIMITNÉ ZÁKAZKY - § 109 ZVO</w:t>
            </w:r>
          </w:p>
          <w:p w14:paraId="6C5D9856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b/>
                <w:color w:val="FF0000"/>
                <w:sz w:val="20"/>
                <w:szCs w:val="20"/>
              </w:rPr>
              <w:t>Zjednodušený postup pre zákazky na bežne dostupné tovary a služby</w:t>
            </w:r>
          </w:p>
        </w:tc>
      </w:tr>
      <w:tr w:rsidR="00202C1C" w:rsidRPr="00202C1C" w14:paraId="6C66AA56" w14:textId="77777777" w:rsidTr="00925ABC">
        <w:tc>
          <w:tcPr>
            <w:tcW w:w="568" w:type="dxa"/>
            <w:shd w:val="clear" w:color="auto" w:fill="auto"/>
            <w:vAlign w:val="center"/>
          </w:tcPr>
          <w:p w14:paraId="5FFA6C9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202C1C">
              <w:rPr>
                <w:color w:val="FF0000"/>
                <w:sz w:val="20"/>
                <w:szCs w:val="20"/>
              </w:rPr>
              <w:t>P.č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25740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 zadávania podlimitnej zákazky (zjednodušený postup pre zákazky na bežné tovary a služby) verejný obstarávateľ/obstarávateľ v zmysle ZVO eviduje a predkladá nasledovné doklady a dokumenty:</w:t>
            </w:r>
          </w:p>
        </w:tc>
        <w:tc>
          <w:tcPr>
            <w:tcW w:w="3204" w:type="dxa"/>
            <w:gridSpan w:val="2"/>
            <w:shd w:val="clear" w:color="auto" w:fill="auto"/>
            <w:vAlign w:val="center"/>
          </w:tcPr>
          <w:p w14:paraId="28E17588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436EAFD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A18D78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05BD018D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202C1C">
              <w:rPr>
                <w:color w:val="FF0000"/>
                <w:sz w:val="20"/>
                <w:szCs w:val="20"/>
              </w:rPr>
              <w:t>ante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329605944"/>
            <w:placeholder>
              <w:docPart w:val="11C42574425849CEA2AFC6F01DBA7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EF1203E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8BD868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5C58E5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59CB0CD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65860254"/>
            <w:placeholder>
              <w:docPart w:val="50BE5B52B53B4EC09A005C52B3709B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DB8E1D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049C64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DE6EBD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254B1B0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20718835"/>
            <w:placeholder>
              <w:docPart w:val="54DE670B8214461398F95FD98CD54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D57E71B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496574D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94993D2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6B8D84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974727312"/>
            <w:placeholder>
              <w:docPart w:val="6D17D31A811C442D80B847761ACE7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3C4EC2DC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6252CB9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9FF599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419DB324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06698913"/>
            <w:placeholder>
              <w:docPart w:val="4A009FFA4029412FA7A0FB57500BB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EE4DA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C2D0EC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18C1F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6D9761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728444263"/>
            <w:placeholder>
              <w:docPart w:val="5BD1CF1AA8D24AD492990325D87BB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4F9397A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96EF2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9D85FF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12A520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897329074"/>
            <w:placeholder>
              <w:docPart w:val="30ABAA21CCED427E810862C8B55BD3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1F9A31A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665E11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4DE937" w14:textId="77777777" w:rsidR="00202C1C" w:rsidRPr="00202C1C" w:rsidRDefault="00202C1C" w:rsidP="00925ABC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37F8AB7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202C1C">
              <w:rPr>
                <w:color w:val="FF0000"/>
                <w:sz w:val="20"/>
                <w:szCs w:val="20"/>
              </w:rPr>
              <w:t>VO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431732724"/>
            <w:placeholder>
              <w:docPart w:val="02684449E6A644B2B8BA2CE595065B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59D5B3F7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2D3F4EC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7A4CA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14.</w:t>
            </w:r>
          </w:p>
        </w:tc>
        <w:tc>
          <w:tcPr>
            <w:tcW w:w="6254" w:type="dxa"/>
            <w:gridSpan w:val="2"/>
            <w:shd w:val="clear" w:color="auto" w:fill="auto"/>
            <w:vAlign w:val="center"/>
          </w:tcPr>
          <w:p w14:paraId="17DBC68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 preukazujúci zápis úspešného uchádzača, resp. jeho subdodávateľov v RPVS</w:t>
            </w:r>
            <w:r w:rsidRPr="00202C1C" w:rsidDel="004218D4">
              <w:rPr>
                <w:color w:val="FF0000"/>
                <w:sz w:val="20"/>
                <w:szCs w:val="20"/>
              </w:rPr>
              <w:t xml:space="preserve"> </w:t>
            </w:r>
            <w:r w:rsidRPr="00202C1C">
              <w:rPr>
                <w:color w:val="FF0000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17085750"/>
            <w:placeholder>
              <w:docPart w:val="D2E1F68F7B524806AB8B3F39D3529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204" w:type="dxa"/>
                <w:gridSpan w:val="2"/>
                <w:shd w:val="clear" w:color="auto" w:fill="auto"/>
              </w:tcPr>
              <w:p w14:paraId="655C591F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3867C279" w14:textId="77777777" w:rsidR="00202C1C" w:rsidRPr="00202C1C" w:rsidRDefault="00202C1C" w:rsidP="00202C1C">
      <w:pPr>
        <w:pStyle w:val="Nadpis5"/>
        <w:numPr>
          <w:ilvl w:val="0"/>
          <w:numId w:val="0"/>
        </w:numPr>
        <w:spacing w:before="0" w:after="120"/>
        <w:ind w:left="6380"/>
        <w:rPr>
          <w:b/>
          <w:color w:val="FF0000"/>
        </w:rPr>
      </w:pPr>
    </w:p>
    <w:p w14:paraId="7F9C7365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3003E8EC" w14:textId="77777777" w:rsidR="00202C1C" w:rsidRPr="00202C1C" w:rsidRDefault="00202C1C" w:rsidP="00202C1C">
      <w:pPr>
        <w:pStyle w:val="Nadpis5"/>
        <w:spacing w:before="0" w:after="120"/>
        <w:rPr>
          <w:color w:val="FF0000"/>
        </w:rPr>
      </w:pPr>
      <w:r w:rsidRPr="00202C1C">
        <w:rPr>
          <w:b/>
          <w:color w:val="FF0000"/>
        </w:rPr>
        <w:br w:type="page"/>
      </w:r>
    </w:p>
    <w:tbl>
      <w:tblPr>
        <w:tblW w:w="97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2840"/>
        <w:gridCol w:w="3062"/>
      </w:tblGrid>
      <w:tr w:rsidR="00202C1C" w:rsidRPr="00202C1C" w14:paraId="0A67763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0B69B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4DE2A1D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5AF6B36A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E2F1644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2F75F2F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470EEAE8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54DC08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2DEC3E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421F3BF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256ACA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IČO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7229A15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33EC9B15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34BE611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5902" w:type="dxa"/>
            <w:gridSpan w:val="2"/>
            <w:shd w:val="clear" w:color="auto" w:fill="auto"/>
            <w:vAlign w:val="center"/>
          </w:tcPr>
          <w:p w14:paraId="51C5FFA1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6E008828" w14:textId="77777777" w:rsidTr="00925ABC">
        <w:tc>
          <w:tcPr>
            <w:tcW w:w="9754" w:type="dxa"/>
            <w:gridSpan w:val="4"/>
            <w:shd w:val="clear" w:color="auto" w:fill="C5E0B3" w:themeFill="accent6" w:themeFillTint="66"/>
            <w:vAlign w:val="center"/>
          </w:tcPr>
          <w:p w14:paraId="17063512" w14:textId="77777777" w:rsidR="00202C1C" w:rsidRPr="00202C1C" w:rsidRDefault="00202C1C" w:rsidP="00925ABC">
            <w:pPr>
              <w:spacing w:after="0" w:line="240" w:lineRule="auto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</w:rPr>
              <w:t>PODLIMITNÉ ZÁKAZKY - § 108 ZVO</w:t>
            </w:r>
          </w:p>
          <w:p w14:paraId="642EAF1B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</w:rPr>
              <w:t>(oslovenie minimálne 3 hospodárskych subjektov)</w:t>
            </w:r>
          </w:p>
        </w:tc>
      </w:tr>
      <w:tr w:rsidR="00202C1C" w:rsidRPr="00202C1C" w14:paraId="6156277E" w14:textId="77777777" w:rsidTr="00925ABC">
        <w:tc>
          <w:tcPr>
            <w:tcW w:w="568" w:type="dxa"/>
            <w:shd w:val="clear" w:color="auto" w:fill="auto"/>
            <w:vAlign w:val="center"/>
          </w:tcPr>
          <w:p w14:paraId="25744F3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202C1C">
              <w:rPr>
                <w:color w:val="FF0000"/>
                <w:sz w:val="20"/>
                <w:szCs w:val="20"/>
              </w:rPr>
              <w:t>P.č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7A0F74A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rFonts w:eastAsia="Times New Roman" w:cstheme="minorHAnsi"/>
                <w:color w:val="FF0000"/>
                <w:sz w:val="20"/>
                <w:szCs w:val="20"/>
                <w:lang w:eastAsia="sk-SK"/>
              </w:rPr>
              <w:t>V prípade zadávania podlimitnej zákazky (oslovenie minimálne 3 hospodárskych subjektov) verejný obstarávateľ/obstarávateľ v zmysle ZVO eviduje a predkladá nasledovné doklady a dokumenty: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3DFB00B0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Poznámka</w:t>
            </w:r>
          </w:p>
        </w:tc>
      </w:tr>
      <w:tr w:rsidR="00202C1C" w:rsidRPr="00202C1C" w14:paraId="3C0B45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35F885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E8BE7CC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872452699"/>
            <w:placeholder>
              <w:docPart w:val="A0413094A00F4DCE8B80E79C5BB09F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848630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CA8FBE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67D111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4CC36FF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172680960"/>
            <w:placeholder>
              <w:docPart w:val="E681D09187734994A4C94D2D48507B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966827F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7FDA9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D4CED8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4100CF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938440920"/>
            <w:placeholder>
              <w:docPart w:val="9CD816DA936F4FC9B2C8CE0BE0DA09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06CE00B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89A1B2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977E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942A18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549037798"/>
            <w:placeholder>
              <w:docPart w:val="FDD291EB5A6E475DA50E652D86DA62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3C83D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4B19E42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119245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2C2543C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635709833"/>
            <w:placeholder>
              <w:docPart w:val="CEFC16DC847F45A389A24011839A4D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CA4D8B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716ADB20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B519A0F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449003A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324174999"/>
            <w:placeholder>
              <w:docPart w:val="7668E6134A1248F180D19273B86779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3E8B4BE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ECA8681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B654F5D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68A27C9F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Záznam zo zadania zákazky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43195563"/>
            <w:placeholder>
              <w:docPart w:val="7B27C28362AF4FEDB0FE47EBD5CCF7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C93D7CC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281333D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96AABB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1206D52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Oznámenia o výsledku vyhodnotenia ponúk zaslané uchádzačom prostredníctvom elektronickej platformy;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779765441"/>
            <w:placeholder>
              <w:docPart w:val="0BC56372DDE8482DA17108453DE0D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640ED521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62944876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B9C689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902250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20616262"/>
            <w:placeholder>
              <w:docPart w:val="DFCC6A3A1AC54E43B74F9B4FFBF76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32542ECD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03C0169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DACB679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5E13778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74063815"/>
            <w:placeholder>
              <w:docPart w:val="AD58E299FEA940ED8161737FF2A3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C19C5A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5DDE2D62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B3096EB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121AA85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860880022"/>
            <w:placeholder>
              <w:docPart w:val="E252E51F20294EF6A83087A59B3B64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23B7D11E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4C8DE1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7FFF5D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5C7468CD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906262232"/>
            <w:placeholder>
              <w:docPart w:val="79ED8858B4474CA1ACA25589E0C8E4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78E56E64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C0FBC24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FC6088" w14:textId="77777777" w:rsidR="00202C1C" w:rsidRPr="00202C1C" w:rsidRDefault="00202C1C" w:rsidP="00925ABC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6124" w:type="dxa"/>
            <w:gridSpan w:val="2"/>
            <w:shd w:val="clear" w:color="auto" w:fill="auto"/>
            <w:vAlign w:val="center"/>
          </w:tcPr>
          <w:p w14:paraId="0510354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202C1C">
              <w:rPr>
                <w:color w:val="FF0000"/>
                <w:sz w:val="20"/>
                <w:szCs w:val="20"/>
              </w:rPr>
              <w:t>VO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572966143"/>
            <w:placeholder>
              <w:docPart w:val="46BE004942504C179E74575572460B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3062" w:type="dxa"/>
                <w:shd w:val="clear" w:color="auto" w:fill="auto"/>
              </w:tcPr>
              <w:p w14:paraId="59D784D5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42B185F9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2F6D7394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14F7D19B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0230DCD0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2793BF34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6A1AE4BD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24C61601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5E46FB0E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p w14:paraId="641A27FE" w14:textId="77777777" w:rsidR="00202C1C" w:rsidRPr="00202C1C" w:rsidRDefault="00202C1C" w:rsidP="00202C1C">
      <w:pPr>
        <w:rPr>
          <w:rFonts w:eastAsia="Times New Roman"/>
          <w:b/>
          <w:color w:val="FF0000"/>
          <w:sz w:val="20"/>
          <w:szCs w:val="20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4536"/>
      </w:tblGrid>
      <w:tr w:rsidR="00202C1C" w:rsidRPr="00202C1C" w14:paraId="52AD6DA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5A7D284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bookmarkStart w:id="0" w:name="_Dodatok_k_zmluve_3"/>
            <w:bookmarkEnd w:id="0"/>
            <w:r w:rsidRPr="00202C1C">
              <w:rPr>
                <w:color w:val="FF0000"/>
                <w:sz w:val="20"/>
                <w:szCs w:val="20"/>
              </w:rPr>
              <w:lastRenderedPageBreak/>
              <w:br w:type="page"/>
              <w:t>Názov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0E7FAA1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1BA2B4E7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62548113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MAS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5EE894D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17804FE9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C02CF9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Žiadateľ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2E3C81A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248988C4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3086558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IČO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C8C7C4E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1EEB3E30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B50852B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Kód ITMS2014+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6B11A4C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476C50E2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41BD6D7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Číslo oznámenia o vyhlásení VO</w:t>
            </w:r>
            <w:r w:rsidRPr="00202C1C">
              <w:rPr>
                <w:rStyle w:val="Odkaznapoznmkupodiarou"/>
                <w:color w:val="FF0000"/>
                <w:sz w:val="20"/>
                <w:szCs w:val="20"/>
              </w:rPr>
              <w:footnoteReference w:id="1"/>
            </w:r>
            <w:r w:rsidRPr="00202C1C">
              <w:rPr>
                <w:color w:val="FF0000"/>
                <w:sz w:val="20"/>
                <w:szCs w:val="20"/>
              </w:rPr>
              <w:t xml:space="preserve">: 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1B1D204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06DCAA76" w14:textId="77777777" w:rsidTr="00925ABC">
        <w:trPr>
          <w:trHeight w:val="397"/>
        </w:trPr>
        <w:tc>
          <w:tcPr>
            <w:tcW w:w="3852" w:type="dxa"/>
            <w:gridSpan w:val="2"/>
            <w:shd w:val="clear" w:color="auto" w:fill="auto"/>
            <w:vAlign w:val="center"/>
          </w:tcPr>
          <w:p w14:paraId="2167C911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Číslo dodatku:</w:t>
            </w:r>
          </w:p>
        </w:tc>
        <w:tc>
          <w:tcPr>
            <w:tcW w:w="5930" w:type="dxa"/>
            <w:gridSpan w:val="2"/>
            <w:shd w:val="clear" w:color="auto" w:fill="auto"/>
            <w:vAlign w:val="center"/>
          </w:tcPr>
          <w:p w14:paraId="2599584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202C1C" w:rsidRPr="00202C1C" w14:paraId="198D1FFD" w14:textId="77777777" w:rsidTr="00925ABC">
        <w:tc>
          <w:tcPr>
            <w:tcW w:w="9782" w:type="dxa"/>
            <w:gridSpan w:val="4"/>
            <w:shd w:val="clear" w:color="auto" w:fill="C5E0B3" w:themeFill="accent6" w:themeFillTint="66"/>
            <w:vAlign w:val="center"/>
          </w:tcPr>
          <w:p w14:paraId="5A841E59" w14:textId="77777777" w:rsidR="00202C1C" w:rsidRPr="00202C1C" w:rsidRDefault="00202C1C" w:rsidP="00925ABC">
            <w:pPr>
              <w:spacing w:after="0" w:line="240" w:lineRule="auto"/>
              <w:jc w:val="center"/>
              <w:rPr>
                <w:b/>
                <w:bCs/>
                <w:color w:val="FF0000"/>
                <w:sz w:val="20"/>
                <w:szCs w:val="20"/>
                <w:highlight w:val="lightGray"/>
              </w:rPr>
            </w:pPr>
            <w:r w:rsidRPr="00202C1C">
              <w:rPr>
                <w:b/>
                <w:bCs/>
                <w:color w:val="FF0000"/>
                <w:sz w:val="20"/>
                <w:szCs w:val="20"/>
                <w:highlight w:val="lightGray"/>
              </w:rPr>
              <w:t>DODATOK K ZMLUVE</w:t>
            </w:r>
          </w:p>
        </w:tc>
      </w:tr>
      <w:tr w:rsidR="00202C1C" w:rsidRPr="00202C1C" w14:paraId="203D51F6" w14:textId="77777777" w:rsidTr="00925ABC">
        <w:tc>
          <w:tcPr>
            <w:tcW w:w="568" w:type="dxa"/>
            <w:shd w:val="clear" w:color="auto" w:fill="auto"/>
            <w:vAlign w:val="center"/>
          </w:tcPr>
          <w:p w14:paraId="5610F6B7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proofErr w:type="spellStart"/>
            <w:r w:rsidRPr="00202C1C">
              <w:rPr>
                <w:color w:val="FF0000"/>
                <w:sz w:val="20"/>
                <w:szCs w:val="20"/>
              </w:rPr>
              <w:t>P.č</w:t>
            </w:r>
            <w:proofErr w:type="spellEnd"/>
            <w:r w:rsidRPr="00202C1C">
              <w:rPr>
                <w:color w:val="FF0000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63D5A119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V prípade predloženia podpísaného dodatku k zmluve verejný obstarávateľ/obstarávateľ v zmysle ZVO eviduje a predkladá doklady a dokumenty: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921506" w14:textId="77777777" w:rsidR="00202C1C" w:rsidRPr="00202C1C" w:rsidRDefault="00202C1C" w:rsidP="00925ABC">
            <w:pPr>
              <w:spacing w:after="0"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202C1C">
              <w:rPr>
                <w:rFonts w:cstheme="minorHAnsi"/>
                <w:color w:val="FF0000"/>
                <w:sz w:val="20"/>
                <w:szCs w:val="20"/>
              </w:rPr>
              <w:t>Áno/Nie/Nie je potrebné</w:t>
            </w:r>
          </w:p>
        </w:tc>
      </w:tr>
      <w:tr w:rsidR="00202C1C" w:rsidRPr="00202C1C" w14:paraId="0B506D9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B7E087B" w14:textId="77777777" w:rsidR="00202C1C" w:rsidRPr="00202C1C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5D1846C6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Podpísaný dodatok vrátane všetkých príloh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713242048"/>
            <w:placeholder>
              <w:docPart w:val="CC94FEE905D04BFF89EA36F76DE5F7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07600FF2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4D9348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789EA71" w14:textId="77777777" w:rsidR="00202C1C" w:rsidRPr="00202C1C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70F3B2AF" w14:textId="77777777" w:rsidR="00202C1C" w:rsidRPr="00202C1C" w:rsidRDefault="00202C1C" w:rsidP="00925ABC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Doklad preukazujúci zverejnenie dodatku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1970738843"/>
            <w:placeholder>
              <w:docPart w:val="96BC1B23C9D64CF8A36B2055615DC7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501AE846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1C617DFE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18006E" w14:textId="77777777" w:rsidR="00202C1C" w:rsidRPr="00202C1C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2DD55C8C" w14:textId="77777777" w:rsidR="00202C1C" w:rsidRPr="00202C1C" w:rsidRDefault="00202C1C" w:rsidP="00925ABC">
            <w:pPr>
              <w:spacing w:after="0" w:line="240" w:lineRule="auto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 úplnosti dokumentácie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1488511056"/>
            <w:placeholder>
              <w:docPart w:val="B2EDC7C55F4B497F867494A9033FD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6D4C1F81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377D75F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2B42ED" w14:textId="77777777" w:rsidR="00202C1C" w:rsidRPr="00202C1C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0DB36D25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676857900"/>
            <w:placeholder>
              <w:docPart w:val="C924318307C043D690CAE67F238932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376EDF43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  <w:tr w:rsidR="00202C1C" w:rsidRPr="00202C1C" w14:paraId="396A0A65" w14:textId="77777777" w:rsidTr="00925ABC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8E1CAC" w14:textId="77777777" w:rsidR="00202C1C" w:rsidRPr="00202C1C" w:rsidRDefault="00202C1C" w:rsidP="00925ABC">
            <w:pPr>
              <w:pStyle w:val="Odsekzoznamu"/>
              <w:numPr>
                <w:ilvl w:val="0"/>
                <w:numId w:val="42"/>
              </w:numPr>
              <w:spacing w:after="0" w:line="240" w:lineRule="auto"/>
              <w:ind w:left="357" w:hanging="3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14:paraId="41EEBF10" w14:textId="77777777" w:rsidR="00202C1C" w:rsidRPr="00202C1C" w:rsidRDefault="00202C1C" w:rsidP="00925ABC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2C1C">
              <w:rPr>
                <w:color w:val="FF0000"/>
                <w:sz w:val="20"/>
                <w:szCs w:val="20"/>
              </w:rPr>
              <w:t xml:space="preserve">Zdôvodnenie potreby uzatvorenia dodatku </w:t>
            </w:r>
          </w:p>
        </w:tc>
        <w:sdt>
          <w:sdtPr>
            <w:rPr>
              <w:rFonts w:eastAsia="Times New Roman" w:cstheme="minorHAnsi"/>
              <w:bCs/>
              <w:color w:val="FF0000"/>
              <w:sz w:val="20"/>
              <w:szCs w:val="20"/>
              <w:lang w:eastAsia="cs-CZ"/>
            </w:rPr>
            <w:id w:val="-657299522"/>
            <w:placeholder>
              <w:docPart w:val="0BD5E319A08443AE83EF9D433DEFF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4536" w:type="dxa"/>
                <w:shd w:val="clear" w:color="auto" w:fill="auto"/>
              </w:tcPr>
              <w:p w14:paraId="7F2494B6" w14:textId="77777777" w:rsidR="00202C1C" w:rsidRPr="00202C1C" w:rsidRDefault="00202C1C" w:rsidP="00925ABC">
                <w:pPr>
                  <w:spacing w:after="0" w:line="240" w:lineRule="auto"/>
                  <w:jc w:val="both"/>
                  <w:rPr>
                    <w:color w:val="FF0000"/>
                    <w:sz w:val="20"/>
                    <w:szCs w:val="20"/>
                  </w:rPr>
                </w:pPr>
                <w:r w:rsidRPr="00202C1C">
                  <w:rPr>
                    <w:rStyle w:val="Zstupntext"/>
                    <w:rFonts w:cstheme="minorHAnsi"/>
                    <w:color w:val="FF0000"/>
                  </w:rPr>
                  <w:t>Vyberte položku.</w:t>
                </w:r>
              </w:p>
            </w:tc>
          </w:sdtContent>
        </w:sdt>
      </w:tr>
    </w:tbl>
    <w:p w14:paraId="341D9D55" w14:textId="77777777" w:rsidR="00202C1C" w:rsidRDefault="00202C1C" w:rsidP="00202C1C">
      <w:pPr>
        <w:rPr>
          <w:ins w:id="2" w:author="Valentová Lenka" w:date="2024-11-11T14:08:00Z"/>
          <w:sz w:val="20"/>
          <w:szCs w:val="20"/>
        </w:rPr>
      </w:pPr>
    </w:p>
    <w:p w14:paraId="74B8D8CA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8A20D09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844C3FB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B797166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D455E67" w14:textId="02F11C00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6CBE3AB" w14:textId="06EA15C2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D51569E" w14:textId="1474CC82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FD65A49" w14:textId="3D52922A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23BE2176" w14:textId="50167B4A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0984B468" w14:textId="4309AA2F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4D2B3F3" w14:textId="024E5A2E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2E65594" w14:textId="296DD17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750932F1" w14:textId="7CF445A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42210C7B" w14:textId="08E8AB6B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104EE74" w14:textId="153CB60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58A5B5D8" w14:textId="100E1E55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68E261BC" w14:textId="77777777" w:rsidR="00202C1C" w:rsidRDefault="00202C1C" w:rsidP="00172475">
      <w:pPr>
        <w:pStyle w:val="Bezriadkovania"/>
        <w:jc w:val="center"/>
        <w:rPr>
          <w:b/>
          <w:sz w:val="36"/>
          <w:szCs w:val="36"/>
        </w:rPr>
      </w:pPr>
    </w:p>
    <w:p w14:paraId="19313AE6" w14:textId="394360B9" w:rsidR="00172475" w:rsidRPr="00AE6E0B" w:rsidRDefault="00172475" w:rsidP="00172475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III.</w:t>
      </w:r>
    </w:p>
    <w:p w14:paraId="10AD43C7" w14:textId="77777777" w:rsidR="00172475" w:rsidRDefault="00172475" w:rsidP="00172475">
      <w:pPr>
        <w:pStyle w:val="Bezriadkovania"/>
        <w:jc w:val="center"/>
        <w:rPr>
          <w:b/>
          <w:sz w:val="28"/>
          <w:szCs w:val="28"/>
        </w:rPr>
      </w:pPr>
    </w:p>
    <w:p w14:paraId="620DE1F0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49A19A51" w14:textId="77777777" w:rsidR="00172475" w:rsidRPr="00926F87" w:rsidRDefault="00172475" w:rsidP="00172475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</w:t>
      </w:r>
      <w:r>
        <w:rPr>
          <w:b/>
          <w:sz w:val="32"/>
          <w:szCs w:val="32"/>
        </w:rPr>
        <w:t>účinného od 31.03.2022</w:t>
      </w:r>
      <w:r w:rsidRPr="00926F87">
        <w:rPr>
          <w:b/>
          <w:sz w:val="32"/>
          <w:szCs w:val="32"/>
        </w:rPr>
        <w:t xml:space="preserve">) </w:t>
      </w:r>
    </w:p>
    <w:p w14:paraId="5625C5E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0224F420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5EB6299E" w14:textId="77777777" w:rsidR="000D2160" w:rsidRDefault="000D2160" w:rsidP="000D2160">
      <w:pPr>
        <w:pStyle w:val="Bezriadkovania"/>
        <w:jc w:val="center"/>
        <w:rPr>
          <w:b/>
          <w:sz w:val="28"/>
          <w:szCs w:val="28"/>
        </w:rPr>
      </w:pPr>
    </w:p>
    <w:p w14:paraId="643692F9" w14:textId="5F61606F" w:rsidR="005455CA" w:rsidRPr="00E831A3" w:rsidRDefault="005455CA" w:rsidP="00E831A3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6C3F4E" w:rsidRPr="00351766" w14:paraId="0B8B1B7F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480F3C5A" w14:textId="3106AF19" w:rsidR="006C3F4E" w:rsidRPr="00E831A3" w:rsidRDefault="006C3F4E" w:rsidP="006C3F4E">
            <w:pPr>
              <w:spacing w:after="0" w:line="240" w:lineRule="auto"/>
              <w:jc w:val="center"/>
              <w:rPr>
                <w:rFonts w:cstheme="minorHAnsi"/>
                <w:b/>
                <w:color w:val="365F91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Verejná súťaž (nadlimitná zákazka) – Štandardná ex post kontrola</w:t>
            </w:r>
          </w:p>
        </w:tc>
      </w:tr>
      <w:tr w:rsidR="006C3F4E" w:rsidRPr="00351766" w14:paraId="6FC57D4A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2AA7F98" w14:textId="6A1FD462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11EDEDB9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4759390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06646ABC" w14:textId="09D34FC5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55F62AC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2ED3E3C7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44EE7606" w14:textId="6576666B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0B3296E7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67AB67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11D60431" w14:textId="6EB50269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5A6B766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6C3F4E" w:rsidRPr="00351766" w14:paraId="5889831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35B71786" w14:textId="44B7A9E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14:paraId="4C0E380F" w14:textId="77777777" w:rsidR="006C3F4E" w:rsidRPr="00E831A3" w:rsidRDefault="006C3F4E" w:rsidP="006C3F4E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500E93F4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2E7816C7" w14:textId="035DD758" w:rsidR="005455CA" w:rsidRPr="00E831A3" w:rsidRDefault="006C3F4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1A1BFE" w:rsidRPr="00351766" w14:paraId="4EBF122D" w14:textId="77777777" w:rsidTr="00E831A3">
        <w:tc>
          <w:tcPr>
            <w:tcW w:w="568" w:type="dxa"/>
            <w:shd w:val="clear" w:color="auto" w:fill="auto"/>
            <w:vAlign w:val="center"/>
          </w:tcPr>
          <w:p w14:paraId="5A4ED24D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CE6CBEF" w14:textId="77777777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07DD3C" w14:textId="435DDFC1" w:rsidR="001A1BFE" w:rsidRPr="00E831A3" w:rsidRDefault="001A1BFE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A1BFE" w:rsidRPr="00351766" w14:paraId="1CF66E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2917DA" w14:textId="77777777" w:rsidR="001A1BFE" w:rsidRPr="00E831A3" w:rsidRDefault="001A1BFE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A84AEF5" w14:textId="43A4CAB5" w:rsidR="001A1BFE" w:rsidRPr="00E831A3" w:rsidRDefault="001A1BFE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Oznámenie o vyhlásení VO zverejnené vo Vestníku VO vedeného ÚVO, ako aj v Úradnom vestníku EÚ, vrátane všetkých zmien a</w:t>
            </w:r>
            <w:r w:rsidR="00E831A3" w:rsidRPr="00E831A3">
              <w:rPr>
                <w:rFonts w:cstheme="minorHAnsi"/>
                <w:sz w:val="20"/>
                <w:szCs w:val="20"/>
              </w:rPr>
              <w:t> </w:t>
            </w:r>
            <w:r w:rsidRPr="00E831A3">
              <w:rPr>
                <w:rFonts w:cstheme="minorHAnsi"/>
                <w:sz w:val="20"/>
                <w:szCs w:val="20"/>
              </w:rPr>
              <w:t>doplnení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2343611"/>
            <w:placeholder>
              <w:docPart w:val="D1882712722244988F8AE2710D89FB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  <w:vAlign w:val="center"/>
              </w:tcPr>
              <w:p w14:paraId="7F1D2A8D" w14:textId="7B17BA93" w:rsidR="001A1BFE" w:rsidRPr="00E831A3" w:rsidRDefault="001A1BFE" w:rsidP="006C3F4E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3B523D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0BCA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061A97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4952"/>
            <w:placeholder>
              <w:docPart w:val="FEF29D15779A403792B6875755386B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3AA34B7" w14:textId="70F845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A89E0F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2E289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D7BEA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Predbežné oznámenie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2814593"/>
            <w:placeholder>
              <w:docPart w:val="085868A12E90486E8C9EBC3146FFCA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47A7FE8" w14:textId="1FF8F8B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8D95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6883CF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97DC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1155400"/>
            <w:placeholder>
              <w:docPart w:val="531B65A911A5402AAF181A4F2146F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E3FDD5" w14:textId="48BDDE5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91AB12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BE15E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5BAA4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7835384"/>
            <w:placeholder>
              <w:docPart w:val="FADD8B97933B490A9FBCCED295EB5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0877EDC" w14:textId="5396EE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A3F0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00B59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81A4A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534319"/>
            <w:placeholder>
              <w:docPart w:val="B8CCFB8B93934C5D9D46D33BE48951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18F7C64" w14:textId="6F3195C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81818D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50447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65F4AA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1026615"/>
            <w:placeholder>
              <w:docPart w:val="B8D90441AD414EA78D92A466DB19CB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A0C7A7" w14:textId="4B01DF5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94A0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F7E2C1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66EB12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Žiadosti o vysvetlenie oznámenia o vyhlásení VO vrátane vysvetlenia a dokladov preukazujúcich ich doručenie (ak relevantné)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3195628"/>
            <w:placeholder>
              <w:docPart w:val="6BB50B9976FF4B53848D632E2B47D3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5FA6F3" w14:textId="4CF7AF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8553C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E9C14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6A95ED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059224"/>
            <w:placeholder>
              <w:docPart w:val="B2896BDEE2FB4F79A65F52F332252D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9ADFB7" w14:textId="1F5F993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5E27C3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AED0E6E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4F70D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632061"/>
            <w:placeholder>
              <w:docPart w:val="7A5CD79088F143B096D0E83871B386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274082" w14:textId="5B61DA6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87ACC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CC329C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626D08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Čestné vyhlásenia členov komisie na vyhodnotenie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663702"/>
            <w:placeholder>
              <w:docPart w:val="16CF53BA27C747749AE6F09B09CF7F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528A11" w14:textId="2C1E5A5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9D3D2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FD33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B8241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9562335"/>
            <w:placeholder>
              <w:docPart w:val="A997271D673741D390DA55C8867AD4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949A88D" w14:textId="6A007C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2F995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3FA249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A41BB4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367780"/>
            <w:placeholder>
              <w:docPart w:val="E2DC09F106F840F0A10AB8A6DE8F9F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87F785" w14:textId="08B2D0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CB7F4B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21A410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43C5EC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002335"/>
            <w:placeholder>
              <w:docPart w:val="0916E20AA1CC46C2B0BA42A7256A14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28CFC7" w14:textId="150FE3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03A9BE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33C7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586D8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551352"/>
            <w:placeholder>
              <w:docPart w:val="C24B66498B2440A1A14191EC24C328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B6C1ED" w14:textId="45D1B6E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97A6F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37BE1F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8433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6049268"/>
            <w:placeholder>
              <w:docPart w:val="99E2D81F314E44A68D814D83DDECB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234E2A" w14:textId="1B9E667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D4333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902749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E3F101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7496430"/>
            <w:placeholder>
              <w:docPart w:val="21AF05F576184DD0B94B418E07D869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1526AB3" w14:textId="5B634FA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4589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BD84D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59D3CD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29683"/>
            <w:placeholder>
              <w:docPart w:val="82927BDBD64A45C4BB07E7937E508F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89AAF57" w14:textId="7DADF20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FE5B88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A984E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95BB53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40249974"/>
            <w:placeholder>
              <w:docPart w:val="40D76B163C384E8892C6C0F978A1F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A9C48A" w14:textId="77051FF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4F3D0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AE4D714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81BF16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112421"/>
            <w:placeholder>
              <w:docPart w:val="A093027F20004443BF3CF35BDBE4C2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C3D4102" w14:textId="03AFC71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B4F03A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A20C53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BBFC74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0388"/>
            <w:placeholder>
              <w:docPart w:val="E874A03F383C4CEDB96BF31C275512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7C0EC2" w14:textId="3DDF00B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82DF66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4C6CC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BF59D8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0880350"/>
            <w:placeholder>
              <w:docPart w:val="D512843B584C46679E08AA9D3AA988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7B2FA01" w14:textId="1FA171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AFA9B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652484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DAA84A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5138634"/>
            <w:placeholder>
              <w:docPart w:val="C4DDC528CDEF4F2E93E7C2E517E4D5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DECEC9" w14:textId="320BBCB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50705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10DDF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C4D39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7862786"/>
            <w:placeholder>
              <w:docPart w:val="46C9F0298A0E481B88E7ED7CEBDD4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824110" w14:textId="71BD55F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F74F9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96A5DD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9F856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9820326"/>
            <w:placeholder>
              <w:docPart w:val="769DC5E24D2F4D26963651652ECBC9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02424" w14:textId="198BBAA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85ECCA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658BD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76F3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3106640"/>
            <w:placeholder>
              <w:docPart w:val="67C9E3C703234CD6A60F69C81675BA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3D68952" w14:textId="2B75878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17E11F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DF0A6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29EC7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5032361"/>
            <w:placeholder>
              <w:docPart w:val="7EAFD14189E74CCC925AE73667EBC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AF3481" w14:textId="5C50B7B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B28D8A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C8396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2BFD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8997"/>
            <w:placeholder>
              <w:docPart w:val="559E75CEB18E4667ADD7490075B37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F95F6" w14:textId="5790CD1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AA7E55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0C7A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EB6EAD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Predložené doklady preukazujúce splnenie podmienok účasti uchádzača, ktorý preukazoval splnenie podmienok účasti Jednotným európskym dokumentom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291001"/>
            <w:placeholder>
              <w:docPart w:val="2F3E0227EECD4A52AE19F8FACFDB44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C921121" w14:textId="10B5D25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736D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616505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113E3E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7461036"/>
            <w:placeholder>
              <w:docPart w:val="996B8B05CEC84AA587E6F61ED8A09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E45D7C4" w14:textId="2663241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595BF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45EF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8FA890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148616"/>
            <w:placeholder>
              <w:docPart w:val="0CF579BC54A843B081CF5711412877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DACE852" w14:textId="26D92B4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12315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82A0C31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022782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0253381"/>
            <w:placeholder>
              <w:docPart w:val="AE0D3F8D407741408616E49D212129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3F32019" w14:textId="2563A1F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E805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9FEC47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DC33DC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Zmluva/rámcová dohoda uzavretá medzi úspešným uchádzačom a verejným obstarávateľom,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675156"/>
            <w:placeholder>
              <w:docPart w:val="DF9D996FE03F427A97070634CC907D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F28512" w14:textId="13A7E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E44F0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295EAA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421904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494981"/>
            <w:placeholder>
              <w:docPart w:val="E12133B7774A4891BBFAA929D939C1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614FF2" w14:textId="62EEEF6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3EB128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5DA764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F9648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0669647"/>
            <w:placeholder>
              <w:docPart w:val="94C7E0B6BF0D4CD3A2669EC2A3817C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2A94C91" w14:textId="69F22EC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8A8B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C33545B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8381C8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Dokumenty preukazujúce zverejnenie oznámenia o výsledku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Vestníku VO vedeného ÚVO, ako aj v Úradnom vestníku EÚ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122606"/>
            <w:placeholder>
              <w:docPart w:val="82C9A927CC6A4AB5918E4C0B0BFF2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8FB11E" w14:textId="53E8E7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2AF26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C05C35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24F63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1698887"/>
            <w:placeholder>
              <w:docPart w:val="DDD94B5416B244C588A0D2CEB35A09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A929A2" w14:textId="4722EB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D7B258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F7097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C6F0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858510"/>
            <w:placeholder>
              <w:docPart w:val="03710B308E0D489FBA59B61353068D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837062" w14:textId="4D9166F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82B998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5AD820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0220CA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017059"/>
            <w:placeholder>
              <w:docPart w:val="AD040F7148C3474EA8F1357AFE2B3D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8AE2CE" w14:textId="6BD8E98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B0D909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ACCB32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FC209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2934159"/>
            <w:placeholder>
              <w:docPart w:val="99B69A4C0690423EAEEEF74A52C5DD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8B24BAA" w14:textId="52773A3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AC9FA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2702CBF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47170F4" w14:textId="77777777" w:rsidR="008F6BBC" w:rsidRPr="00E831A3" w:rsidRDefault="008F6BBC" w:rsidP="008F6BB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290645"/>
            <w:placeholder>
              <w:docPart w:val="A55403B93AEB452C9E3294D32F5A7B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10DD5A6" w14:textId="09197D7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AC776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8F650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23398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potvrdzujúca splnenie povinnosti vrátenia zábezpeky podľa § 46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4527033"/>
            <w:placeholder>
              <w:docPart w:val="B1B62760311E485EA0EA57BAABE1D5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A26BA56" w14:textId="0C4CB305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AC16F8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11C8626" w14:textId="77777777" w:rsidR="008F6BBC" w:rsidRPr="00E831A3" w:rsidRDefault="008F6BBC" w:rsidP="00E92138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5321D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193666"/>
            <w:placeholder>
              <w:docPart w:val="CA5A0EB0B168423A9EB14535B0311C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65F22A8" w14:textId="665394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10478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9E183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45.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B7B316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 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3465398"/>
            <w:placeholder>
              <w:docPart w:val="A05370DF165F447C8CAFDE38456B5B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FFF5248" w14:textId="0B91B93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01F5C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8F0F4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249F5A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4886117"/>
            <w:placeholder>
              <w:docPart w:val="F97670212C704B0FAE18EC0EA9EEEB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7D5CCD2" w14:textId="0A2BE9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41C849EF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6E21B89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B285E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3BC92D31" w14:textId="77777777" w:rsidR="005455CA" w:rsidRPr="00351766" w:rsidRDefault="005455CA" w:rsidP="005455CA">
      <w:pPr>
        <w:rPr>
          <w:rFonts w:ascii="Times New Roman" w:eastAsia="Times New Roman" w:hAnsi="Times New Roman"/>
          <w:color w:val="243F60"/>
        </w:rPr>
      </w:pPr>
    </w:p>
    <w:p w14:paraId="5A28A45E" w14:textId="2FD782B3" w:rsidR="005455CA" w:rsidRDefault="005455CA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73B479" w14:textId="75861820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6"/>
        <w:gridCol w:w="5528"/>
        <w:gridCol w:w="2268"/>
      </w:tblGrid>
      <w:tr w:rsidR="008F6BBC" w:rsidRPr="00351766" w14:paraId="292DC506" w14:textId="77777777" w:rsidTr="007B656B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79E389E3" w14:textId="038A8E6A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Bežný postup pre podlimitné zákazky (§ 112 ZVO)</w:t>
            </w:r>
          </w:p>
        </w:tc>
      </w:tr>
      <w:tr w:rsidR="008F6BBC" w:rsidRPr="00351766" w14:paraId="1DB7746C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BEC4A6C" w14:textId="661B0EF0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2F009DF" w14:textId="14AF3525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5E1A2DD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21FA26DB" w14:textId="538030E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14B16E50" w14:textId="2096954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07D6D24F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6C31F424" w14:textId="08F71CDC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536FECA8" w14:textId="4BE9672F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7ED2CBB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574EDC0B" w14:textId="21EE1CE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75C6672" w14:textId="54285E39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6AB1BFC9" w14:textId="77777777" w:rsidTr="00E831A3">
        <w:trPr>
          <w:trHeight w:val="397"/>
        </w:trPr>
        <w:tc>
          <w:tcPr>
            <w:tcW w:w="2014" w:type="dxa"/>
            <w:gridSpan w:val="2"/>
            <w:shd w:val="clear" w:color="auto" w:fill="auto"/>
          </w:tcPr>
          <w:p w14:paraId="77DE6DC4" w14:textId="50494786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2B25F842" w14:textId="2BB39CFB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F6BBC" w:rsidRPr="00351766" w14:paraId="5D621F1D" w14:textId="77777777" w:rsidTr="007B656B">
        <w:tc>
          <w:tcPr>
            <w:tcW w:w="9810" w:type="dxa"/>
            <w:gridSpan w:val="4"/>
            <w:shd w:val="clear" w:color="auto" w:fill="auto"/>
            <w:vAlign w:val="center"/>
          </w:tcPr>
          <w:p w14:paraId="40176A9F" w14:textId="2649B9D2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8F6BBC" w:rsidRPr="00351766" w14:paraId="29019F3C" w14:textId="77777777" w:rsidTr="00E831A3">
        <w:tc>
          <w:tcPr>
            <w:tcW w:w="568" w:type="dxa"/>
            <w:shd w:val="clear" w:color="auto" w:fill="auto"/>
            <w:vAlign w:val="center"/>
          </w:tcPr>
          <w:p w14:paraId="1850951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6739ED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B0C3E" w14:textId="17920F26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8F6BBC" w:rsidRPr="00351766" w14:paraId="4ECDC48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468C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7C69D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Určenie predpokladanej hodnoty zákazky (PHZ) vrátane podkladov, na základe ktorých bola PHZ určená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0351068"/>
            <w:placeholder>
              <w:docPart w:val="F7D792878CCA41508805C74ACE6BDE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2E21A6" w14:textId="474310F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3F476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FA60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E66B45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ponúk, vrátane všetkých zmien a doplnení, zverejnená vo Vestníku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7864397"/>
            <w:placeholder>
              <w:docPart w:val="78FEECA396594A2385B8716055E64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C8D4DF4" w14:textId="7A9703ED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DBAC41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473568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7CA87A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Súťažné podklady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1501290"/>
            <w:placeholder>
              <w:docPart w:val="9F5CA33F88DA4FB490313792917DBA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755B2D7" w14:textId="4712BCA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94828D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10256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1BCDDF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Projektová dokumentácia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2150527"/>
            <w:placeholder>
              <w:docPart w:val="81565E6B2AEE4E318451920AB3A55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21D07C" w14:textId="2925833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BCED42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053D3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AF0C6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poskytnutie súťažných podkladov, potvrdenia o odoslaní súťažných podkladov, evidencia záujemcov, ktorým boli poskytnuté súťažné podklady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03336"/>
            <w:placeholder>
              <w:docPart w:val="3C2A0048D48041F4845D5ADA103FFF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4AC29DC" w14:textId="3746770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B3A63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ACF5E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6207F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4971868"/>
            <w:placeholder>
              <w:docPart w:val="BF3F21997B62413892E4046BC5E2E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1611C0" w14:textId="31AA19D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F2B70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FCD0BE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3E0E26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údajov uvedených vo výzve na predkladanie ponúk alebo súťažných podkladov vrátane vysvetlenia a dokladov preukazujúcich ich doručenie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2816585"/>
            <w:placeholder>
              <w:docPart w:val="572EE16C817D41F6B0F9D3EF13AEBC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7205A0E" w14:textId="5CFD721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0D7D6E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8F63E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7F8B63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o zriadení komisie na vyhodnotenie ponúk a doklady za členov komisie preukazujúce odborné vzdelanie alebo prax (životopisy)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6892114"/>
            <w:placeholder>
              <w:docPart w:val="493675F89D25493DA54C17FFCC699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0CD58E3" w14:textId="1817EE0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0C4BA8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35C3EF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4E8B53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vyhlásenia členov komisie na vyhodnotenie ponúk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5164152"/>
            <w:placeholder>
              <w:docPart w:val="A7A02452A8E94A329142FAE12B9188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8A6154" w14:textId="194EB9D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1D4845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635370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28D850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predložené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967384"/>
            <w:placeholder>
              <w:docPart w:val="FA66886743CC40EA937CFBF07B7C8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3AC3E08" w14:textId="65191863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97EECD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0E637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FBEBB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z otvárania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6402751"/>
            <w:placeholder>
              <w:docPart w:val="95AEF48CCACB43D38D81EE9392577D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A8883A" w14:textId="06E458A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48C74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50D0C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866C9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350319"/>
            <w:placeholder>
              <w:docPart w:val="ECD0F817A6B747C5A9979757404A2B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703908" w14:textId="0CF6A29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A757C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12447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3DA4AC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alebo doplnenie predložených dokladov spolu s 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4829476"/>
            <w:placeholder>
              <w:docPart w:val="58B5BD8E270C4F27A77A436BB51CFE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8F75CF" w14:textId="00B8CA0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FF8E09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DFFF8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45AD6C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splnenia podmienok účasti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183270"/>
            <w:placeholder>
              <w:docPart w:val="5F6F2A667A3E4A7499259FBAAFCEF4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FC41225" w14:textId="1E2294B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9C7C16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9CD082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9BF81F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uchádzačov spolu s dokladmi o ich 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284581"/>
            <w:placeholder>
              <w:docPart w:val="C32B23CEF3084EF3B9E23C5719C4DE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3D8FF0" w14:textId="1C4006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D086DC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5376B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FFF2733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doklady o ich doručení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9222805"/>
            <w:placeholder>
              <w:docPart w:val="E83A95D4B2B54009B54C2EEBA7BCC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0ACB780" w14:textId="0B6D16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7C82B7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67978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C2CC6A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Odpovede na žiadosti o vysvetlenie ponuky, spolu s potvrdením preukazujúcim dátum doručenia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176615"/>
            <w:placeholder>
              <w:docPart w:val="06E812A693804C18A761F067BA189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D3F74" w14:textId="7CB7CB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CB37CA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5395F4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50842B0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051322"/>
            <w:placeholder>
              <w:docPart w:val="0BADA2A005504DAB9FE5DCFF8FB16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F91551" w14:textId="2712758B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BEF0D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C0C272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9F04B5A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5093425"/>
            <w:placeholder>
              <w:docPart w:val="2EBF56575FEE40EB94185492159AB7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E0C239B" w14:textId="70D87EFE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D3113D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22A219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556EA7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ponúk pred elektronickou aukciou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1846226"/>
            <w:placeholder>
              <w:docPart w:val="11B11A370CA942B89E0EB6C198CC7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6343DBB" w14:textId="477BC98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4838A9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ED3D276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7F3DD64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006310"/>
            <w:placeholder>
              <w:docPart w:val="63E969E5401043298C5582D4A0A01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2D78E3" w14:textId="16FE4AD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418DD2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6973F7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99296C8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 priebeh elektronickej aukcie (napr. auditný záznam, protokol)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355694"/>
            <w:placeholder>
              <w:docPart w:val="7F34F387877541FDB57836D64F1B0F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DC971A0" w14:textId="4B8C301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01C497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8E89C00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B5716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Prístup do systému, v ktorom sa uskutočnila elektronická aukcia (napr. cez EVO)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892928"/>
            <w:placeholder>
              <w:docPart w:val="4D7EB296A8E245BCB467C6F77CA663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7C7188" w14:textId="69E6FD48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CCF49D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83A687D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C76797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mimoriadne nízkej ponuky, vrátane odpovede a dokladov o doručení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810744"/>
            <w:placeholder>
              <w:docPart w:val="BAADA3ABB9A947A395406F8FBB91AD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1EA1908" w14:textId="60E8F44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C3CCC4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750490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0E1A15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Zápisnica o vyhodnotení ponúk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814264"/>
            <w:placeholder>
              <w:docPart w:val="FE062438D9674D6F8EBDFD1A0CCA78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C232B30" w14:textId="73EAC66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F61F5B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763CD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1A0853E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predloženie dokladov preukazujúcich splnenie podmienok účasti, ak úspešný uchádzač preukazoval splnenie podmienok účasti Jednotným európskym dokumentom, doklad o jej doručení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4278358"/>
            <w:placeholder>
              <w:docPart w:val="6680056D62954E5CBB737610E9C1E5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D916F27" w14:textId="33FFBD8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EA6BEF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C1C89C8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DDE93B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doklady preukazujúce splnenie podmienok účasti uchádzača, ktorý preukazoval splnenie podmienok účasti Jednotným európskym dokumentom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1246974"/>
            <w:placeholder>
              <w:docPart w:val="0D3616A7D2264905AD530A967BEA4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872940E" w14:textId="197119F4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0DD51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F805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F08684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Zápisnica z vyhodnotenia splnenia takýchto podmienok účasti spolu so súvisiacimi dokumentmi (žiadosť o vysvetlenie, vylúčenie a pod.)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7556483"/>
            <w:placeholder>
              <w:docPart w:val="8C1CAB81A2C44DE9B09DBF113786F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6305AC" w14:textId="3306C9C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8D57C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88C5EB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B1D989F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spolu s dokladmi o ich doručení uchádzačom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5620783"/>
            <w:placeholder>
              <w:docPart w:val="6AF8BB96599E4C4BBEA145EC26514C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D545" w14:textId="0E98D18C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38B1F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120A76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CC3BED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Všetky doklady súvisiace s revíznymi postupmi (žiadosť o nápravu, námietky, kontrola ÚVO)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7101149"/>
            <w:placeholder>
              <w:docPart w:val="CE5BA687D2DF4D6186F08699A036AA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83A66EC" w14:textId="071D188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7BFAFC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B336C8C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ED8187D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Zmluva/rámcová dohoda uzavretá medzi úspešným uchádzačom a verejným obstarávateľom, vrátane všetkých príloh (okrem projektovej dokumentácie, ak už bola predložená v rámci súťažných podkladov)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1840524"/>
            <w:placeholder>
              <w:docPart w:val="457BB0D4B9C84E9589803E01012DD8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F5D50D" w14:textId="4FC2949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648F82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6A9743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0DDC0D11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splnenie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predkontraktačných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povinností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9070214"/>
            <w:placeholder>
              <w:docPart w:val="EC8715CCA935477887D75D3B250AB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F572FC" w14:textId="0BE4CBC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C27254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65ACE3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6FA678CC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informácie o uzavretí zmluvy zverejnenej vo Vestníku VO vedeného ÚVO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8163017"/>
            <w:placeholder>
              <w:docPart w:val="8977B2EFE23246A0831DA96418AB70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472370" w14:textId="41137C2F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DED13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4CEDBDA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ED535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preukazujúce zverejnenie zmluvy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048104"/>
            <w:placeholder>
              <w:docPart w:val="10D9E501B99442F796E7112B81E679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1EF56BA" w14:textId="4A7AB11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F633CD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0C4AC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229D5F1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2189562"/>
            <w:placeholder>
              <w:docPart w:val="4AE17201EFC44F1EA235E7DE375AB6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61D5C1B" w14:textId="7844F6E2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320BCBB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D2102EF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67A389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893366"/>
            <w:placeholder>
              <w:docPart w:val="79B3B7DE4EE1480ABA959116B531C5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B59E0A4" w14:textId="2510A02A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25ADB23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992368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9425166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3529699"/>
            <w:placeholder>
              <w:docPart w:val="825A4167EF7046CF9929E2DD0575A9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E09B692" w14:textId="54525B80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06621D9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39AC425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36382F4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9346140"/>
            <w:placeholder>
              <w:docPart w:val="537A84E73280412AAD25D4CA7B1EA9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F2CAFD" w14:textId="08A02A6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6EE76AF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15B684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07DA8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2234655"/>
            <w:placeholder>
              <w:docPart w:val="538AF7F6529842CFBCF17E24B0741C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29AD3B" w14:textId="50699BA7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DDD20E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EFEE729" w14:textId="77777777" w:rsidR="008F6BBC" w:rsidRPr="00E831A3" w:rsidRDefault="008F6BBC" w:rsidP="00E92138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53F6E58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892528"/>
            <w:placeholder>
              <w:docPart w:val="C09B9E0EC49E4BA39CCDB4F33ED24F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1EB39A" w14:textId="3BB86E71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43941EF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744A885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3001C54B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 RPVS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612489"/>
            <w:placeholder>
              <w:docPart w:val="7385FEFDEE8649E399926B0E7BA1B0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DE48A21" w14:textId="04417086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16BB1C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755AED" w14:textId="77777777" w:rsidR="008F6BBC" w:rsidRPr="00E831A3" w:rsidRDefault="008F6BBC" w:rsidP="008F6BBC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6974" w:type="dxa"/>
            <w:gridSpan w:val="2"/>
            <w:shd w:val="clear" w:color="auto" w:fill="auto"/>
            <w:vAlign w:val="center"/>
          </w:tcPr>
          <w:p w14:paraId="452E0479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Zriadenie prístupu do elektronického prostriedku, prostredníctvom ktorého bola zákazka zadávaná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7751728"/>
            <w:placeholder>
              <w:docPart w:val="85E1D7497B9D41AC93F4AF8E8073D1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BDF70A" w14:textId="18CD7A89" w:rsidR="008F6BBC" w:rsidRPr="00E831A3" w:rsidRDefault="008F6BBC" w:rsidP="008F6BBC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8F6BBC" w:rsidRPr="00351766" w14:paraId="528EBF0D" w14:textId="77777777" w:rsidTr="00E831A3">
        <w:trPr>
          <w:trHeight w:val="397"/>
        </w:trPr>
        <w:tc>
          <w:tcPr>
            <w:tcW w:w="7542" w:type="dxa"/>
            <w:gridSpan w:val="3"/>
            <w:shd w:val="clear" w:color="auto" w:fill="auto"/>
            <w:vAlign w:val="center"/>
          </w:tcPr>
          <w:p w14:paraId="23382A2E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B6F982" w14:textId="77777777" w:rsidR="008F6BBC" w:rsidRPr="00E831A3" w:rsidRDefault="008F6BBC" w:rsidP="008F6BB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Dátum:</w:t>
            </w:r>
          </w:p>
        </w:tc>
      </w:tr>
    </w:tbl>
    <w:p w14:paraId="494432DC" w14:textId="77777777" w:rsidR="005455CA" w:rsidRPr="00351766" w:rsidRDefault="005455CA" w:rsidP="005455CA">
      <w:pPr>
        <w:jc w:val="both"/>
        <w:rPr>
          <w:rFonts w:ascii="Times New Roman" w:hAnsi="Times New Roman"/>
        </w:rPr>
      </w:pPr>
    </w:p>
    <w:p w14:paraId="585FF34B" w14:textId="4E8CE55F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sz w:val="22"/>
          <w:szCs w:val="22"/>
        </w:rPr>
        <w:br w:type="page"/>
      </w:r>
      <w:bookmarkStart w:id="3" w:name="_Podlimitná_zákazka_s_2"/>
      <w:bookmarkEnd w:id="3"/>
      <w:r w:rsidRPr="00351766" w:rsidDel="00D4648C">
        <w:rPr>
          <w:rFonts w:ascii="Times New Roman" w:hAnsi="Times New Roman"/>
          <w:b/>
          <w:color w:val="365F91"/>
          <w:sz w:val="22"/>
          <w:szCs w:val="22"/>
        </w:rPr>
        <w:lastRenderedPageBreak/>
        <w:t xml:space="preserve"> </w:t>
      </w:r>
      <w:bookmarkStart w:id="4" w:name="_Podlimitná_zákazka_s_3"/>
      <w:bookmarkEnd w:id="4"/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409"/>
      </w:tblGrid>
      <w:tr w:rsidR="00470382" w:rsidRPr="00351766" w14:paraId="1B2AF02D" w14:textId="77777777" w:rsidTr="00470382">
        <w:trPr>
          <w:trHeight w:val="516"/>
        </w:trPr>
        <w:tc>
          <w:tcPr>
            <w:tcW w:w="9810" w:type="dxa"/>
            <w:gridSpan w:val="4"/>
            <w:shd w:val="clear" w:color="auto" w:fill="C5E0B3" w:themeFill="accent6" w:themeFillTint="66"/>
            <w:vAlign w:val="center"/>
          </w:tcPr>
          <w:p w14:paraId="1FA1BF0C" w14:textId="3E65F68B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Zjednodušený postup pre zákazky na bežne dostupné tovary a služby (§ 109, § 110) - Štandardná ex post kontrola</w:t>
            </w:r>
          </w:p>
        </w:tc>
      </w:tr>
      <w:tr w:rsidR="00470382" w:rsidRPr="00351766" w14:paraId="28AC9DE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94CA665" w14:textId="0CC34D5E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6C98456F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7D797E6B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131593E" w14:textId="16AF7CBF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5D396235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562902BF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8F3BB25" w14:textId="0062F6EC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795F400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016DF00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E5B32EC" w14:textId="0692EE96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0BBD8A43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41D49A18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19D0AA9" w14:textId="6497B451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30AEED5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70382" w:rsidRPr="00351766" w14:paraId="6C6A3656" w14:textId="77777777" w:rsidTr="00470382">
        <w:tc>
          <w:tcPr>
            <w:tcW w:w="9810" w:type="dxa"/>
            <w:gridSpan w:val="4"/>
            <w:shd w:val="clear" w:color="auto" w:fill="auto"/>
            <w:vAlign w:val="center"/>
          </w:tcPr>
          <w:p w14:paraId="142862FD" w14:textId="5F0EA59D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Prijímateľ eviduje a predkladá nasledovné doklady a dokumenty: </w:t>
            </w:r>
          </w:p>
        </w:tc>
      </w:tr>
      <w:tr w:rsidR="00470382" w:rsidRPr="00351766" w14:paraId="0F1046F8" w14:textId="77777777" w:rsidTr="00E831A3">
        <w:tc>
          <w:tcPr>
            <w:tcW w:w="568" w:type="dxa"/>
            <w:shd w:val="clear" w:color="auto" w:fill="auto"/>
            <w:vAlign w:val="center"/>
          </w:tcPr>
          <w:p w14:paraId="41B36473" w14:textId="6BCD6658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A215623" w14:textId="1B479719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868945B" w14:textId="52A676DE" w:rsidR="00470382" w:rsidRPr="00E831A3" w:rsidRDefault="00470382" w:rsidP="0047038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70382" w:rsidRPr="00351766" w14:paraId="064FD10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E7F5EB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62D09A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určená, ak nebolo predložené v rámci ex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ante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kontroly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4964"/>
            <w:placeholder>
              <w:docPart w:val="AC83D09CC60D4FBCAAC4210BCD42AB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F5FB92D" w14:textId="015563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2EB7EA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F121584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3D02FF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Zdôvodnenie použitia postupu s ohľadom na bežnú dostupnosť tovaru, služby (test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8266892"/>
            <w:placeholder>
              <w:docPart w:val="D505EE641FBC46EFA604BDE1923295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73140AB4" w14:textId="374A128C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2D7E963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6759E2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F0254B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Dokumenty generované funkcionalitou elektronickej platformy po uzavretí zmluvy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1791308"/>
            <w:placeholder>
              <w:docPart w:val="B3673D8B080C41E6A2011A06DB858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32101190" w14:textId="0EC405DE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14ED665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C55415F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DB9DCB7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Výsledná zmluva zverejnená v Centrálnom registri zmlúv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9669634"/>
            <w:placeholder>
              <w:docPart w:val="CEBE49CE04104DCAA3924A3B1B59D6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009040F" w14:textId="44C6415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1E4B40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27B64CD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2D706D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5616980"/>
            <w:placeholder>
              <w:docPart w:val="0E51DDD062274DBBBDE06801860B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1AAD61C" w14:textId="68F48A47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36849A3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DDC6CA8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412E44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263992"/>
            <w:placeholder>
              <w:docPart w:val="BF79742818404CEBA0AACB5ECC3FB3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0D2DF109" w14:textId="3A2C3219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683E204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81C4549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F9AC230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449225"/>
            <w:placeholder>
              <w:docPart w:val="9036CCF264FD4DD49C4933E138B492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396B8D9" w14:textId="32AECC66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54959D1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268BCD3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720C89C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292927"/>
            <w:placeholder>
              <w:docPart w:val="31B06F05C8E24EAC96445908C25A5F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50C299DD" w14:textId="1E21B3B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848C6B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B81AC1" w14:textId="77777777" w:rsidR="00470382" w:rsidRPr="00E831A3" w:rsidRDefault="00470382" w:rsidP="00E92138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E715B6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8179888"/>
            <w:placeholder>
              <w:docPart w:val="FEAC8DAC61BC4135B0764D6F34A971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1207976C" w14:textId="3B020B14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70382" w:rsidRPr="00351766" w14:paraId="4BA89B4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AFBB146" w14:textId="318BA90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1</w:t>
            </w:r>
            <w:r w:rsidR="000231CA" w:rsidRPr="00E831A3">
              <w:rPr>
                <w:rFonts w:cstheme="minorHAnsi"/>
                <w:sz w:val="20"/>
                <w:szCs w:val="20"/>
              </w:rPr>
              <w:t>0</w:t>
            </w:r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CC81A8" w14:textId="77777777" w:rsidR="00470382" w:rsidRPr="00E831A3" w:rsidRDefault="00470382" w:rsidP="0047038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zápis úspešného uchádzača, resp. jeho subdodávateľov v RPVS</w:t>
            </w:r>
            <w:r w:rsidRPr="00E831A3" w:rsidDel="004218D4">
              <w:rPr>
                <w:rFonts w:cstheme="minorHAnsi"/>
                <w:sz w:val="20"/>
                <w:szCs w:val="20"/>
              </w:rPr>
              <w:t xml:space="preserve"> </w:t>
            </w:r>
            <w:r w:rsidRPr="00E831A3">
              <w:rPr>
                <w:rFonts w:cstheme="minorHAnsi"/>
                <w:sz w:val="20"/>
                <w:szCs w:val="20"/>
              </w:rPr>
              <w:t>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5926804"/>
            <w:placeholder>
              <w:docPart w:val="7188187B19F14525B116B3702619CD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9" w:type="dxa"/>
                <w:shd w:val="clear" w:color="auto" w:fill="auto"/>
              </w:tcPr>
              <w:p w14:paraId="25305E91" w14:textId="1A0AD558" w:rsidR="00470382" w:rsidRPr="00E831A3" w:rsidRDefault="00470382" w:rsidP="00470382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2DAD5BA0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1E59818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ACBF61B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6EA0DFAA" w14:textId="77777777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b/>
          <w:color w:val="365F91"/>
          <w:sz w:val="22"/>
          <w:szCs w:val="22"/>
        </w:rPr>
      </w:pPr>
      <w:bookmarkStart w:id="5" w:name="_Zákazka_podľa_§_2"/>
      <w:bookmarkEnd w:id="5"/>
    </w:p>
    <w:p w14:paraId="2CB17518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2EE5E8C5" w14:textId="0F240D85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bookmarkStart w:id="6" w:name="_Zákazka_podľa_§_3"/>
      <w:bookmarkEnd w:id="6"/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70382" w:rsidRPr="00351766" w14:paraId="2DFD227C" w14:textId="77777777" w:rsidTr="004C1528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6DD56128" w14:textId="08E0D70E" w:rsidR="00470382" w:rsidRPr="00E831A3" w:rsidRDefault="00470382" w:rsidP="004C152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s nízkou hodnotou nižšieho rozsahu do 70 000 eur bez DPH v prípade tovarov a služieb, do 180 000 eur bez DPH v prípade stavených prác a do 260 000 eur bez DPH v prípade služieb podľa prílohy č. 1 k ZVO</w:t>
            </w:r>
          </w:p>
        </w:tc>
      </w:tr>
      <w:tr w:rsidR="004C1528" w:rsidRPr="00351766" w14:paraId="23D585B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320B8B3" w14:textId="7713827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95A9A1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3B84994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177D44F" w14:textId="708C9534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18CD30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6B5E6BA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8F84554" w14:textId="5902DEFB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78884E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B39115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54BD30" w14:textId="20F63588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DEA93E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C1528" w:rsidRPr="00351766" w14:paraId="50BB1543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3B0FFA50" w14:textId="207055F6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F02927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325DA122" w14:textId="77777777" w:rsidTr="004C1528">
        <w:tc>
          <w:tcPr>
            <w:tcW w:w="9669" w:type="dxa"/>
            <w:gridSpan w:val="4"/>
            <w:shd w:val="clear" w:color="auto" w:fill="auto"/>
            <w:vAlign w:val="center"/>
          </w:tcPr>
          <w:p w14:paraId="375AD301" w14:textId="274B0BD8" w:rsidR="005455CA" w:rsidRPr="00E831A3" w:rsidRDefault="00D60711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C1528" w:rsidRPr="00351766" w14:paraId="0B45CFD1" w14:textId="77777777" w:rsidTr="00E831A3">
        <w:tc>
          <w:tcPr>
            <w:tcW w:w="568" w:type="dxa"/>
            <w:shd w:val="clear" w:color="auto" w:fill="auto"/>
            <w:vAlign w:val="center"/>
          </w:tcPr>
          <w:p w14:paraId="4CFB720A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552B78E" w14:textId="77777777" w:rsidR="004C1528" w:rsidRPr="00E831A3" w:rsidRDefault="004C1528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6C4B9" w14:textId="682B2C67" w:rsidR="004C1528" w:rsidRPr="00E831A3" w:rsidRDefault="004C1528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C1528" w:rsidRPr="00351766" w14:paraId="31150A9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04239E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7B41681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(poznámka: PHZ a úspešného uchádzača je možné určiť jedným úkonom)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4153942"/>
            <w:placeholder>
              <w:docPart w:val="0F9DFE21A99A47E4A1298755C3116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8069F2A" w14:textId="4E2C3CB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61E8CB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431D5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CC9631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669544"/>
            <w:placeholder>
              <w:docPart w:val="3F3760B248F54DECBBC6A9E0D47926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88407B" w14:textId="7D4C021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5E345F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3D09471C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7F9D5F7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prostredníctvom elektronickej platformy, resp. zriadenie prístupu pre poskytovateľa do elektronickej platformy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832134"/>
            <w:placeholder>
              <w:docPart w:val="61E1B2A641814227B32AD17BAE7ECE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B5563D1" w14:textId="5C679C6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49DA22C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B008E2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F5AD53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7388859"/>
            <w:placeholder>
              <w:docPart w:val="40F2FF5793644528BF0CDBB2C7810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5C5A1B9" w14:textId="2503A9E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7A8000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0750DB3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9B6AF6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679257"/>
            <w:placeholder>
              <w:docPart w:val="3663C6105D0F4A2489D83F66E63B13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80AF6BA" w14:textId="67C204C3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5D1C18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16112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09D656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650152"/>
            <w:placeholder>
              <w:docPart w:val="321DEBE6C2834E4C89EAF738065504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92D9C4B" w14:textId="3852CE25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6C2C09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AF99762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4314785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1472048"/>
            <w:placeholder>
              <w:docPart w:val="326EB14AD8544C1EBD4A53513F8CF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AE8B8A" w14:textId="02F05117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577B45E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0760BBB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ACEBA8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prostredníctvom elektronickej platformy; Oznámenia o výsledku vyhodnotenia ponúk zaslané uchádzačom vrátane dokladov preukazujúcich ich zaslanie (ak bol realizovaný postup s 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2711640"/>
            <w:placeholder>
              <w:docPart w:val="19B64FFB79074186BD2DBAD28A6FFD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959721A" w14:textId="62CB7E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0491B6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35B5C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A8BDE6D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80224"/>
            <w:placeholder>
              <w:docPart w:val="0BB5FCBF1327481595EB042F523378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DE89FD8" w14:textId="3E5771EB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24647FA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AC2018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95819F9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4524436"/>
            <w:placeholder>
              <w:docPart w:val="6028743EBAD74FFB89FA87B0A43678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9C55477" w14:textId="13FFD3B0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2989365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D440747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D8173E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2160159"/>
            <w:placeholder>
              <w:docPart w:val="9EF39316F5C3408AAF489E55188900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F57E216" w14:textId="00D02B0A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1475006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FF5907A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B463F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4215348"/>
            <w:placeholder>
              <w:docPart w:val="777120F66E7D4FFD9FBEC74C428C14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9574814" w14:textId="5CD974B2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F72527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79E5BA4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12EA10F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910"/>
            <w:placeholder>
              <w:docPart w:val="C94BE45BB2FD47A992CEDD1BF745B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A3F74D8" w14:textId="3EE9512E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C1528" w:rsidRPr="00351766" w14:paraId="7D0BBF1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FD38550" w14:textId="77777777" w:rsidR="004C1528" w:rsidRPr="00E831A3" w:rsidRDefault="004C1528" w:rsidP="00E92138">
            <w:pPr>
              <w:pStyle w:val="Odsekzoznamu"/>
              <w:numPr>
                <w:ilvl w:val="0"/>
                <w:numId w:val="39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0AE2A4C" w14:textId="77777777" w:rsidR="004C1528" w:rsidRPr="00E831A3" w:rsidRDefault="004C1528" w:rsidP="004C152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6253"/>
            <w:placeholder>
              <w:docPart w:val="2FE400175FC2468EAAC7C76A87267E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9AF819A" w14:textId="688D1D6F" w:rsidR="004C1528" w:rsidRPr="00E831A3" w:rsidRDefault="004C1528" w:rsidP="004C152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B0519A4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6AEE6DE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DBA2E6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5DB55203" w14:textId="49519F14" w:rsidR="005455CA" w:rsidRDefault="005455CA" w:rsidP="005455CA">
      <w:pPr>
        <w:rPr>
          <w:rFonts w:ascii="Times New Roman" w:eastAsia="Times New Roman" w:hAnsi="Times New Roman"/>
          <w:b/>
          <w:color w:val="365F91"/>
        </w:rPr>
      </w:pPr>
      <w:bookmarkStart w:id="7" w:name="_Dodatok_k_zmluve_2"/>
      <w:bookmarkEnd w:id="7"/>
    </w:p>
    <w:p w14:paraId="5B50AF10" w14:textId="07D27FA1" w:rsidR="00E831A3" w:rsidRDefault="00E831A3" w:rsidP="005455CA">
      <w:pPr>
        <w:rPr>
          <w:rFonts w:ascii="Times New Roman" w:eastAsia="Times New Roman" w:hAnsi="Times New Roman"/>
          <w:b/>
          <w:color w:val="365F91"/>
        </w:rPr>
      </w:pPr>
      <w:r>
        <w:rPr>
          <w:rFonts w:ascii="Times New Roman" w:eastAsia="Times New Roman" w:hAnsi="Times New Roman"/>
          <w:b/>
          <w:color w:val="365F91"/>
        </w:rPr>
        <w:br w:type="page"/>
      </w:r>
    </w:p>
    <w:p w14:paraId="3176ECB3" w14:textId="77777777" w:rsidR="00E831A3" w:rsidRPr="00351766" w:rsidRDefault="00E831A3" w:rsidP="005455CA">
      <w:pPr>
        <w:rPr>
          <w:rFonts w:ascii="Times New Roman" w:eastAsia="Times New Roman" w:hAnsi="Times New Roman"/>
          <w:b/>
          <w:color w:val="365F91"/>
        </w:rPr>
      </w:pP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735109" w:rsidRPr="00351766" w14:paraId="3290CBCF" w14:textId="77777777" w:rsidTr="00735109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19998BB1" w14:textId="5B6BCCD3" w:rsidR="00735109" w:rsidRPr="00E831A3" w:rsidRDefault="00735109" w:rsidP="0073510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Zákazka s nízkou hodnotou vyššieho rozsahu od 70 000 eur bez DPH v prípade tovarov a služieb, od 180 000 eur bez DPH v prípade stavených prác a od 260 000 eur bez DPH v prípade služieb podľa prílohy č. 1 k ZVO</w:t>
            </w:r>
          </w:p>
        </w:tc>
      </w:tr>
      <w:tr w:rsidR="00735109" w:rsidRPr="00351766" w14:paraId="4918E310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7E79B1D" w14:textId="5A90B30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B369C5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75CBB1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ACBC9C2" w14:textId="09582149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707F55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307556E7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6B832891" w14:textId="7A05EE41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1B82522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6E76124D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2093B5AF" w14:textId="13732F55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DADC547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35109" w:rsidRPr="00351766" w14:paraId="45B611C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AC66E6D" w14:textId="44EB84C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98746DB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69ABE8C9" w14:textId="77777777" w:rsidTr="00735109">
        <w:tc>
          <w:tcPr>
            <w:tcW w:w="9669" w:type="dxa"/>
            <w:gridSpan w:val="4"/>
            <w:shd w:val="clear" w:color="auto" w:fill="auto"/>
            <w:vAlign w:val="center"/>
          </w:tcPr>
          <w:p w14:paraId="42A90830" w14:textId="49D7BA3F" w:rsidR="005455CA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735109" w:rsidRPr="00351766" w14:paraId="1A4260FE" w14:textId="77777777" w:rsidTr="00E831A3">
        <w:tc>
          <w:tcPr>
            <w:tcW w:w="568" w:type="dxa"/>
            <w:shd w:val="clear" w:color="auto" w:fill="auto"/>
            <w:vAlign w:val="center"/>
          </w:tcPr>
          <w:p w14:paraId="030E4E93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E911ED" w14:textId="77777777" w:rsidR="00735109" w:rsidRPr="00E831A3" w:rsidRDefault="00735109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FC3321" w14:textId="5A0945BF" w:rsidR="00735109" w:rsidRPr="00E831A3" w:rsidRDefault="00735109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735109" w:rsidRPr="00351766" w14:paraId="7CA7DC8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F8FA8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53646AA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Určenie predpokladanej hodnoty zákazky (PHZ) vrátane podkladov, na základe ktorých bola PHZ určená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794498"/>
            <w:placeholder>
              <w:docPart w:val="EE3D62E64E6F4751B23F5E7060CEB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1BA8C5E" w14:textId="4BA87BF4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87C113C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C4BE0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6CB9E96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Výzva na predkladanie ponúk vrátane všetkých príloh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9577203"/>
            <w:placeholder>
              <w:docPart w:val="714DB72CEF0446BA8DDE27CE83C5C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116C7E" w14:textId="4CD4F4AF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B3CB9B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AAE277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62D56C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Doklady preukazujúce odoslanie výzvy na predkladanie ponúk prostredníctvom elektronickej platformy, resp. zriadenie prístupu pre poskytovateľa do elektronickej platformy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459262"/>
            <w:placeholder>
              <w:docPart w:val="9961F32370CB412782E476CE321AC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7291493E" w14:textId="604E619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8F4891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E96CB5A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A0437E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4348110"/>
            <w:placeholder>
              <w:docPart w:val="8DDEEADB26184FF2B477907903DAB3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B605047" w14:textId="07CA7E1C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800B3A5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3AF96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7F1FBD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6026993"/>
            <w:placeholder>
              <w:docPart w:val="0CD6C2C7F0E0432687ACCBEBC1C9FA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5841AB1" w14:textId="6848822E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1D5B4EF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DF89563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487C5A4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436"/>
            <w:placeholder>
              <w:docPart w:val="D61D28BEFCA24D52A958C9A11CD8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549169" w14:textId="7B11818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3A0D6BB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2F17A87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4F65F3E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vyhodnotenia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9388619"/>
            <w:placeholder>
              <w:docPart w:val="2FD3D0DCB1D24F87A743FE233E0B8B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33BD955" w14:textId="55B5E1D3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55400D5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FEA4384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92CF858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8856827"/>
            <w:placeholder>
              <w:docPart w:val="A619BAFD269643D8913AF45B47EA1A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5F3CE59" w14:textId="2A2EDE7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70BB7184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54D8B3E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AE396EC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522895"/>
            <w:placeholder>
              <w:docPart w:val="0A526DF30988416B8FD8C7267649DC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26B12C2" w14:textId="4C01EDC1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A6CEAE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1FEDB5F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0932C69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092294"/>
            <w:placeholder>
              <w:docPart w:val="4E903AC40EFE42AAA204F65AEF000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EE1E076" w14:textId="1D13F92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00EB9668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F7B95AD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329E2D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695647"/>
            <w:placeholder>
              <w:docPart w:val="851E0DA7836E45CF94B0A07096AC56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2AFE4DC" w14:textId="1BB51618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24D1B7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68F5B605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554DE65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401329"/>
            <w:placeholder>
              <w:docPart w:val="4DE3E7B6A0094B00912ADED27797C5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0FB53FB" w14:textId="1D33427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63870BA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7F31A0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69F8431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Dokumentácia k prípravným trhovým konzultáciám a predbežnému zapojeniu záujemcov alebo uchádzačov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6485941"/>
            <w:placeholder>
              <w:docPart w:val="A068A510560C46A68E527327416534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A290A91" w14:textId="1EEB14C7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735109" w:rsidRPr="00351766" w14:paraId="408942F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ED70199" w14:textId="77777777" w:rsidR="00735109" w:rsidRPr="00E831A3" w:rsidRDefault="00735109" w:rsidP="00E92138">
            <w:pPr>
              <w:pStyle w:val="Odsekzoznamu"/>
              <w:numPr>
                <w:ilvl w:val="0"/>
                <w:numId w:val="41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965350F" w14:textId="77777777" w:rsidR="00735109" w:rsidRPr="00E831A3" w:rsidRDefault="00735109" w:rsidP="0073510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Splnomocnenie inému subjektu na výkon úkonov vo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VO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0172604"/>
            <w:placeholder>
              <w:docPart w:val="436BAACA499E419B9C988C2A81C618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ACCDEBA" w14:textId="20C82E2D" w:rsidR="00735109" w:rsidRPr="00E831A3" w:rsidRDefault="00735109" w:rsidP="0073510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15AA13AD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6CD9C1F5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F2CCDC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38C1A226" w14:textId="18AF2BF4" w:rsidR="005455CA" w:rsidRPr="00351766" w:rsidRDefault="005455CA" w:rsidP="005455CA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/>
          <w:color w:val="365F91"/>
          <w:sz w:val="22"/>
          <w:szCs w:val="22"/>
        </w:rPr>
      </w:pPr>
      <w:r w:rsidRPr="00351766">
        <w:rPr>
          <w:rFonts w:ascii="Times New Roman" w:hAnsi="Times New Roman"/>
          <w:b/>
          <w:color w:val="365F91"/>
          <w:sz w:val="22"/>
          <w:szCs w:val="22"/>
        </w:rPr>
        <w:br w:type="page"/>
      </w:r>
    </w:p>
    <w:tbl>
      <w:tblPr>
        <w:tblW w:w="966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304"/>
        <w:gridCol w:w="5529"/>
        <w:gridCol w:w="2268"/>
      </w:tblGrid>
      <w:tr w:rsidR="004053C3" w:rsidRPr="00351766" w14:paraId="60EBC5CC" w14:textId="77777777" w:rsidTr="004053C3">
        <w:trPr>
          <w:trHeight w:val="516"/>
        </w:trPr>
        <w:tc>
          <w:tcPr>
            <w:tcW w:w="9669" w:type="dxa"/>
            <w:gridSpan w:val="4"/>
            <w:shd w:val="clear" w:color="auto" w:fill="C5E0B3" w:themeFill="accent6" w:themeFillTint="66"/>
            <w:vAlign w:val="center"/>
          </w:tcPr>
          <w:p w14:paraId="3A3A12B0" w14:textId="68DA45A8" w:rsidR="004053C3" w:rsidRPr="00E831A3" w:rsidRDefault="004053C3" w:rsidP="004053C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lastRenderedPageBreak/>
              <w:t>Zákazka  zadávaná osobou, ktorej verejný obstarávateľ poskytne viac ako 50% alebo 50% a menej finančných prostriedkov na dodanie tovaru, uskutočnenie stavebných prác a poskytnutie služieb z NFP – Štandardná ex post kontrola</w:t>
            </w:r>
          </w:p>
        </w:tc>
      </w:tr>
      <w:tr w:rsidR="004053C3" w:rsidRPr="00351766" w14:paraId="75CCFBF5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0101779" w14:textId="0E8D7436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615A2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7783DA96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53EAEC20" w14:textId="6FDBB8B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67166DB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3D480812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1865B696" w14:textId="62EAEE71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11A695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0CA6E4D1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0F6A6FBC" w14:textId="11C9C0C0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14D46E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053C3" w:rsidRPr="00351766" w14:paraId="2399BAE9" w14:textId="77777777" w:rsidTr="00E831A3">
        <w:trPr>
          <w:trHeight w:val="397"/>
        </w:trPr>
        <w:tc>
          <w:tcPr>
            <w:tcW w:w="1872" w:type="dxa"/>
            <w:gridSpan w:val="2"/>
            <w:shd w:val="clear" w:color="auto" w:fill="auto"/>
          </w:tcPr>
          <w:p w14:paraId="709CDD61" w14:textId="03F4375B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E5B691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5455CA" w:rsidRPr="00351766" w14:paraId="44BC3B83" w14:textId="77777777" w:rsidTr="004053C3">
        <w:tc>
          <w:tcPr>
            <w:tcW w:w="9669" w:type="dxa"/>
            <w:gridSpan w:val="4"/>
            <w:shd w:val="clear" w:color="auto" w:fill="auto"/>
            <w:vAlign w:val="center"/>
          </w:tcPr>
          <w:p w14:paraId="79A4DCEC" w14:textId="4E3AF625" w:rsidR="005455CA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Prijímateľ eviduje a predkladá nasledovné doklady a dokumenty:</w:t>
            </w:r>
          </w:p>
        </w:tc>
      </w:tr>
      <w:tr w:rsidR="004053C3" w:rsidRPr="00351766" w14:paraId="67782762" w14:textId="77777777" w:rsidTr="00E831A3">
        <w:tc>
          <w:tcPr>
            <w:tcW w:w="568" w:type="dxa"/>
            <w:shd w:val="clear" w:color="auto" w:fill="auto"/>
            <w:vAlign w:val="center"/>
          </w:tcPr>
          <w:p w14:paraId="0443F6DF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E831A3">
              <w:rPr>
                <w:rFonts w:cstheme="minorHAnsi"/>
                <w:sz w:val="20"/>
                <w:szCs w:val="20"/>
              </w:rPr>
              <w:t>P.č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E627A2A" w14:textId="77777777" w:rsidR="004053C3" w:rsidRPr="00E831A3" w:rsidRDefault="004053C3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dokumentu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249BC2" w14:textId="6B46FB0C" w:rsidR="004053C3" w:rsidRPr="00E831A3" w:rsidRDefault="004053C3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4053C3" w:rsidRPr="00351766" w14:paraId="7047FA11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78BC68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84AE5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Výzva na predkladanie ponúk vrátane všetkých príloh (ak nebol realizovaný postup s identifikovaním záujemcov cez webové rozhranie)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7828669"/>
            <w:placeholder>
              <w:docPart w:val="D5812F90333D47449BB59484990455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B06D5E2" w14:textId="2701212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032B6E2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4515C8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056A44C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Doklad preukazujúci zaslanie informácie o zverejnení výzvy na predkladanie ponúk na e-mailovú adresu </w:t>
            </w:r>
            <w:hyperlink r:id="rId8" w:history="1">
              <w:r w:rsidRPr="00E831A3">
                <w:rPr>
                  <w:rFonts w:cstheme="minorHAnsi"/>
                  <w:sz w:val="20"/>
                  <w:szCs w:val="20"/>
                </w:rPr>
                <w:t>zakazkycko@vlada.gov.sk</w:t>
              </w:r>
            </w:hyperlink>
            <w:r w:rsidRPr="00E831A3">
              <w:rPr>
                <w:rFonts w:cstheme="minorHAnsi"/>
                <w:sz w:val="20"/>
                <w:szCs w:val="20"/>
              </w:rPr>
              <w:t xml:space="preserve"> (výpis z e-mailovej komunikácie – ak bol uplatnený postup so zverejnením výzvy)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693221"/>
            <w:placeholder>
              <w:docPart w:val="7C5065AFEEA44894B85B2AA38E83C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93EFB11" w14:textId="510479B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658E1B73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49ED1AC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7BDE779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preukazujúce zaslanie výzvy na predkladanie ponúk vybraným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2427072"/>
            <w:placeholder>
              <w:docPart w:val="CBBD9BB8B2E24F7EA9B91095AAEDF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42E4FB6B" w14:textId="5AC694EC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12E371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7BFF3FB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9FF988F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a poskytnuté vysvetlenia záujemcom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8146425"/>
            <w:placeholder>
              <w:docPart w:val="9CC69D92171B41ABBBBB34C5C61D0A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A85FC56" w14:textId="4905CF7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52E1639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5049B57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3CC8299A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Predložené ponuky (v prípade identifikovania záujemcov cez webové rozhranie, </w:t>
            </w:r>
            <w:proofErr w:type="spellStart"/>
            <w:r w:rsidRPr="00E831A3">
              <w:rPr>
                <w:rFonts w:cstheme="minorHAnsi"/>
                <w:sz w:val="20"/>
                <w:szCs w:val="20"/>
              </w:rPr>
              <w:t>printscreen</w:t>
            </w:r>
            <w:proofErr w:type="spellEnd"/>
            <w:r w:rsidRPr="00E831A3">
              <w:rPr>
                <w:rFonts w:cstheme="minorHAnsi"/>
                <w:sz w:val="20"/>
                <w:szCs w:val="20"/>
              </w:rPr>
              <w:t xml:space="preserve"> cenovej ponuky, cenník, katalóg)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828636"/>
            <w:placeholder>
              <w:docPart w:val="3C02600A9CDE447FA5B855C349C3A3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54484FE6" w14:textId="259811B8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32AA0AB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178996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6060328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Žiadosti o vysvetlenie ponuky a poskytnuté vysvetlenia ponuky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91957"/>
            <w:placeholder>
              <w:docPart w:val="C83FCB549F244BE39AFDDB3601CC3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4E86652" w14:textId="2A9306C3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45820CD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406AE2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F77B40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z prieskumu trhu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0538725"/>
            <w:placeholder>
              <w:docPart w:val="FE4058FFDB25405FAB0670D68C98D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67A7E9E" w14:textId="784E0FB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2C12F2E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3EF5B85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4096F1AE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0518896"/>
            <w:placeholder>
              <w:docPart w:val="96AE1308E3B24542A974444DB8D69D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24FC010E" w14:textId="677A81CB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43468A77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783BE148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2C3E84D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(alebo objednávka) vrátane všetkých jej príloh a dodatkov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667828"/>
            <w:placeholder>
              <w:docPart w:val="D63277BD0880463ABFFE541A23A62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6C1D8364" w14:textId="63FDCAB9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7F3BA3A6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043AC9E1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5E5F7DA0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 úplnosti dokumentácie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587376"/>
            <w:placeholder>
              <w:docPart w:val="7880D1ED68C44CBD82F02DD04C8244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1D6678F9" w14:textId="7931C0CE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0A7F79D0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2E02042D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E670957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Čestné vyhlásenie ku konfliktu záujmov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893567"/>
            <w:placeholder>
              <w:docPart w:val="380E9C8BC5A14EED8A7B658F682C0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3DF210E8" w14:textId="6C969327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4053C3" w:rsidRPr="00351766" w14:paraId="267E115F" w14:textId="77777777" w:rsidTr="00E831A3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5770D8C2" w14:textId="77777777" w:rsidR="004053C3" w:rsidRPr="00E831A3" w:rsidRDefault="004053C3" w:rsidP="00E92138">
            <w:pPr>
              <w:pStyle w:val="Odsekzoznamu"/>
              <w:numPr>
                <w:ilvl w:val="0"/>
                <w:numId w:val="40"/>
              </w:numPr>
              <w:spacing w:after="0" w:line="240" w:lineRule="auto"/>
              <w:ind w:left="357" w:hanging="357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6833" w:type="dxa"/>
            <w:gridSpan w:val="2"/>
            <w:shd w:val="clear" w:color="auto" w:fill="auto"/>
            <w:vAlign w:val="center"/>
          </w:tcPr>
          <w:p w14:paraId="1F386D29" w14:textId="77777777" w:rsidR="004053C3" w:rsidRPr="00E831A3" w:rsidRDefault="004053C3" w:rsidP="004053C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Splnomocnenie inému subjektu na výkon úkonov v obstarávaní udelený prijímateľom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527897"/>
            <w:placeholder>
              <w:docPart w:val="5B09CAA1BF8B473EB1B98E067F8D53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8" w:type="dxa"/>
                <w:shd w:val="clear" w:color="auto" w:fill="auto"/>
              </w:tcPr>
              <w:p w14:paraId="0096711D" w14:textId="0856430A" w:rsidR="004053C3" w:rsidRPr="00E831A3" w:rsidRDefault="004053C3" w:rsidP="004053C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5455CA" w:rsidRPr="00351766" w14:paraId="0CF8582A" w14:textId="77777777" w:rsidTr="00E831A3">
        <w:trPr>
          <w:trHeight w:val="397"/>
        </w:trPr>
        <w:tc>
          <w:tcPr>
            <w:tcW w:w="7401" w:type="dxa"/>
            <w:gridSpan w:val="3"/>
            <w:shd w:val="clear" w:color="auto" w:fill="auto"/>
            <w:vAlign w:val="center"/>
          </w:tcPr>
          <w:p w14:paraId="4D6D26F4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Spracoval: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7C41E1" w14:textId="77777777" w:rsidR="005455CA" w:rsidRPr="00E831A3" w:rsidRDefault="005455CA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 xml:space="preserve">Dátum: </w:t>
            </w:r>
          </w:p>
        </w:tc>
      </w:tr>
    </w:tbl>
    <w:p w14:paraId="2E5B0DD0" w14:textId="77777777" w:rsidR="005455CA" w:rsidRPr="00351766" w:rsidRDefault="005455CA" w:rsidP="005455CA">
      <w:pPr>
        <w:rPr>
          <w:rFonts w:ascii="Times New Roman" w:eastAsia="Times New Roman" w:hAnsi="Times New Roman"/>
          <w:b/>
          <w:color w:val="365F91"/>
        </w:rPr>
      </w:pPr>
    </w:p>
    <w:p w14:paraId="571461C7" w14:textId="526478CF" w:rsidR="000D2160" w:rsidRDefault="005455CA" w:rsidP="000D2160">
      <w:pPr>
        <w:pStyle w:val="Bezriadkovania"/>
        <w:jc w:val="center"/>
        <w:rPr>
          <w:b/>
          <w:sz w:val="28"/>
          <w:szCs w:val="28"/>
        </w:rPr>
      </w:pPr>
      <w:r w:rsidRPr="00351766">
        <w:rPr>
          <w:rFonts w:ascii="Times New Roman" w:hAnsi="Times New Roman"/>
          <w:b/>
          <w:color w:val="365F91"/>
        </w:rPr>
        <w:br w:type="page"/>
      </w:r>
    </w:p>
    <w:p w14:paraId="3C651A19" w14:textId="31CF67E8" w:rsidR="00185AD2" w:rsidRDefault="00185AD2">
      <w:pPr>
        <w:spacing w:after="160" w:line="259" w:lineRule="auto"/>
      </w:pPr>
    </w:p>
    <w:p w14:paraId="671726D3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7E394F8E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46E344D0" w14:textId="77777777" w:rsidR="00185AD2" w:rsidRPr="00AE6E0B" w:rsidRDefault="00185AD2" w:rsidP="00185AD2">
      <w:pPr>
        <w:pStyle w:val="Bezriadkovani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Časť II.</w:t>
      </w:r>
    </w:p>
    <w:p w14:paraId="17D3ADB7" w14:textId="77777777" w:rsidR="00185AD2" w:rsidRDefault="00185AD2" w:rsidP="00185AD2">
      <w:pPr>
        <w:pStyle w:val="Bezriadkovania"/>
        <w:jc w:val="center"/>
        <w:rPr>
          <w:b/>
          <w:sz w:val="28"/>
          <w:szCs w:val="28"/>
        </w:rPr>
      </w:pPr>
    </w:p>
    <w:p w14:paraId="2EBC0A44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obstarávaniu/obstarávaniu v závislosti na postupe VO</w:t>
      </w:r>
    </w:p>
    <w:p w14:paraId="7EE2A2CC" w14:textId="77777777" w:rsidR="00185AD2" w:rsidRPr="00926F87" w:rsidRDefault="00185AD2" w:rsidP="00185AD2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578C72FB" w14:textId="77777777" w:rsidR="00185AD2" w:rsidRDefault="00185AD2" w:rsidP="00185AD2">
      <w:pPr>
        <w:pStyle w:val="Bezriadkovania"/>
        <w:jc w:val="center"/>
        <w:rPr>
          <w:b/>
        </w:rPr>
      </w:pPr>
    </w:p>
    <w:p w14:paraId="4223DF39" w14:textId="77777777" w:rsidR="00185AD2" w:rsidRDefault="00185AD2" w:rsidP="00185AD2">
      <w:pPr>
        <w:pStyle w:val="Bezriadkovania"/>
        <w:jc w:val="center"/>
        <w:rPr>
          <w:b/>
        </w:rPr>
      </w:pPr>
    </w:p>
    <w:p w14:paraId="753777F4" w14:textId="77777777" w:rsidR="00185AD2" w:rsidRDefault="00185AD2" w:rsidP="00185AD2">
      <w:pPr>
        <w:pStyle w:val="Bezriadkovania"/>
        <w:jc w:val="center"/>
        <w:rPr>
          <w:b/>
        </w:rPr>
      </w:pPr>
    </w:p>
    <w:p w14:paraId="6C01BB35" w14:textId="77777777" w:rsidR="00185AD2" w:rsidRDefault="00185AD2" w:rsidP="00185AD2">
      <w:pPr>
        <w:pStyle w:val="Bezriadkovania"/>
        <w:jc w:val="center"/>
        <w:rPr>
          <w:b/>
        </w:rPr>
      </w:pPr>
    </w:p>
    <w:p w14:paraId="1977CBEE" w14:textId="77777777" w:rsidR="00185AD2" w:rsidRDefault="00185AD2" w:rsidP="00185AD2">
      <w:pPr>
        <w:pStyle w:val="Bezriadkovania"/>
        <w:jc w:val="center"/>
        <w:rPr>
          <w:b/>
        </w:rPr>
      </w:pPr>
    </w:p>
    <w:p w14:paraId="23D71DB0" w14:textId="77777777" w:rsidR="00185AD2" w:rsidRDefault="00185AD2" w:rsidP="00185AD2">
      <w:pPr>
        <w:pStyle w:val="Bezriadkovania"/>
        <w:jc w:val="center"/>
        <w:rPr>
          <w:b/>
        </w:rPr>
      </w:pPr>
    </w:p>
    <w:p w14:paraId="0E9AB392" w14:textId="77777777" w:rsidR="00185AD2" w:rsidRDefault="00185AD2" w:rsidP="00185AD2">
      <w:pPr>
        <w:pStyle w:val="Bezriadkovania"/>
        <w:jc w:val="center"/>
        <w:rPr>
          <w:b/>
        </w:rPr>
      </w:pPr>
    </w:p>
    <w:p w14:paraId="5FE79837" w14:textId="77777777" w:rsidR="00185AD2" w:rsidRDefault="00185AD2" w:rsidP="00185AD2">
      <w:pPr>
        <w:pStyle w:val="Bezriadkovania"/>
        <w:jc w:val="center"/>
        <w:rPr>
          <w:b/>
        </w:rPr>
      </w:pPr>
    </w:p>
    <w:p w14:paraId="52C76E51" w14:textId="77777777" w:rsidR="00185AD2" w:rsidRDefault="00185AD2" w:rsidP="00185AD2">
      <w:pPr>
        <w:pStyle w:val="Bezriadkovania"/>
        <w:jc w:val="center"/>
        <w:rPr>
          <w:b/>
        </w:rPr>
      </w:pPr>
    </w:p>
    <w:p w14:paraId="47DFE853" w14:textId="77777777" w:rsidR="00185AD2" w:rsidRDefault="00185AD2" w:rsidP="00185AD2">
      <w:pPr>
        <w:pStyle w:val="Bezriadkovania"/>
        <w:jc w:val="center"/>
        <w:rPr>
          <w:b/>
        </w:rPr>
      </w:pPr>
    </w:p>
    <w:p w14:paraId="73E09C41" w14:textId="77777777" w:rsidR="00185AD2" w:rsidRDefault="00185AD2" w:rsidP="00185AD2">
      <w:pPr>
        <w:pStyle w:val="Bezriadkovania"/>
        <w:jc w:val="center"/>
        <w:rPr>
          <w:b/>
        </w:rPr>
      </w:pPr>
    </w:p>
    <w:p w14:paraId="0AD75D3B" w14:textId="77777777" w:rsidR="00185AD2" w:rsidRDefault="00185AD2" w:rsidP="00185AD2">
      <w:pPr>
        <w:pStyle w:val="Bezriadkovania"/>
        <w:jc w:val="center"/>
        <w:rPr>
          <w:b/>
        </w:rPr>
      </w:pPr>
    </w:p>
    <w:p w14:paraId="03205E67" w14:textId="77777777" w:rsidR="00185AD2" w:rsidRDefault="00185AD2" w:rsidP="00185AD2">
      <w:pPr>
        <w:pStyle w:val="Bezriadkovania"/>
        <w:jc w:val="center"/>
        <w:rPr>
          <w:b/>
        </w:rPr>
      </w:pPr>
    </w:p>
    <w:p w14:paraId="0BD25137" w14:textId="77777777" w:rsidR="00185AD2" w:rsidRDefault="00185AD2" w:rsidP="00185AD2">
      <w:pPr>
        <w:pStyle w:val="Bezriadkovania"/>
        <w:jc w:val="center"/>
        <w:rPr>
          <w:b/>
        </w:rPr>
      </w:pPr>
    </w:p>
    <w:p w14:paraId="1E825C83" w14:textId="77777777" w:rsidR="00185AD2" w:rsidRDefault="00185AD2" w:rsidP="00185AD2">
      <w:pPr>
        <w:pStyle w:val="Bezriadkovania"/>
        <w:jc w:val="center"/>
        <w:rPr>
          <w:b/>
        </w:rPr>
      </w:pPr>
    </w:p>
    <w:p w14:paraId="0A23DA89" w14:textId="77777777" w:rsidR="00185AD2" w:rsidRDefault="00185AD2" w:rsidP="00185AD2">
      <w:pPr>
        <w:pStyle w:val="Bezriadkovania"/>
        <w:jc w:val="center"/>
        <w:rPr>
          <w:b/>
        </w:rPr>
      </w:pPr>
    </w:p>
    <w:p w14:paraId="1C8372E8" w14:textId="77777777" w:rsidR="00185AD2" w:rsidRDefault="00185AD2" w:rsidP="00185AD2">
      <w:pPr>
        <w:pStyle w:val="Bezriadkovania"/>
        <w:jc w:val="center"/>
        <w:rPr>
          <w:b/>
        </w:rPr>
      </w:pPr>
    </w:p>
    <w:p w14:paraId="79DBE1CB" w14:textId="77777777" w:rsidR="00185AD2" w:rsidRDefault="00185AD2" w:rsidP="00185AD2">
      <w:pPr>
        <w:pStyle w:val="Bezriadkovania"/>
        <w:jc w:val="center"/>
        <w:rPr>
          <w:b/>
        </w:rPr>
      </w:pPr>
    </w:p>
    <w:p w14:paraId="03721116" w14:textId="77777777" w:rsidR="00185AD2" w:rsidRDefault="00185AD2" w:rsidP="00185AD2">
      <w:pPr>
        <w:pStyle w:val="Bezriadkovania"/>
        <w:jc w:val="center"/>
        <w:rPr>
          <w:b/>
        </w:rPr>
      </w:pPr>
    </w:p>
    <w:p w14:paraId="4A063D40" w14:textId="77777777" w:rsidR="00185AD2" w:rsidRDefault="00185AD2" w:rsidP="00185AD2">
      <w:pPr>
        <w:pStyle w:val="Bezriadkovania"/>
        <w:jc w:val="center"/>
        <w:rPr>
          <w:b/>
        </w:rPr>
      </w:pPr>
    </w:p>
    <w:p w14:paraId="6C68AC4B" w14:textId="77777777" w:rsidR="00185AD2" w:rsidRDefault="00185AD2" w:rsidP="00185AD2">
      <w:pPr>
        <w:pStyle w:val="Bezriadkovania"/>
        <w:jc w:val="center"/>
        <w:rPr>
          <w:b/>
        </w:rPr>
      </w:pPr>
    </w:p>
    <w:p w14:paraId="06A6B69B" w14:textId="77777777" w:rsidR="00185AD2" w:rsidRDefault="00185AD2" w:rsidP="00185AD2">
      <w:pPr>
        <w:pStyle w:val="Bezriadkovania"/>
        <w:jc w:val="center"/>
        <w:rPr>
          <w:b/>
        </w:rPr>
      </w:pPr>
    </w:p>
    <w:p w14:paraId="44B80770" w14:textId="77777777" w:rsidR="00185AD2" w:rsidRDefault="00185AD2" w:rsidP="00185AD2">
      <w:pPr>
        <w:pStyle w:val="Bezriadkovania"/>
        <w:jc w:val="center"/>
        <w:rPr>
          <w:b/>
        </w:rPr>
      </w:pPr>
    </w:p>
    <w:p w14:paraId="63023731" w14:textId="77777777" w:rsidR="00185AD2" w:rsidRDefault="00185AD2" w:rsidP="00185AD2">
      <w:pPr>
        <w:pStyle w:val="Bezriadkovania"/>
        <w:jc w:val="center"/>
        <w:rPr>
          <w:b/>
        </w:rPr>
      </w:pPr>
    </w:p>
    <w:p w14:paraId="670C3508" w14:textId="77777777" w:rsidR="00185AD2" w:rsidRDefault="00185AD2" w:rsidP="00185AD2">
      <w:pPr>
        <w:pStyle w:val="Bezriadkovania"/>
        <w:jc w:val="center"/>
        <w:rPr>
          <w:b/>
        </w:rPr>
      </w:pPr>
    </w:p>
    <w:p w14:paraId="5A5B52C4" w14:textId="77777777" w:rsidR="00185AD2" w:rsidRDefault="00185AD2" w:rsidP="00185AD2">
      <w:pPr>
        <w:pStyle w:val="Bezriadkovania"/>
        <w:jc w:val="center"/>
        <w:rPr>
          <w:b/>
        </w:rPr>
      </w:pPr>
    </w:p>
    <w:p w14:paraId="7C830164" w14:textId="77777777" w:rsidR="00185AD2" w:rsidRDefault="00185AD2" w:rsidP="00185AD2">
      <w:pPr>
        <w:pStyle w:val="Bezriadkovania"/>
        <w:jc w:val="center"/>
        <w:rPr>
          <w:b/>
        </w:rPr>
      </w:pPr>
    </w:p>
    <w:p w14:paraId="48D95183" w14:textId="77777777" w:rsidR="00185AD2" w:rsidRDefault="00185AD2" w:rsidP="00185AD2">
      <w:pPr>
        <w:pStyle w:val="Bezriadkovania"/>
        <w:jc w:val="center"/>
        <w:rPr>
          <w:b/>
        </w:rPr>
      </w:pPr>
    </w:p>
    <w:p w14:paraId="5418F5EA" w14:textId="77777777" w:rsidR="00185AD2" w:rsidRDefault="00185AD2" w:rsidP="00185AD2">
      <w:pPr>
        <w:pStyle w:val="Bezriadkovania"/>
        <w:rPr>
          <w:b/>
        </w:rPr>
      </w:pPr>
    </w:p>
    <w:p w14:paraId="5C9EFE5A" w14:textId="77777777" w:rsidR="00185AD2" w:rsidRDefault="00185AD2" w:rsidP="00185AD2">
      <w:pPr>
        <w:pStyle w:val="Bezriadkovania"/>
        <w:rPr>
          <w:b/>
        </w:rPr>
      </w:pPr>
    </w:p>
    <w:p w14:paraId="5A90B58F" w14:textId="7CD1FFC0" w:rsidR="00185AD2" w:rsidRDefault="00185AD2" w:rsidP="00185AD2">
      <w:pPr>
        <w:pStyle w:val="Bezriadkovania"/>
        <w:rPr>
          <w:b/>
        </w:rPr>
      </w:pPr>
    </w:p>
    <w:p w14:paraId="1F4D6C1A" w14:textId="7838E4F4" w:rsidR="00E831A3" w:rsidRDefault="00E831A3" w:rsidP="00185AD2">
      <w:pPr>
        <w:pStyle w:val="Bezriadkovania"/>
        <w:rPr>
          <w:b/>
        </w:rPr>
      </w:pPr>
    </w:p>
    <w:p w14:paraId="39B457BB" w14:textId="56967AC6" w:rsidR="00E831A3" w:rsidRDefault="00E831A3" w:rsidP="00185AD2">
      <w:pPr>
        <w:pStyle w:val="Bezriadkovania"/>
        <w:rPr>
          <w:b/>
        </w:rPr>
      </w:pPr>
    </w:p>
    <w:p w14:paraId="65F0CF99" w14:textId="62592055" w:rsidR="00E831A3" w:rsidRDefault="00E831A3" w:rsidP="00185AD2">
      <w:pPr>
        <w:pStyle w:val="Bezriadkovania"/>
        <w:rPr>
          <w:b/>
        </w:rPr>
      </w:pPr>
    </w:p>
    <w:p w14:paraId="103A5178" w14:textId="28543459" w:rsidR="00E831A3" w:rsidRDefault="00E831A3" w:rsidP="00185AD2">
      <w:pPr>
        <w:pStyle w:val="Bezriadkovania"/>
        <w:rPr>
          <w:b/>
        </w:rPr>
      </w:pPr>
    </w:p>
    <w:p w14:paraId="4169064F" w14:textId="7523E594" w:rsidR="00E831A3" w:rsidRDefault="00E831A3" w:rsidP="00185AD2">
      <w:pPr>
        <w:pStyle w:val="Bezriadkovania"/>
        <w:rPr>
          <w:b/>
        </w:rPr>
      </w:pPr>
    </w:p>
    <w:p w14:paraId="7D2B59A5" w14:textId="77777777" w:rsidR="00E831A3" w:rsidRDefault="00E831A3" w:rsidP="00185AD2">
      <w:pPr>
        <w:pStyle w:val="Bezriadkovania"/>
        <w:rPr>
          <w:b/>
        </w:rPr>
      </w:pPr>
    </w:p>
    <w:p w14:paraId="7C921A3E" w14:textId="77777777" w:rsidR="00185AD2" w:rsidRDefault="00185AD2" w:rsidP="00185AD2">
      <w:pPr>
        <w:pStyle w:val="Bezriadkovania"/>
        <w:rPr>
          <w:b/>
        </w:rPr>
      </w:pPr>
    </w:p>
    <w:p w14:paraId="0C05C0ED" w14:textId="77777777" w:rsidR="00185AD2" w:rsidRDefault="00185AD2" w:rsidP="00185AD2">
      <w:pPr>
        <w:pStyle w:val="Bezriadkovania"/>
        <w:rPr>
          <w:b/>
        </w:rPr>
      </w:pPr>
    </w:p>
    <w:p w14:paraId="53C6F613" w14:textId="77777777" w:rsidR="00185AD2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E831A3" w14:paraId="1AADA56B" w14:textId="77777777" w:rsidTr="00E831A3">
        <w:tc>
          <w:tcPr>
            <w:tcW w:w="1838" w:type="dxa"/>
          </w:tcPr>
          <w:p w14:paraId="12DB16A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A0130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2928A283" w14:textId="77777777" w:rsidTr="00E831A3">
        <w:tc>
          <w:tcPr>
            <w:tcW w:w="1838" w:type="dxa"/>
          </w:tcPr>
          <w:p w14:paraId="12AFBF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B4BE1F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66EFEFD5" w14:textId="77777777" w:rsidTr="00E831A3">
        <w:tc>
          <w:tcPr>
            <w:tcW w:w="1838" w:type="dxa"/>
          </w:tcPr>
          <w:p w14:paraId="16EF57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6EC6B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17EFDAD" w14:textId="77777777" w:rsidTr="00E831A3">
        <w:tc>
          <w:tcPr>
            <w:tcW w:w="1838" w:type="dxa"/>
          </w:tcPr>
          <w:p w14:paraId="1DD0BB4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BADB17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1E8AC67F" w14:textId="77777777" w:rsidTr="00E831A3">
        <w:tc>
          <w:tcPr>
            <w:tcW w:w="1838" w:type="dxa"/>
          </w:tcPr>
          <w:p w14:paraId="7FD693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5EBB4F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4AA9C8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4CEDAA49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dodanie tovaru okrem potravín a na poskytnutie služby, ktorých predpokladaná hodnota bez DPH je rovnaká, alebo vyššia  ako 5 000 EUR  a nižšia ako 70 000 EUR (ďalej len „zákazky s NH pre tovar a služby“)</w:t>
            </w:r>
            <w:r w:rsidRPr="00E831A3">
              <w:rPr>
                <w:rFonts w:cstheme="minorHAnsi"/>
                <w:sz w:val="20"/>
                <w:szCs w:val="20"/>
              </w:rPr>
              <w:footnoteReference w:id="2"/>
            </w:r>
          </w:p>
        </w:tc>
      </w:tr>
      <w:tr w:rsidR="00185AD2" w:rsidRPr="00E831A3" w14:paraId="03618533" w14:textId="77777777" w:rsidTr="00E831A3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30445B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okrem potravín a zákazku na poskytnutie služby, ktorá spĺňa podmienky podľa § 5 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96A05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974"/>
        <w:gridCol w:w="2263"/>
      </w:tblGrid>
      <w:tr w:rsidR="00185AD2" w:rsidRPr="00E831A3" w14:paraId="2C77FC5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3FA182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723E9F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2847317"/>
            <w:placeholder>
              <w:docPart w:val="7EC4BACF7D4543618BB8108B62D445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E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6B0CD2D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188E9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32404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454105"/>
            <w:placeholder>
              <w:docPart w:val="DF1AE4CF22E34BAD9644F76AC61F8E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7C549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4CE7FC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BC224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77B92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9041250"/>
            <w:placeholder>
              <w:docPart w:val="FA92CE7EC39E40CB9F227485EEDE3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AB4CA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7A168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08770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0CCAB5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708309"/>
            <w:placeholder>
              <w:docPart w:val="98DCBA3E18594C9F80B63B887CD7C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792D9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A924BB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EBD84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FF955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309630"/>
            <w:placeholder>
              <w:docPart w:val="ADC8B46C308849378CA2A2CC310F2F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B522C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E9F7388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6EF66E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40F0C3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512241"/>
            <w:placeholder>
              <w:docPart w:val="8E6311CE8DC84DBE8E6B1F13C5CE1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F78F6C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2C196F9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1FD00C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5D7D13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6048320"/>
            <w:placeholder>
              <w:docPart w:val="BCCFF7B9643A4AF9A67A7BB5720511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256B09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D01A4FC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C9D3E8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4D332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vo veci na uskutočnenie/zhotovenie stavebných prác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8761331"/>
            <w:placeholder>
              <w:docPart w:val="046C759048EA4E03A415F224E4FC79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3568C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2B2268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2339B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7969864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uskutočnenia stavebných prác,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4034584"/>
            <w:placeholder>
              <w:docPart w:val="9E5F0D936EE84B66AA14B425F2FA1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515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9DFDFA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2012FA5" w14:textId="77777777" w:rsidR="00185AD2" w:rsidRPr="00E831A3" w:rsidRDefault="00185AD2" w:rsidP="00E92138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shd w:val="clear" w:color="auto" w:fill="auto"/>
            <w:vAlign w:val="center"/>
          </w:tcPr>
          <w:p w14:paraId="628DCA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4A21A8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C937E80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68F23A" w14:textId="77777777" w:rsidR="00185AD2" w:rsidRDefault="00185AD2" w:rsidP="00185AD2">
      <w:pPr>
        <w:pStyle w:val="Bezriadkovania"/>
        <w:rPr>
          <w:b/>
        </w:rPr>
      </w:pPr>
    </w:p>
    <w:p w14:paraId="6221937A" w14:textId="77777777" w:rsidR="00185AD2" w:rsidRPr="0082263E" w:rsidRDefault="00185AD2" w:rsidP="00185AD2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820"/>
        <w:gridCol w:w="2404"/>
      </w:tblGrid>
      <w:tr w:rsidR="00185AD2" w:rsidRPr="00E831A3" w14:paraId="5C1BC8C5" w14:textId="77777777" w:rsidTr="00E831A3">
        <w:tc>
          <w:tcPr>
            <w:tcW w:w="1838" w:type="dxa"/>
          </w:tcPr>
          <w:p w14:paraId="3D23ABA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1C7C001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9A44ED" w14:textId="77777777" w:rsidTr="00E831A3">
        <w:tc>
          <w:tcPr>
            <w:tcW w:w="1838" w:type="dxa"/>
          </w:tcPr>
          <w:p w14:paraId="30F20EA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129C5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4A4C8A36" w14:textId="77777777" w:rsidTr="00E831A3">
        <w:tc>
          <w:tcPr>
            <w:tcW w:w="1838" w:type="dxa"/>
          </w:tcPr>
          <w:p w14:paraId="1B53044D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AD8CD6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52DC3F4B" w14:textId="77777777" w:rsidTr="00E831A3">
        <w:tc>
          <w:tcPr>
            <w:tcW w:w="1838" w:type="dxa"/>
          </w:tcPr>
          <w:p w14:paraId="755F1062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5B04667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321C7D5C" w14:textId="77777777" w:rsidTr="00E831A3">
        <w:tc>
          <w:tcPr>
            <w:tcW w:w="1838" w:type="dxa"/>
            <w:tcBorders>
              <w:bottom w:val="single" w:sz="4" w:space="0" w:color="auto"/>
            </w:tcBorders>
          </w:tcPr>
          <w:p w14:paraId="66750C7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  <w:tcBorders>
              <w:bottom w:val="single" w:sz="4" w:space="0" w:color="auto"/>
            </w:tcBorders>
          </w:tcPr>
          <w:p w14:paraId="336B2FF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E831A3" w14:paraId="0C217211" w14:textId="77777777" w:rsidTr="00E831A3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020FB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Zákazky s nízkou hodnotou na uskutočnenie stavebných prác, ktorých predpokladaná hodnota bez DPH je rovnaká, alebo vyššia  ako 5 000 EUR  a nižšia ako 180 000 EUR (ďalej len „zákazky s NH pre stavené práce“)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3"/>
            </w:r>
          </w:p>
        </w:tc>
      </w:tr>
      <w:tr w:rsidR="00185AD2" w:rsidRPr="00E831A3" w14:paraId="41B5F985" w14:textId="77777777" w:rsidTr="00E831A3">
        <w:trPr>
          <w:trHeight w:val="397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1AB72" w14:textId="3199731E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uskutočnenie stavebných prác, ktorá spĺňa podmienky p</w:t>
            </w:r>
            <w:r w:rsidR="00E831A3">
              <w:rPr>
                <w:rFonts w:cstheme="minorHAnsi"/>
                <w:sz w:val="20"/>
                <w:szCs w:val="20"/>
              </w:rPr>
              <w:t xml:space="preserve">odľa § 5 </w:t>
            </w:r>
            <w:r w:rsidRPr="00E831A3">
              <w:rPr>
                <w:rFonts w:cstheme="minorHAnsi"/>
                <w:sz w:val="20"/>
                <w:szCs w:val="20"/>
              </w:rPr>
              <w:t>ods. 4 ZVO, verejný obstarávateľ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3A3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5833"/>
        <w:gridCol w:w="2404"/>
      </w:tblGrid>
      <w:tr w:rsidR="00185AD2" w:rsidRPr="00E831A3" w14:paraId="453D0BF1" w14:textId="77777777" w:rsidTr="00E831A3">
        <w:trPr>
          <w:trHeight w:val="340"/>
        </w:trPr>
        <w:tc>
          <w:tcPr>
            <w:tcW w:w="8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2488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15E58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sz w:val="20"/>
                <w:szCs w:val="20"/>
              </w:rPr>
              <w:t>informácie a podklady, na základe ktorých bola určená predpokladaná hodnota zákazky (§ 6 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9246648"/>
            <w:placeholder>
              <w:docPart w:val="DD7434665E5740E3A6C3B096ADA9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1C13F8D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09BBD0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000839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6484D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pričom, ak je to možné (z hľadiska dostupnosti stavebných prác) uplatňuje pravidlo „troch ponúk“, čo znamená, že s ohľadom na hodnotu zákazky a dostupnosti stavebných prác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343134"/>
            <w:placeholder>
              <w:docPart w:val="534A67B1F8ED4C36AFAB627988FEED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EC747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1623A3CA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676EC50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B5473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57896522"/>
            <w:placeholder>
              <w:docPart w:val="CA7C5F28B49847149BBC4AD9614A67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1CED08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5A4C66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4F4BCE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2D1C0C5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652975"/>
            <w:placeholder>
              <w:docPart w:val="EA932456F30A473A866439DB18DFE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2812D5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3EB79F91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C1BD5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1A4A0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ak sa žiadateľ/prijímateľ rozhodne zverejniť výzvu na súťaž,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ponuky, nemôžu byť personálne alebo majetkovo prepojené. Za písomnú ponuku sa pokladá aj ponuka podaná elektronicky.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1589637"/>
            <w:placeholder>
              <w:docPart w:val="A3AD06936FA4492DB0A3393B43D76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39D259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05399A1F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7160BC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998C4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93657"/>
            <w:placeholder>
              <w:docPart w:val="53C91D72FBF044139C91CB80F008FE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4BF981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CC62CC6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DA57DA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0C690F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3953587"/>
            <w:placeholder>
              <w:docPart w:val="A4591BFAE81E4AD2870384893CB69D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58C27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4D1FD77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B09793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46B3AE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0774347"/>
            <w:placeholder>
              <w:docPart w:val="2006BA3748F441D7B852519DC959B0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63E3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53147E64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9953F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6A37B2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00155"/>
            <w:placeholder>
              <w:docPart w:val="25396E03BF6E4E2BA893BA2592E9BE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5B59B5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831A3" w14:paraId="7B68C025" w14:textId="77777777" w:rsidTr="00E831A3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41A7DB" w14:textId="77777777" w:rsidR="00185AD2" w:rsidRPr="00E831A3" w:rsidRDefault="00185AD2" w:rsidP="00E92138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33" w:type="dxa"/>
            <w:shd w:val="clear" w:color="auto" w:fill="auto"/>
            <w:vAlign w:val="center"/>
          </w:tcPr>
          <w:p w14:paraId="75D15B1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7BA1709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A0384F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299D2C0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DAFEA95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820"/>
        <w:gridCol w:w="2404"/>
      </w:tblGrid>
      <w:tr w:rsidR="00185AD2" w14:paraId="5752E278" w14:textId="77777777" w:rsidTr="00E831A3">
        <w:tc>
          <w:tcPr>
            <w:tcW w:w="1838" w:type="dxa"/>
            <w:gridSpan w:val="2"/>
          </w:tcPr>
          <w:p w14:paraId="30C7134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3B204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E8F646F" w14:textId="77777777" w:rsidTr="00E831A3">
        <w:tc>
          <w:tcPr>
            <w:tcW w:w="1838" w:type="dxa"/>
            <w:gridSpan w:val="2"/>
          </w:tcPr>
          <w:p w14:paraId="21C6EDC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79D09D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0562D2" w14:textId="77777777" w:rsidTr="00E831A3">
        <w:tc>
          <w:tcPr>
            <w:tcW w:w="1838" w:type="dxa"/>
            <w:gridSpan w:val="2"/>
          </w:tcPr>
          <w:p w14:paraId="2E0CBC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9A0EF3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CCB218E" w14:textId="77777777" w:rsidTr="00E831A3">
        <w:tc>
          <w:tcPr>
            <w:tcW w:w="1838" w:type="dxa"/>
            <w:gridSpan w:val="2"/>
          </w:tcPr>
          <w:p w14:paraId="5FAD16B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E4C364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6CE15C8" w14:textId="77777777" w:rsidTr="00E831A3">
        <w:tc>
          <w:tcPr>
            <w:tcW w:w="1838" w:type="dxa"/>
            <w:gridSpan w:val="2"/>
          </w:tcPr>
          <w:p w14:paraId="37D2FD4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44C86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6F5A27BD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B26821B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Podlimitné zákazky s využitím elektronického trhoviska na dodanie tovaru okrem potravín, ktorých predpokladaná hodnota bez DPH je rovnaká, alebo vyššia  ako 70 000 EUR  a nižšia ako 144 000 EUR (ďalej len „ET pre tovar“) </w:t>
            </w:r>
          </w:p>
        </w:tc>
      </w:tr>
      <w:tr w:rsidR="00185AD2" w:rsidRPr="009C30BF" w14:paraId="2DB31F8F" w14:textId="77777777" w:rsidTr="00E831A3">
        <w:trPr>
          <w:trHeight w:val="397"/>
        </w:trPr>
        <w:tc>
          <w:tcPr>
            <w:tcW w:w="6658" w:type="dxa"/>
            <w:gridSpan w:val="3"/>
            <w:shd w:val="clear" w:color="auto" w:fill="auto"/>
            <w:vAlign w:val="center"/>
          </w:tcPr>
          <w:p w14:paraId="70B367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2D83A08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72350E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CE7EB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BE06D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518120"/>
            <w:placeholder>
              <w:docPart w:val="892814B23B4A4B16B61ED397BF921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BE40F1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A6CDF7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0E37148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07D96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8410328"/>
            <w:placeholder>
              <w:docPart w:val="A1291CD0E1224C798DEB8983E90EA2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CF126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E8199B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DC51FA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E5C6AE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715745"/>
            <w:placeholder>
              <w:docPart w:val="08E494C67E9A4330903CF23A17407E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A7E68A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A75732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F40E61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9D858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6692935"/>
            <w:placeholder>
              <w:docPart w:val="D60D3C87F8D4494FA0E9AC6BAE590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4BC75E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778980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CEF0CA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BF83E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4D830C38" w14:textId="77777777" w:rsidR="00185AD2" w:rsidRPr="00E831A3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794954667"/>
                <w:placeholder>
                  <w:docPart w:val="D6859D02C947474F9E407BC5A79C30A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74FAB25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6C728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3714FF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939450"/>
            <w:placeholder>
              <w:docPart w:val="9516AA86A53841B98C4379EC08579A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0D14E0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A12C5B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099A23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0F182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4226091"/>
            <w:placeholder>
              <w:docPart w:val="A073291BDCCC4896A667C4BDD64FA8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C259D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C5FEFD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8AC0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22CE7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404" w:type="dxa"/>
            <w:shd w:val="clear" w:color="auto" w:fill="auto"/>
            <w:vAlign w:val="center"/>
          </w:tcPr>
          <w:p w14:paraId="1FB275DA" w14:textId="77777777" w:rsidR="00185AD2" w:rsidRPr="00E831A3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699976309"/>
                <w:placeholder>
                  <w:docPart w:val="E3DBAB237A214979A58846D99D2AB2B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60CDD5D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7817F3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2DFA7F4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0600021"/>
            <w:placeholder>
              <w:docPart w:val="46CB059E3C7241D2B751021DFA2C92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DF2A5C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89C43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90CB1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74CCA1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5926197"/>
            <w:placeholder>
              <w:docPart w:val="6C04E0FF9FAD4867B7777A963976A9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6953EB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FCF0CE1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38E996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0D66128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3683701"/>
            <w:placeholder>
              <w:docPart w:val="708B3FCFB42048E5818670FD57C32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1FE0D81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5C2A572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52DC665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1820B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3584697"/>
            <w:placeholder>
              <w:docPart w:val="A1B337D623304DC29DEBACF62C618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3ADC05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67FF0FC3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51D28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5906E6F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969941"/>
            <w:placeholder>
              <w:docPart w:val="8391BBCD97634AC0AD9802907B3E9C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78D6EAE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C73550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0C9650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60EF5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603823"/>
            <w:placeholder>
              <w:docPart w:val="78F40BEE2A3C47C8AAC296EA2F6A2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93CCC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FCFCB9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9137AB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41118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011225"/>
            <w:placeholder>
              <w:docPart w:val="048FD92E571D4BC68485F08E8A4FCF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80E18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0FB33F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C2EDF9" w14:textId="77777777" w:rsidR="00185AD2" w:rsidRPr="00E831A3" w:rsidRDefault="00185AD2" w:rsidP="00E92138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02" w:type="dxa"/>
            <w:gridSpan w:val="2"/>
            <w:shd w:val="clear" w:color="auto" w:fill="auto"/>
            <w:vAlign w:val="center"/>
          </w:tcPr>
          <w:p w14:paraId="3E303C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7248182"/>
            <w:placeholder>
              <w:docPart w:val="0FB789EA01F24781B59B6A98B2C18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404" w:type="dxa"/>
                <w:shd w:val="clear" w:color="auto" w:fill="auto"/>
                <w:vAlign w:val="center"/>
              </w:tcPr>
              <w:p w14:paraId="5B8178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0428D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A9EE7B2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D2B3E41" w14:textId="77777777" w:rsidR="00185AD2" w:rsidRDefault="00185AD2" w:rsidP="00185AD2"/>
    <w:p w14:paraId="4F000BFE" w14:textId="77777777" w:rsidR="00185AD2" w:rsidRDefault="00185AD2" w:rsidP="00185AD2"/>
    <w:p w14:paraId="4FD8FAF2" w14:textId="77777777" w:rsidR="00185AD2" w:rsidRDefault="00185AD2" w:rsidP="00185AD2"/>
    <w:p w14:paraId="521FF06D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29DD8432" w14:textId="77777777" w:rsidTr="00E831A3">
        <w:tc>
          <w:tcPr>
            <w:tcW w:w="1838" w:type="dxa"/>
            <w:gridSpan w:val="2"/>
          </w:tcPr>
          <w:p w14:paraId="2E576F9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B6201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46D60" w14:textId="77777777" w:rsidTr="00E831A3">
        <w:tc>
          <w:tcPr>
            <w:tcW w:w="1838" w:type="dxa"/>
            <w:gridSpan w:val="2"/>
          </w:tcPr>
          <w:p w14:paraId="322544A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AC7E0B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3C7119" w14:textId="77777777" w:rsidTr="00E831A3">
        <w:tc>
          <w:tcPr>
            <w:tcW w:w="1838" w:type="dxa"/>
            <w:gridSpan w:val="2"/>
          </w:tcPr>
          <w:p w14:paraId="61E4CBB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169505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76970DE" w14:textId="77777777" w:rsidTr="00E831A3">
        <w:tc>
          <w:tcPr>
            <w:tcW w:w="1838" w:type="dxa"/>
            <w:gridSpan w:val="2"/>
          </w:tcPr>
          <w:p w14:paraId="09CBB53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6F386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A33167" w14:textId="77777777" w:rsidTr="00E831A3">
        <w:tc>
          <w:tcPr>
            <w:tcW w:w="1838" w:type="dxa"/>
            <w:gridSpan w:val="2"/>
          </w:tcPr>
          <w:p w14:paraId="131BC29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2B0457A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12566A15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6FAB1BCD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>Podlimitné zákazky s využitím elektronického trhoviska na poskytnutie služby (okrem služby uvedenej v prílohe č. 1), ktorých predpokladaná hodnota bez DPH je rovnaká, alebo vyššia  ako 70 000 EUR  a nižšia ako 221 000 EUR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4"/>
            </w:r>
            <w:r w:rsidRPr="00E831A3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(ďalej len „ET pre služby“) </w:t>
            </w:r>
          </w:p>
        </w:tc>
      </w:tr>
      <w:tr w:rsidR="00185AD2" w:rsidRPr="009C30BF" w14:paraId="24B449E3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18305C9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25D69E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4937E0F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3835F2F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E760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2564496"/>
            <w:placeholder>
              <w:docPart w:val="7BDA8F7583B74EBDB653D47D69FAFF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5F5B2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4011DE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FBE7E1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9F7C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E831A3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2497304"/>
            <w:placeholder>
              <w:docPart w:val="5CCBCE53E5B242C49DB238DBA98A85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267D27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70AA221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9E5137D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42983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4071062"/>
            <w:placeholder>
              <w:docPart w:val="850C46DC145A4D19968BB3F846F8C1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7B2C7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38A63F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EA4D5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CA577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8778804"/>
            <w:placeholder>
              <w:docPart w:val="D02DA518E28F4907B16A043AE7C01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DE41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AEEDED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F2AA818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7F699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03EED9" w14:textId="77777777" w:rsidR="00185AD2" w:rsidRPr="00E831A3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5635357"/>
                <w:placeholder>
                  <w:docPart w:val="0D4CD33E58524E8D814038795260262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55D38D4D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8E88A9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C18C5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869899"/>
            <w:placeholder>
              <w:docPart w:val="E0B6B845103849E59935445936578A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D4C5E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6D5B91A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FE0B38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A53A2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43384"/>
            <w:placeholder>
              <w:docPart w:val="C71D1636A0D04197A9629C400FD5D1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57C910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751C60B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2AED5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9DF12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DCAC76F" w14:textId="77777777" w:rsidR="00185AD2" w:rsidRPr="00E831A3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91615050"/>
                <w:placeholder>
                  <w:docPart w:val="8C1377BC82CE4690BD31C391D1749F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280D2F74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2749E0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949BA7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0734571"/>
            <w:placeholder>
              <w:docPart w:val="313D484B95BD448DBDEC40B4CBB0E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843C6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0EACFEE0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434B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F3C59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5634720"/>
            <w:placeholder>
              <w:docPart w:val="3BB4FEF55AD1460D8E24C743BE4A8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93058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1D2BCFF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BA890E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828A1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197469"/>
            <w:placeholder>
              <w:docPart w:val="D26239D1FF8E44799F3D1E59389EE5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DA96A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C10BD6C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A92FD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19C531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6583760"/>
            <w:placeholder>
              <w:docPart w:val="7A2BE1DA0BBB416BB861A5C48B02CA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52BCAD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8454699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93F97B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7AB821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304203"/>
            <w:placeholder>
              <w:docPart w:val="1CCF001D22D04D849E40DF54FBB0C2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9AACB4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30FE107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B23352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367C58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1266308"/>
            <w:placeholder>
              <w:docPart w:val="7CE6C61E100F484C80F5457A0237D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11A5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059A6376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338D18A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5CB68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0451793"/>
            <w:placeholder>
              <w:docPart w:val="4240B34122C94B959AA17BB94DB926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7BDB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10F59F8" w14:textId="77777777" w:rsidTr="00E831A3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EE66AF4" w14:textId="77777777" w:rsidR="00185AD2" w:rsidRPr="00E831A3" w:rsidRDefault="00185AD2" w:rsidP="00E92138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8A1D84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4091046"/>
            <w:placeholder>
              <w:docPart w:val="C6691F57CFA24B4993DD70AA8E605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F1DF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4FB5B42" w14:textId="77777777" w:rsidR="00185AD2" w:rsidRDefault="00185AD2" w:rsidP="00185AD2"/>
    <w:p w14:paraId="59E8B67C" w14:textId="77777777" w:rsidR="00185AD2" w:rsidRDefault="00185AD2" w:rsidP="00185AD2"/>
    <w:p w14:paraId="4FADA623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53CB668E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D2A2742" w14:textId="7CA7012C" w:rsidR="00E831A3" w:rsidRDefault="00E831A3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br w:type="page"/>
      </w:r>
    </w:p>
    <w:p w14:paraId="2DE4E11B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530E85E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27E2E78" w14:textId="77777777" w:rsidTr="00E831A3">
        <w:tc>
          <w:tcPr>
            <w:tcW w:w="1838" w:type="dxa"/>
            <w:gridSpan w:val="2"/>
          </w:tcPr>
          <w:p w14:paraId="104F2C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48662AA1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DC13BB" w14:textId="77777777" w:rsidTr="00E831A3">
        <w:tc>
          <w:tcPr>
            <w:tcW w:w="1838" w:type="dxa"/>
            <w:gridSpan w:val="2"/>
          </w:tcPr>
          <w:p w14:paraId="0DC96C1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345690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2C82B" w14:textId="77777777" w:rsidTr="00E831A3">
        <w:tc>
          <w:tcPr>
            <w:tcW w:w="1838" w:type="dxa"/>
            <w:gridSpan w:val="2"/>
          </w:tcPr>
          <w:p w14:paraId="4DEDB80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3B93C1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D3B2C19" w14:textId="77777777" w:rsidTr="00E831A3">
        <w:tc>
          <w:tcPr>
            <w:tcW w:w="1838" w:type="dxa"/>
            <w:gridSpan w:val="2"/>
          </w:tcPr>
          <w:p w14:paraId="710611F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0EBB2E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CBDB05E" w14:textId="77777777" w:rsidTr="00E831A3">
        <w:tc>
          <w:tcPr>
            <w:tcW w:w="1838" w:type="dxa"/>
            <w:gridSpan w:val="2"/>
          </w:tcPr>
          <w:p w14:paraId="22178F4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CE15D1A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4E67E83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4240527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dodanie tovaru okrem potravín, ktorých predpokladaná hodnota bez DPH je rovnaká, alebo vyššia  ako 70 000 EUR  a nižšia ako 144 000 EUR (ďalej len „ bez ET pre tovar“)</w:t>
            </w:r>
          </w:p>
        </w:tc>
      </w:tr>
      <w:tr w:rsidR="00185AD2" w:rsidRPr="005C1C6C" w14:paraId="41CA8E79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9903D29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D871200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0E9A033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89732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45D07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5132283"/>
            <w:placeholder>
              <w:docPart w:val="9251EA5D663F440BAC101A873EE4E4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F46A2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7CAB99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78FCD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8790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6973017"/>
            <w:placeholder>
              <w:docPart w:val="1932D024616E4F3B8FD06BCEF04B61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B1104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449C92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F372A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3427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433292"/>
            <w:placeholder>
              <w:docPart w:val="764DB4DD284545C48E967B105AEFF3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DFA3D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168A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AFB8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40B30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8728219"/>
            <w:placeholder>
              <w:docPart w:val="572EA81CBB8C457F84A3B2D847891C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202AC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BA50BD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E1E4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9C0C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9487687"/>
            <w:placeholder>
              <w:docPart w:val="B1DE412403014ECE9D3F99CCEB2B3D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836A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00BE8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C3A8D5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0C9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681464"/>
            <w:placeholder>
              <w:docPart w:val="50CFBBA0C7434E18A3F267FA566425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A6C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DE4C1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9BFF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675EA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1817591"/>
            <w:placeholder>
              <w:docPart w:val="01E7E4FD66B54E8A96F611A524FC9A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A6C4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CE614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18C0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9356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1193514"/>
            <w:placeholder>
              <w:docPart w:val="E227B463ABA2496E900F231CAA0CAF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70EA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0329E6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77127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0B92F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7930143"/>
            <w:placeholder>
              <w:docPart w:val="3248218AD96747D09A6293623C6787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177E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310B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F3D76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9C0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1765221"/>
            <w:placeholder>
              <w:docPart w:val="9238CDF5A6A04A79A21A0E9429FF2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38A5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8CE86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9C4A5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DDE9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880022"/>
            <w:placeholder>
              <w:docPart w:val="75E7E2A2D99F46B98AE61D25BABDA0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9F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33110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BBC20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0E885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3085026"/>
            <w:placeholder>
              <w:docPart w:val="0B7B84B56BFD4307B42DDB780FC93A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9236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9265E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2174F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B8FFFF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5197806"/>
            <w:placeholder>
              <w:docPart w:val="C4D0394BA352412A8B60DCA90C5E9B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5B8C6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ED67F6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FBA43B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3D84E7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4137628"/>
            <w:placeholder>
              <w:docPart w:val="CCC6500CEE194253BD78F4C85610E1C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7F0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C90FF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E1CE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CB813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4328954"/>
            <w:placeholder>
              <w:docPart w:val="99A41C19FB434938B378823FE5EED8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9A44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D9188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6A2B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EC46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8264457"/>
            <w:placeholder>
              <w:docPart w:val="CA6C963D719D42CD87B7076294BE30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67F2C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C9D900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8FC0C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E346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1304555"/>
            <w:placeholder>
              <w:docPart w:val="8B8F3491515C447F97E1C5C2FB82D8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0A6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7CBA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AE35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12E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5205572"/>
            <w:placeholder>
              <w:docPart w:val="461357D22ECA4315B3B431F5E65ABB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C44AF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EB72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18FDDD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CCFB16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2211621"/>
            <w:placeholder>
              <w:docPart w:val="D956AF24CC854FC880341CF7CA7097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D54CA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07E1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9A101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F6713C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9940957"/>
            <w:placeholder>
              <w:docPart w:val="5A1094663D1448ED86B9ACB10D2E49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E643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0D3880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753D0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28C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4931076"/>
            <w:placeholder>
              <w:docPart w:val="620D38EBC48047A3B0DF8561FFC049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E76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9F45AA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1725E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14E3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6241265"/>
            <w:placeholder>
              <w:docPart w:val="EAC6200F9DFE4B07A7698D726248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620F5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1548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4743E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F0624A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3439612"/>
            <w:placeholder>
              <w:docPart w:val="9007BAF886714F81B9F8FBE5B6B6C9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B90C2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05A98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79366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2892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7507886"/>
            <w:placeholder>
              <w:docPart w:val="1D328A5DF7AE47BE8715ABDD3E06F0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80F3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7C517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4673D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D6F55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007402"/>
            <w:placeholder>
              <w:docPart w:val="BE0BA9B0D67D4DAFA3C1B6C5176E67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EFC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9CBBC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4D45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63A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0374543"/>
            <w:placeholder>
              <w:docPart w:val="24B2D094517142E0A51A46CCF80D3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7872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B79819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03F95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80715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7653136"/>
            <w:placeholder>
              <w:docPart w:val="C30DC4DA23E6443293CE00A0C490A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9EDE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6F0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6CD47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20DB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701094"/>
            <w:placeholder>
              <w:docPart w:val="F208063652134659B340212A036485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9C8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C368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006DE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853B9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391499"/>
            <w:placeholder>
              <w:docPart w:val="4862835D11F74F49A28BD9AC2BB5D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CEA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0FCE67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DBD4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DA2925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51513"/>
            <w:placeholder>
              <w:docPart w:val="88F9C939948A47E898663816E14EE1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D5467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E5FC6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218B7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F11F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6399516"/>
            <w:placeholder>
              <w:docPart w:val="5BC9CF6E6983460E9CE1369BA2B6DA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A79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78DA2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08FD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6C4E6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0712950"/>
            <w:placeholder>
              <w:docPart w:val="173A1D10E7214B87BF1764422E8CC3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8B0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6D8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4EFE3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83D7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886888"/>
            <w:placeholder>
              <w:docPart w:val="28F73E2F0A19497188DC31CC999F73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86C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D9C8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7B5A24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3E05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7978424"/>
            <w:placeholder>
              <w:docPart w:val="CF345CE98052448FB677570A6B3BA5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C7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2969F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DE505C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BD94C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0035"/>
            <w:placeholder>
              <w:docPart w:val="2E1DE7F3F7D64D9BBF7C8B2D9363E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0F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8B3652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3918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82F60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583166"/>
            <w:placeholder>
              <w:docPart w:val="0DC2DEB2DC0B4276BB0356AC133B9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2572D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9FB1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3CEBE8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32C92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1711448"/>
            <w:placeholder>
              <w:docPart w:val="D20353B8A2914BDF8162D822FB660D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A79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19D554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97F890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2773C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8016084"/>
            <w:placeholder>
              <w:docPart w:val="5ABE4658978B48319B42B24B6E498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921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45C561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DD90AF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04683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3237749"/>
            <w:placeholder>
              <w:docPart w:val="F708FF39843D4D02B2105A8C0D3A4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EA2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E48E77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6009A6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05EF5D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8742220"/>
            <w:placeholder>
              <w:docPart w:val="E55F34E703FC41718FB11A0B8FD679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0A902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093EF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E5462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FC22D2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4932868"/>
            <w:placeholder>
              <w:docPart w:val="BAE7AF279F224C9C9FAFFBE81DE6E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4AEDD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72F438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5FC40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2F103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19492443"/>
            <w:placeholder>
              <w:docPart w:val="48D073407388493E8FCDCA7DB2B04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2540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D94B4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3E769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589C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2110688"/>
            <w:placeholder>
              <w:docPart w:val="7EAE434BCF4F4163BCCB4991AE91F3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7041A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6A830B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CA9DF9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1B2D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9384925"/>
            <w:placeholder>
              <w:docPart w:val="E0977A95F09F4090AA043AF2E72129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9A472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3220DF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624B21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EE8F8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8934911"/>
            <w:placeholder>
              <w:docPart w:val="EEAF3D7F4BFD400A87EF961F434888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96B81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B73C8C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7ED05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0B6D0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6776879"/>
            <w:placeholder>
              <w:docPart w:val="3BFA5453A1C84B758AE5474891C00B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6179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F4BB1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EA9B77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5AF2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1980871"/>
            <w:placeholder>
              <w:docPart w:val="92A15B0179274CCB9CC2BA60C9235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57D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B10B0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DD93BE" w14:textId="77777777" w:rsidR="00185AD2" w:rsidRPr="00E831A3" w:rsidRDefault="00185AD2" w:rsidP="00E92138">
            <w:pPr>
              <w:pStyle w:val="Odsekzoznamu"/>
              <w:numPr>
                <w:ilvl w:val="0"/>
                <w:numId w:val="13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99F7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E8527C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600FD49" w14:textId="77777777" w:rsidR="00185AD2" w:rsidRDefault="00185AD2" w:rsidP="00185AD2"/>
    <w:p w14:paraId="0F01A906" w14:textId="77777777" w:rsidR="00185AD2" w:rsidRDefault="00185AD2" w:rsidP="00185AD2">
      <w:pPr>
        <w:pStyle w:val="Bezriadkovania"/>
      </w:pPr>
    </w:p>
    <w:p w14:paraId="4DBDF3F1" w14:textId="77777777" w:rsidR="00185AD2" w:rsidRDefault="00185AD2" w:rsidP="00185AD2"/>
    <w:p w14:paraId="0B443733" w14:textId="77777777" w:rsidR="00185AD2" w:rsidRDefault="00185AD2" w:rsidP="00185AD2"/>
    <w:p w14:paraId="5306606A" w14:textId="77777777" w:rsidR="00185AD2" w:rsidRDefault="00185AD2" w:rsidP="00185AD2"/>
    <w:p w14:paraId="36ADA7E3" w14:textId="77777777" w:rsidR="00185AD2" w:rsidRDefault="00185AD2" w:rsidP="00185AD2"/>
    <w:p w14:paraId="3F0E8017" w14:textId="77777777" w:rsidR="00185AD2" w:rsidRDefault="00185AD2" w:rsidP="00185AD2"/>
    <w:p w14:paraId="65E94EFD" w14:textId="2430A5B2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16F86D44" w14:textId="77777777" w:rsidTr="00E831A3">
        <w:tc>
          <w:tcPr>
            <w:tcW w:w="1838" w:type="dxa"/>
            <w:gridSpan w:val="2"/>
          </w:tcPr>
          <w:p w14:paraId="428834B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5B7DD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6D94BF6" w14:textId="77777777" w:rsidTr="00E831A3">
        <w:tc>
          <w:tcPr>
            <w:tcW w:w="1838" w:type="dxa"/>
            <w:gridSpan w:val="2"/>
          </w:tcPr>
          <w:p w14:paraId="5384856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DFF512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26604C" w14:textId="77777777" w:rsidTr="00E831A3">
        <w:tc>
          <w:tcPr>
            <w:tcW w:w="1838" w:type="dxa"/>
            <w:gridSpan w:val="2"/>
          </w:tcPr>
          <w:p w14:paraId="394413C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B88DD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CE50C1D" w14:textId="77777777" w:rsidTr="00E831A3">
        <w:tc>
          <w:tcPr>
            <w:tcW w:w="1838" w:type="dxa"/>
            <w:gridSpan w:val="2"/>
          </w:tcPr>
          <w:p w14:paraId="0D4932B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C2BF1B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448E5E6" w14:textId="77777777" w:rsidTr="00E831A3">
        <w:tc>
          <w:tcPr>
            <w:tcW w:w="1838" w:type="dxa"/>
            <w:gridSpan w:val="2"/>
          </w:tcPr>
          <w:p w14:paraId="0A0EA06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E2D8B60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6AEFAABD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BA8847E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poskytnutie služby (okrem služby uvedenej v prílohe č. 1), ktorých predpokladaná hodnota bez DPH je rovnaká, alebo vyššia  ako 70 000 EUR  a nižšia ako 221 000 EUR  (ďalej len „Bez ET pre služby“)</w:t>
            </w:r>
          </w:p>
        </w:tc>
      </w:tr>
      <w:tr w:rsidR="00185AD2" w:rsidRPr="00EB07AF" w14:paraId="7217D45B" w14:textId="77777777" w:rsidTr="00E831A3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0776141E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7EE7553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31FCCD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3A93C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D4428B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773943"/>
            <w:placeholder>
              <w:docPart w:val="FEEED54A433848B89303EB3128CAE1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AABC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5303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5465B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2CFC59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785762"/>
            <w:placeholder>
              <w:docPart w:val="6FFA783B919A416798FE87D00369EC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C526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902A2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B09E6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BBA45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8684506"/>
            <w:placeholder>
              <w:docPart w:val="5C3F4AE545A64EE9A53C1A6B7B165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0B853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93E7B8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1BAEA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2078FC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4839916"/>
            <w:placeholder>
              <w:docPart w:val="1B42149995E04AB794B37FADD6FD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23F36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B3453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15EF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945B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3470213"/>
            <w:placeholder>
              <w:docPart w:val="81C0427CE49E42CDA09050F65101E1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82599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7DECB1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73A05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DAA3A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7551425"/>
            <w:placeholder>
              <w:docPart w:val="67986CAF75B242A9BF4CC7A54D623F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C6635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0A898D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2F9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D1D33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4350521"/>
            <w:placeholder>
              <w:docPart w:val="157558A2455047F39FDA06826B236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9FDB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7CD7A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FCC9E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2DB3DB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939162"/>
            <w:placeholder>
              <w:docPart w:val="50E45020EE8D46F1BA3BA93C17A66F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DAC3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1AA6F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6A0C8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6EFEB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984600"/>
            <w:placeholder>
              <w:docPart w:val="CE236F2035014437B8CDBEDD12DABA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DA4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9B131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838B1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7B2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921412"/>
            <w:placeholder>
              <w:docPart w:val="306AC3CD73524A3484897F57FC4EE0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898A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5A36E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39968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4FB1A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2769821"/>
            <w:placeholder>
              <w:docPart w:val="3D10CA4861E8469F844ACFC7358B3C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FE9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1CA4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FA3243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366FA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4298889"/>
            <w:placeholder>
              <w:docPart w:val="4C5328E10CE14200BCD8FD97951F04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956F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BE1F18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4A7C3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A8CCD3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28064"/>
            <w:placeholder>
              <w:docPart w:val="7F85CB00C8F04DD9B0269E7E7C625B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AA3C8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7DB4F4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C59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FAF04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3336344"/>
            <w:placeholder>
              <w:docPart w:val="E82725065EFC4BCCA9657B6F481703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DFF58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28386D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7D2DB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44F6D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3357052"/>
            <w:placeholder>
              <w:docPart w:val="78E06C63C2424775965989A3B383A3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2B345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45ECF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9619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0C1A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170471"/>
            <w:placeholder>
              <w:docPart w:val="256201C7A4F64A7EBDC6C49A40351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69139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620C0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A1237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D959B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0476201"/>
            <w:placeholder>
              <w:docPart w:val="74DB5C8AD31C4872BE74ABC913D312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5015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CC8E6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A43B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54A6E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4540756"/>
            <w:placeholder>
              <w:docPart w:val="EACBB3AA29A04458AE7EA8E1F2EE69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9413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27117F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8037F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0F01F8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7285310"/>
            <w:placeholder>
              <w:docPart w:val="0A862F534BE04CEBBEB44AD0FB8BD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650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CD2A0C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1367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4838E5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9363910"/>
            <w:placeholder>
              <w:docPart w:val="9F2CE29245A44CDCAF085A5EBF38F1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F82C9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137F5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6EAD9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053A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069821"/>
            <w:placeholder>
              <w:docPart w:val="FA702628E91F4171BA2F2F7EAAD4EF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AD2A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7503B9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D365E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F946B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2510937"/>
            <w:placeholder>
              <w:docPart w:val="B4FA3D72D1614CBF956E4E158153B3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B386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50F9FA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0BA84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644DA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6616062"/>
            <w:placeholder>
              <w:docPart w:val="8ACA45338A2147F9987CDCFB115E21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78BDA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C863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6CC587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E2892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7309764"/>
            <w:placeholder>
              <w:docPart w:val="53F03170E1EC47EDAB4FF6B72B4F5D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5B24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4BEB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FEB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FFDD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9349356"/>
            <w:placeholder>
              <w:docPart w:val="5C8CEC036E424AE0808565B71DD0A9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F1761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595A3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8A1E9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C4BA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658653"/>
            <w:placeholder>
              <w:docPart w:val="6AEA49F4CE0949C4A3D3C2780E84AE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23A40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45732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E5F12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6044F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1181249"/>
            <w:placeholder>
              <w:docPart w:val="0A352103B5A34893A4D48E8D8724E7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42D0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110C0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31920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BB2E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9163872"/>
            <w:placeholder>
              <w:docPart w:val="0FC2A3B34D984E81B9E7AEC35F1320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69F1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C31D32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06E22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1FA15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9383586"/>
            <w:placeholder>
              <w:docPart w:val="E530C850C76F48999C2BC4124EDD2B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7CEA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6658C2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7EB8E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E88CDD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5469055"/>
            <w:placeholder>
              <w:docPart w:val="13C09A7DA4684F4BA9D1192107BF6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4E5D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925B62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F9FA5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25C5C1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235729"/>
            <w:placeholder>
              <w:docPart w:val="2AE73259171E4E399DC1FF98620D03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461F2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6034CB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C96BE8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83D5B2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85554"/>
            <w:placeholder>
              <w:docPart w:val="E0B487620A93419E8C303EFB41E78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DFBA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8E06A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3F95B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A1D3D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0279795"/>
            <w:placeholder>
              <w:docPart w:val="BAB77DA7D604440C97E946D9EBA357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92A1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12B89C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5B03C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ACFA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4451025"/>
            <w:placeholder>
              <w:docPart w:val="8F70E5F2E3BF4D329ECA328F74C2FD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1301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2CE68B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51211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970012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8490635"/>
            <w:placeholder>
              <w:docPart w:val="8CABD78B138B49CA833D8AB2C16F8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E8B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22895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93DB5F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A5389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138396"/>
            <w:placeholder>
              <w:docPart w:val="37CEF5127E8E4D8E87BBB1DD420995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CB0F9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D23BE5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FAEABA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60BB69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314643"/>
            <w:placeholder>
              <w:docPart w:val="7CE73757252E4F87B9160FA3D2A610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6985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9A9B9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48DFA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B9B6C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3402758"/>
            <w:placeholder>
              <w:docPart w:val="1E2406CE739443E8AB41E13ADCCF1A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A6D73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2D9938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50B8F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8D3C6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9365526"/>
            <w:placeholder>
              <w:docPart w:val="B044BA1382E146348C5E3052064C3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6F108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E3D76A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FCD039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CCE70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2009665"/>
            <w:placeholder>
              <w:docPart w:val="BFAA3714B4354622A919874D29126C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C907C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9414CC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FCBDA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048E3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680103"/>
            <w:placeholder>
              <w:docPart w:val="3B1E0136915245DB872FEA662DDFB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D129E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06FE57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2C0BB2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C9807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7820762"/>
            <w:placeholder>
              <w:docPart w:val="C6055B32AE0C44ACB131B854BBB92B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2E03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36FA1C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C3A1B0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F1E961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960126"/>
            <w:placeholder>
              <w:docPart w:val="E2BC16EF767745B1B671BEC2927F99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71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604E5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9EAD1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62CB4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4398733"/>
            <w:placeholder>
              <w:docPart w:val="B334570CC99B4E4786F1692A45603D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1D5C0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EBBE0F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AA1256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8E1F9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4060081"/>
            <w:placeholder>
              <w:docPart w:val="C96B4676D9BB434D87CB3C18B78721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5EE6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443184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B2EC4D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3202E1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2363876"/>
            <w:placeholder>
              <w:docPart w:val="94C889A9162E47E588A43B84CFE9B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96478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DA0EAF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083164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5BA71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3200301"/>
            <w:placeholder>
              <w:docPart w:val="150CCD069DB643C0AD2D26339222BA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24F39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E6EF7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624DFC" w14:textId="77777777" w:rsidR="00185AD2" w:rsidRPr="00E831A3" w:rsidRDefault="00185AD2" w:rsidP="00E92138">
            <w:pPr>
              <w:pStyle w:val="Odsekzoznamu"/>
              <w:numPr>
                <w:ilvl w:val="0"/>
                <w:numId w:val="20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5690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052EF3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7DF4EF" w14:textId="77777777" w:rsidR="00185AD2" w:rsidRDefault="00185AD2" w:rsidP="00185AD2"/>
    <w:p w14:paraId="692A57F4" w14:textId="77777777" w:rsidR="00185AD2" w:rsidRDefault="00185AD2" w:rsidP="00185AD2"/>
    <w:p w14:paraId="187D1165" w14:textId="77777777" w:rsidR="00185AD2" w:rsidRDefault="00185AD2" w:rsidP="00185AD2"/>
    <w:p w14:paraId="11111CCC" w14:textId="77777777" w:rsidR="00185AD2" w:rsidRDefault="00185AD2" w:rsidP="00185AD2"/>
    <w:p w14:paraId="588A6E10" w14:textId="77777777" w:rsidR="00185AD2" w:rsidRDefault="00185AD2" w:rsidP="00185AD2"/>
    <w:p w14:paraId="51AD3F3E" w14:textId="77777777" w:rsidR="00185AD2" w:rsidRDefault="00185AD2" w:rsidP="00185AD2"/>
    <w:p w14:paraId="7E6008C8" w14:textId="77777777" w:rsidR="00185AD2" w:rsidRDefault="00185AD2" w:rsidP="00185AD2"/>
    <w:p w14:paraId="453DEA00" w14:textId="77777777" w:rsidR="00185AD2" w:rsidRDefault="00185AD2" w:rsidP="00185AD2"/>
    <w:p w14:paraId="2E072287" w14:textId="3ED11283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4961"/>
        <w:gridCol w:w="2263"/>
      </w:tblGrid>
      <w:tr w:rsidR="00185AD2" w14:paraId="4A4E7AA6" w14:textId="77777777" w:rsidTr="00E831A3">
        <w:tc>
          <w:tcPr>
            <w:tcW w:w="1838" w:type="dxa"/>
            <w:gridSpan w:val="2"/>
          </w:tcPr>
          <w:p w14:paraId="62C459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1AB790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D099EBF" w14:textId="77777777" w:rsidTr="00E831A3">
        <w:tc>
          <w:tcPr>
            <w:tcW w:w="1838" w:type="dxa"/>
            <w:gridSpan w:val="2"/>
          </w:tcPr>
          <w:p w14:paraId="3FC417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0BC25F9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00B0D69" w14:textId="77777777" w:rsidTr="00E831A3">
        <w:tc>
          <w:tcPr>
            <w:tcW w:w="1838" w:type="dxa"/>
            <w:gridSpan w:val="2"/>
          </w:tcPr>
          <w:p w14:paraId="651BBE5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619E8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8B44D8E" w14:textId="77777777" w:rsidTr="00E831A3">
        <w:tc>
          <w:tcPr>
            <w:tcW w:w="1838" w:type="dxa"/>
            <w:gridSpan w:val="2"/>
          </w:tcPr>
          <w:p w14:paraId="230E5EDF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95A4FC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1D9F65B" w14:textId="77777777" w:rsidTr="00E831A3">
        <w:tc>
          <w:tcPr>
            <w:tcW w:w="1838" w:type="dxa"/>
            <w:gridSpan w:val="2"/>
          </w:tcPr>
          <w:p w14:paraId="5810119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B7F688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F648CA" w14:paraId="2E1B57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1CCEFE2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„bez ET pre stavebné práce“)</w:t>
            </w:r>
          </w:p>
        </w:tc>
      </w:tr>
      <w:tr w:rsidR="00185AD2" w:rsidRPr="00EB07AF" w14:paraId="27C39617" w14:textId="77777777" w:rsidTr="00E831A3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69E60AD8" w14:textId="77777777" w:rsidR="00185AD2" w:rsidRPr="00E831A3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93B01DF" w14:textId="77777777" w:rsidR="00185AD2" w:rsidRPr="00E831A3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EE09A0" w14:paraId="54C612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61AE2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63A2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5358438"/>
            <w:placeholder>
              <w:docPart w:val="BAC8EB352969493BA44B0A4F0BB2A4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C52850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4904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9DB8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3F71E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386215"/>
            <w:placeholder>
              <w:docPart w:val="9A8933E15761428488CDD9407F55AE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A51AD5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487329" w14:paraId="130D55E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F65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375054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880604"/>
            <w:placeholder>
              <w:docPart w:val="70B94B4C4B504D4D9337371B525AC7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B58A7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ECCA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A5FB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7A2C3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9019066"/>
            <w:placeholder>
              <w:docPart w:val="474DDB3FA0DB4894A352138FB9C10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A3D3A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8C57C3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1F874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0957F0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4695927"/>
            <w:placeholder>
              <w:docPart w:val="57DAE93512384DDFB26E5A48CE7568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23791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07F7AE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3B1C8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C32D8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0213212"/>
            <w:placeholder>
              <w:docPart w:val="796C7D4DE70C4CC2BFD163F9890E9A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BB5977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85368BD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ADA3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B34CB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9397740"/>
            <w:placeholder>
              <w:docPart w:val="830C3A726A154B47885AA30352111D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2304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2AB937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E5FD0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2955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1906427"/>
            <w:placeholder>
              <w:docPart w:val="4DD37B2D49804C0B95A20BF02B723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F2C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BBD2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10534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8571A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7284038"/>
            <w:placeholder>
              <w:docPart w:val="13960F89F47C4FC296D41F47A110A6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D7A5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685C9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D3DDE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F3C5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7658761"/>
            <w:placeholder>
              <w:docPart w:val="E4DC0DB9D8904BBEA6E8C7455FE033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EA95E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946D50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9FC74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DAE0F7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2004143"/>
            <w:placeholder>
              <w:docPart w:val="DDDF726E1B18486689D3B462CEB031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9944C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F1F0E9B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D66B52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83F48C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8609515"/>
            <w:placeholder>
              <w:docPart w:val="BEAC5B1788CE48BDAE2E4F9264F61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681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8FE7CB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8023A2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E3B0B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506456"/>
            <w:placeholder>
              <w:docPart w:val="1D9245DF0AFA4D858507C45FE81B41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FFB63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2B4524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02D0B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50D05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8177402"/>
            <w:placeholder>
              <w:docPart w:val="406BBEC857D443488E702DE0DC7DC1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F9002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1503B4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C665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83016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824994"/>
            <w:placeholder>
              <w:docPart w:val="28FD6844D6E1412FABA7E9F35566F6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7D429B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3F306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FDD8D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73D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29533"/>
            <w:placeholder>
              <w:docPart w:val="E3DDB809CE9F47D198C575EFBC8E43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155A8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E06F6A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2FE7A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D7F48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1386429"/>
            <w:placeholder>
              <w:docPart w:val="36ACC514822C4778843FE2B4DACB2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CCC8B4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DD734E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3268B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E850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7574411"/>
            <w:placeholder>
              <w:docPart w:val="7D8D847B3AC4496B94A0404FEA96D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F5BBFB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A73D91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5AF88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FBA29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6059443"/>
            <w:placeholder>
              <w:docPart w:val="5376B2B041B24FD1898774AD66734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69843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876C25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BD49F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8910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0488497"/>
            <w:placeholder>
              <w:docPart w:val="BF78BC66ABA9492B9142BD1AD24719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4DFCAE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F28FD1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0ABB6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C44DE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279843"/>
            <w:placeholder>
              <w:docPart w:val="5BE36076474443048D2CA73D039100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AEDC8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0AF7D3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826F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0FBEC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897689"/>
            <w:placeholder>
              <w:docPart w:val="4C3EBDF486C149DFAE28D58B34401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A4E9F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C13ED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63AF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65C18E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302231"/>
            <w:placeholder>
              <w:docPart w:val="7549514C7B954BF3BB39ABE726D3D0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633153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C3F136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947481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A464D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8524305"/>
            <w:placeholder>
              <w:docPart w:val="94EFAFDE10A74101A6F58F2A797197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621DD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F5FE192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D8CBCE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A0F992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5256158"/>
            <w:placeholder>
              <w:docPart w:val="8CA7B8851A71412DBB658DF2DA054D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73DFD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9C1BCE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C5D986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DAC4C5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1786040"/>
            <w:placeholder>
              <w:docPart w:val="C8A349927919411D965D7A792AD975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5FA2DF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AC15AA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7822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3D971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1781511"/>
            <w:placeholder>
              <w:docPart w:val="EFDD2433FB6C4212A3A7B754622745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D3932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8AA7E93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F42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5801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0404934"/>
            <w:placeholder>
              <w:docPart w:val="64DD9D7E512443949DA179EE7AF3B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544BA4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6E9C21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C69C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17DBD0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2007039"/>
            <w:placeholder>
              <w:docPart w:val="FA134ADDD6E3481692AEEEBA2E9F7F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C9AC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770174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C803D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48F36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 a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2794944"/>
            <w:placeholder>
              <w:docPart w:val="0EA403084CBD49B09216C97099518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AE802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0AE1C93A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7F9C3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49841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5240019"/>
            <w:placeholder>
              <w:docPart w:val="F8C0204C2D404BA6B2D2F863457523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0DC23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ABF3AB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F15D7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9C265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773645"/>
            <w:placeholder>
              <w:docPart w:val="236A349D9A464D1B8C1AAF48DD90BE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1782F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4744945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3B5B9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13567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474834"/>
            <w:placeholder>
              <w:docPart w:val="E075DD1204F746A3982455A1584813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D73E0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49B5481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2BC00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72657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386271"/>
            <w:placeholder>
              <w:docPart w:val="6E8F4B5A425D4CF788288488F5693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0AC7F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7ECE20F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05BBEB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507052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175242"/>
            <w:placeholder>
              <w:docPart w:val="7429052F4B704756A3EA89D2C5E3F1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95DA0C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6787B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A91A1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35B9B0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8324335"/>
            <w:placeholder>
              <w:docPart w:val="C1A4E52DD6D6442598EA74518D5B10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C5678D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9827F5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CEFBC7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9E02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9490313"/>
            <w:placeholder>
              <w:docPart w:val="901BEDEBE35B422296939A606AC11D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5C8F5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67A92219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E5D0700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1E25A4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5701038"/>
            <w:placeholder>
              <w:docPart w:val="095C735D6FD549B0BFD736A1B198E4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AE100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A22BB7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8DFF35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884843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1201802"/>
            <w:placeholder>
              <w:docPart w:val="EC680DD8C704413F8154A1FE80147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D05A3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2FDD200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7E8DE3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F1606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1165946"/>
            <w:placeholder>
              <w:docPart w:val="E683AC934D80485F894349FFDC31F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F97A7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CF58BA6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331E4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3DE73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633496"/>
            <w:placeholder>
              <w:docPart w:val="F9E738FD96B74110929532543F6F51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7DD398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33669E6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B2656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7FA92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 až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3352062"/>
            <w:placeholder>
              <w:docPart w:val="49D115B51D5147A883F3A0563AEB77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2D5E95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764FD3B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D8AF4A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DC96E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372028"/>
            <w:placeholder>
              <w:docPart w:val="B6FFEFF66837419F8729F94AB442CD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3AA461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D1D9A1C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7B15BC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FFDB4E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272642"/>
            <w:placeholder>
              <w:docPart w:val="FA1BE7CFFA594DDC91272AC072B06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12A3A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BE429FE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DE67D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16FF36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3444409"/>
            <w:placeholder>
              <w:docPart w:val="4BC8C60BA388493297412D4839B2A5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ED8529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13DED6E0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B2BBA4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796412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5987305"/>
            <w:placeholder>
              <w:docPart w:val="8B26548C303B404ABFD3B948A89BC9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A4E960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508D2C8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E60FA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2F3C0C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7476483"/>
            <w:placeholder>
              <w:docPart w:val="CFEBA86BDF9B4CEA89936CB090C3B7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C36775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EE09A0" w14:paraId="43748158" w14:textId="77777777" w:rsidTr="00E831A3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F234D9" w14:textId="77777777" w:rsidR="00185AD2" w:rsidRPr="00E831A3" w:rsidRDefault="00185AD2" w:rsidP="00E92138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0E241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2FF33D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792D652" w14:textId="77777777" w:rsidR="00185AD2" w:rsidRDefault="00185AD2" w:rsidP="00185AD2"/>
    <w:p w14:paraId="07350154" w14:textId="77777777" w:rsidR="00185AD2" w:rsidRDefault="00185AD2" w:rsidP="00185AD2"/>
    <w:p w14:paraId="17809875" w14:textId="77777777" w:rsidR="00185AD2" w:rsidRDefault="00185AD2" w:rsidP="00185AD2"/>
    <w:p w14:paraId="3B658909" w14:textId="77777777" w:rsidR="00185AD2" w:rsidRDefault="00185AD2" w:rsidP="00185AD2"/>
    <w:p w14:paraId="4146F184" w14:textId="77777777" w:rsidR="00185AD2" w:rsidRDefault="00185AD2" w:rsidP="00185AD2"/>
    <w:p w14:paraId="59AC2739" w14:textId="77777777" w:rsidR="00185AD2" w:rsidRDefault="00185AD2" w:rsidP="00185AD2"/>
    <w:p w14:paraId="3C69A07B" w14:textId="77777777" w:rsidR="00185AD2" w:rsidRDefault="00185AD2" w:rsidP="00185AD2"/>
    <w:p w14:paraId="3B3E624E" w14:textId="77777777" w:rsidR="00185AD2" w:rsidRDefault="00185AD2" w:rsidP="00185AD2"/>
    <w:p w14:paraId="1CC1F564" w14:textId="0C4027F7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57BBD083" w14:textId="77777777" w:rsidTr="00E831A3">
        <w:tc>
          <w:tcPr>
            <w:tcW w:w="1838" w:type="dxa"/>
            <w:gridSpan w:val="2"/>
          </w:tcPr>
          <w:p w14:paraId="57EFBA78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2D16FD4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A2A6" w14:textId="77777777" w:rsidTr="00E831A3">
        <w:tc>
          <w:tcPr>
            <w:tcW w:w="1838" w:type="dxa"/>
            <w:gridSpan w:val="2"/>
          </w:tcPr>
          <w:p w14:paraId="5B3B09C7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F30F7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CD70A33" w14:textId="77777777" w:rsidTr="00E831A3">
        <w:tc>
          <w:tcPr>
            <w:tcW w:w="1838" w:type="dxa"/>
            <w:gridSpan w:val="2"/>
          </w:tcPr>
          <w:p w14:paraId="0A5D804B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00F7A63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F64B55" w14:textId="77777777" w:rsidTr="00E831A3">
        <w:tc>
          <w:tcPr>
            <w:tcW w:w="1838" w:type="dxa"/>
            <w:gridSpan w:val="2"/>
          </w:tcPr>
          <w:p w14:paraId="50AEFF06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47A615E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63A6AA" w14:textId="77777777" w:rsidTr="00E831A3">
        <w:tc>
          <w:tcPr>
            <w:tcW w:w="1838" w:type="dxa"/>
            <w:gridSpan w:val="2"/>
          </w:tcPr>
          <w:p w14:paraId="14B4E335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A7D2E3C" w14:textId="77777777" w:rsidR="00185AD2" w:rsidRPr="00E831A3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26F66566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CFD8CC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460E2035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E831A3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5"/>
            </w:r>
          </w:p>
        </w:tc>
      </w:tr>
      <w:tr w:rsidR="00185AD2" w:rsidRPr="000A77D5" w14:paraId="06C843AA" w14:textId="77777777" w:rsidTr="00E831A3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59CD338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C5FEB06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831A3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328C083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D8753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A16DD5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4736"/>
            <w:placeholder>
              <w:docPart w:val="B7A3800D7E7B4D49991F1E86545D59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35F1D9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94271B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2425E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CE2B4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1534368"/>
            <w:placeholder>
              <w:docPart w:val="2DC6CC72700442FA8C73F2AD000EEC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5E933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37869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1069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936C6F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843733"/>
            <w:placeholder>
              <w:docPart w:val="D846071D63474885A900975703816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7BD2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B7EEA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F33E8B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45AE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19479"/>
            <w:placeholder>
              <w:docPart w:val="8A40783AEB4640FABAB4910D33CB9B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F107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40DB6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4AC6A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B3833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6910418"/>
            <w:placeholder>
              <w:docPart w:val="9E88C03DD1D948B69488FD654E2DF7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BD45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A49D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21CC4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A7172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88838335"/>
            <w:placeholder>
              <w:docPart w:val="580C9A450A2843F38A034EA98522D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2F74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6DAEB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4B8F6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C9110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8258379"/>
            <w:placeholder>
              <w:docPart w:val="2053D29C95044FB5A0D95107B63891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EEC4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F4719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9433E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97A2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3264996"/>
            <w:placeholder>
              <w:docPart w:val="42D057EF004C41078E1C8F945ED31D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48691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D9CB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B5BC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01689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8162395"/>
            <w:placeholder>
              <w:docPart w:val="B94126B283944CCBAB4FBC6991800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1612BD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BDFC8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519AC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7AAD70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380597"/>
            <w:placeholder>
              <w:docPart w:val="F2EA4D5570534417BC499C6430944D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08C7A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DB2882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0B778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F4D8B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254339"/>
            <w:placeholder>
              <w:docPart w:val="B4C618B0249B43918569A8BA1FA4EE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2BF06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4B2E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1EB11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7B8BA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96534"/>
            <w:placeholder>
              <w:docPart w:val="5D9F3C00712C4344A30C8AE9BC9C5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AA560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271C6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3E603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FE645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811606"/>
            <w:placeholder>
              <w:docPart w:val="6FF28CFB6DF0460B92D1A49BE6BD1D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5B49B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06758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37AC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662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001266"/>
            <w:placeholder>
              <w:docPart w:val="85E33C991F1B4F4CAC0A33AE68FF1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E854B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E23F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0D68FDC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259B50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466043"/>
            <w:placeholder>
              <w:docPart w:val="6ADB1A70CBAB4A94A0C9AD1E2B548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8299AC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CBF0ED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C5A0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B7BB6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7658432"/>
            <w:placeholder>
              <w:docPart w:val="3D077C1C06D94FF0BA04B15A0ED657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D6F2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E3148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A9A48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1A898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3621406"/>
            <w:placeholder>
              <w:docPart w:val="F24098AE26F746FD9FEF2345542205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1A740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8F8756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79757E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4497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7543701"/>
            <w:placeholder>
              <w:docPart w:val="2F51496150414AC4A223348F59D5CE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52CFBE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FC6D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EBBDD6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29D07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835711"/>
            <w:placeholder>
              <w:docPart w:val="4A8E8AF8BB1E4E58B05A9649A8ABCF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2E945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48F0E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12AF30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788D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8916483"/>
            <w:placeholder>
              <w:docPart w:val="FE0803EB0E844B94A973468F84B80F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9C07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2F810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94E3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7BA7C2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630610"/>
            <w:placeholder>
              <w:docPart w:val="1518C4EED8FB4FBDBD41CB885507CD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38E17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A1E0B1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74E23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5177CE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7271136"/>
            <w:placeholder>
              <w:docPart w:val="92E6CAAE87E34E91B5635D463361EE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1F55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49E36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9B99C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566C114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4292291"/>
            <w:placeholder>
              <w:docPart w:val="1CA520D4B19A405FAD67E87F2E5C46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0A040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CF73CA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EA6A6B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5767D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8500035"/>
            <w:placeholder>
              <w:docPart w:val="9C31AD2D2DB740D681C1162070EB6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37926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5D7EFA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DF7D7B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DDC03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137254"/>
            <w:placeholder>
              <w:docPart w:val="AF757E3FB94B4725B3F641C1DBD996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239A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375C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811CAF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DA40B6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4168382"/>
            <w:placeholder>
              <w:docPart w:val="9824E7EC591D406196B445DB64ECF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56EFB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2F3720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1E87C54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F66A1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2384707"/>
            <w:placeholder>
              <w:docPart w:val="C4F37AA823364AA9B482C04777C00A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50204A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66EF77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694FE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2B2BF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3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492361"/>
            <w:placeholder>
              <w:docPart w:val="DEAEA2B2F2F740A680434E0F7CE785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224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DDD7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17A4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13BAF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596178"/>
            <w:placeholder>
              <w:docPart w:val="D9A82F64E72E4B8DADA0FD0EAB4CDA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F931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A9FDAB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75C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87951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8815122"/>
            <w:placeholder>
              <w:docPart w:val="D27D5B1E1EC14696B659C2EC4CCB8C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6E96E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3D4B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19633D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A4F69A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922149"/>
            <w:placeholder>
              <w:docPart w:val="9CF0250C974D43609AF42369754D2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957F3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771F66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F94986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A6B06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887048"/>
            <w:placeholder>
              <w:docPart w:val="805F867045E04B86B1E268017D3395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CB5B1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2EF9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A072CE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5379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954785"/>
            <w:placeholder>
              <w:docPart w:val="838F921450AE489FB7AC189A05F006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7986A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9F9C6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72B43D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1D786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3127477"/>
            <w:placeholder>
              <w:docPart w:val="B5A3EB0B9BBD4F5EAAE61936534015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6F130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D276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63FC65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7A9479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751112"/>
            <w:placeholder>
              <w:docPart w:val="FAC46ECDECD84543900D8BD815EF57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2CE8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089CFF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A2A729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97ADFA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998162"/>
            <w:placeholder>
              <w:docPart w:val="C2B504B422824C1FADA0108E577D84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E3BB01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6677F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1FBC57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D4444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653695"/>
            <w:placeholder>
              <w:docPart w:val="D868C687D892421A82FB685B44622F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4CEE8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180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B92E5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7892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7869831"/>
            <w:placeholder>
              <w:docPart w:val="886D658060544A5BBC3703A218119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9E34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C875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63103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71DAEF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9225014"/>
            <w:placeholder>
              <w:docPart w:val="FCEAF179CC2847779F9B94D05F1B5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E8CB3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76312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2EFD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C75BA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4870537"/>
            <w:placeholder>
              <w:docPart w:val="FD32981DDBA84940A79CA356AC6BEB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14D68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6797FF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49D0D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DE5A4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až ods.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791802"/>
            <w:placeholder>
              <w:docPart w:val="24221247710744B1BDC79B19D8B389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9D47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0F3B2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D41A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9B46F6E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7459510"/>
            <w:placeholder>
              <w:docPart w:val="79EF4071FE124DCB9AC1D814882A0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23B62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C0BE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E5C0F5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C673B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1848786"/>
            <w:placeholder>
              <w:docPart w:val="2746A3E20D0044BC9B86B3BBFB98AA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5158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F12B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F0838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F325F0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270423"/>
            <w:placeholder>
              <w:docPart w:val="11C1DE42EC1B443FBA41C08FA32DF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5035C1B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A22CE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1381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655044C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553306"/>
            <w:placeholder>
              <w:docPart w:val="266C77B5B38C42D3AEA6CA916EF4E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92CBD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940AF8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A260A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63D23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267116"/>
            <w:placeholder>
              <w:docPart w:val="71C2C689EC3E4FC8AB88C01C6C3DB1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84947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85692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9B02D9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C8FDC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518967"/>
            <w:placeholder>
              <w:docPart w:val="50A3827B64AD4C2699480E610C99D7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BC5E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B0B237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209E2A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F60A1B9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9324159"/>
            <w:placeholder>
              <w:docPart w:val="EF4EB1B7D5704F2B9EFD023987690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2928B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BC9C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55D18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7AFE8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4700076"/>
            <w:placeholder>
              <w:docPart w:val="8C424DBB10C14C83B3D0E35F861128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8404E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B012F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C64C3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676E1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žiadosti o nápravu doručené verejnému obstarávateľovi/obstarávateľovi spolu s potvrdením preukazujúcim </w:t>
            </w: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2881971"/>
            <w:placeholder>
              <w:docPart w:val="9D68499687674975A31BDDB738E50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F74F7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9137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4D3A6C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B20A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338489"/>
            <w:placeholder>
              <w:docPart w:val="5E3B2DCB636B4CAEAC37C224CA8A0F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85FD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9C8971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13FA77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7C98E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7425065"/>
            <w:placeholder>
              <w:docPart w:val="2B11E11ED99E46F59C13FBDD1F11B3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02782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861370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59DB53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3FC3F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00428340"/>
            <w:placeholder>
              <w:docPart w:val="CE07C4069EB84FB3A3F75E50CD98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4C9E4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26D6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488DF9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F6416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64718"/>
            <w:placeholder>
              <w:docPart w:val="4B41799655D940B5B1E9804FF8F416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6EF9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0C381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7B60A2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536EF63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5338130"/>
            <w:placeholder>
              <w:docPart w:val="159CE9B25AB74AE9956DA18E737847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8A55D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D9626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D1285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067FB5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5873743"/>
            <w:placeholder>
              <w:docPart w:val="F1031D033FE64BD2A097BC25284454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5E0943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CBC9FE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446806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B9B64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2610268"/>
            <w:placeholder>
              <w:docPart w:val="991FCBA69F2E4C7797AEEAC870A42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91C19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B14FC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508B1D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BF5919A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712245"/>
            <w:placeholder>
              <w:docPart w:val="9FC7D6402E434619B18C89755F609E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DFB862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0B5A7D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04D9C3E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6FDD66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5021346"/>
            <w:placeholder>
              <w:docPart w:val="9FB55EA81411450692BE55F90710A2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8D7B08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F7CA6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3F3C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77F1ED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3007397"/>
            <w:placeholder>
              <w:docPart w:val="772B79B6B05F45C598800E238493DA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88C865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9F395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C0B83B8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8E4D1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1299904"/>
            <w:placeholder>
              <w:docPart w:val="2B92585AB8A64904B896CE64A02FEF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FED787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39443B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366FDF1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28E9C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52336730"/>
            <w:placeholder>
              <w:docPart w:val="FDF359BB71904E5489CC112C2290A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9C7DD6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C38055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9F6E6E5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004E577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4064556"/>
            <w:placeholder>
              <w:docPart w:val="497F204A2DB241FFAF3C516707DB49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E3CCE4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ED8B5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30E0FF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34780B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E831A3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5398240"/>
            <w:placeholder>
              <w:docPart w:val="07EE8495C2B04AFDABE12E9A431CA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E1CEF" w14:textId="77777777" w:rsidR="00185AD2" w:rsidRPr="00E831A3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831A3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CE6F3C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ABC6276" w14:textId="77777777" w:rsidR="00185AD2" w:rsidRPr="00E831A3" w:rsidRDefault="00185AD2" w:rsidP="00E92138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1A3092" w14:textId="77777777" w:rsidR="00185AD2" w:rsidRPr="00E831A3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831A3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C61380" w14:textId="77777777" w:rsidR="00185AD2" w:rsidRPr="00E831A3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831A3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32246A5" w14:textId="77777777" w:rsidR="00185AD2" w:rsidRDefault="00185AD2" w:rsidP="00185AD2"/>
    <w:p w14:paraId="64FD1ABB" w14:textId="77777777" w:rsidR="00185AD2" w:rsidRDefault="00185AD2" w:rsidP="00185AD2"/>
    <w:p w14:paraId="5CF75C43" w14:textId="77777777" w:rsidR="00185AD2" w:rsidRDefault="00185AD2" w:rsidP="00185AD2"/>
    <w:p w14:paraId="189B5880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A9ED80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AD260D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3DA8301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0E0A837" w14:textId="240C06F9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C743CA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4D37F91B" w14:textId="77777777" w:rsidTr="00E831A3">
        <w:tc>
          <w:tcPr>
            <w:tcW w:w="1838" w:type="dxa"/>
            <w:gridSpan w:val="2"/>
          </w:tcPr>
          <w:p w14:paraId="45A1FA3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72088D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A25E8F" w14:textId="77777777" w:rsidTr="00E831A3">
        <w:tc>
          <w:tcPr>
            <w:tcW w:w="1838" w:type="dxa"/>
            <w:gridSpan w:val="2"/>
          </w:tcPr>
          <w:p w14:paraId="775C712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06CBD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1B0D105" w14:textId="77777777" w:rsidTr="00E831A3">
        <w:tc>
          <w:tcPr>
            <w:tcW w:w="1838" w:type="dxa"/>
            <w:gridSpan w:val="2"/>
          </w:tcPr>
          <w:p w14:paraId="2E126D6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13FC50B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C58A27C" w14:textId="77777777" w:rsidTr="00E831A3">
        <w:tc>
          <w:tcPr>
            <w:tcW w:w="1838" w:type="dxa"/>
            <w:gridSpan w:val="2"/>
          </w:tcPr>
          <w:p w14:paraId="074F9F8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14A801C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ADC37A" w14:textId="77777777" w:rsidTr="00E831A3">
        <w:tc>
          <w:tcPr>
            <w:tcW w:w="1838" w:type="dxa"/>
            <w:gridSpan w:val="2"/>
          </w:tcPr>
          <w:p w14:paraId="3F5E203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906245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618E38F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430E1E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125853A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6"/>
            </w:r>
          </w:p>
        </w:tc>
      </w:tr>
      <w:tr w:rsidR="00185AD2" w:rsidRPr="00D077BD" w14:paraId="7CB5B6F6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82C02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6A6BC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349824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38FD5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5CDE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3897433"/>
            <w:placeholder>
              <w:docPart w:val="1FC2A1884A114D1DB422826994146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D7A9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CBD4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BB1EFF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4F30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733431"/>
            <w:placeholder>
              <w:docPart w:val="A3A48DC941DD4462979C7EB84096ED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FC801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732E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AB636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10CC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2161920"/>
            <w:placeholder>
              <w:docPart w:val="C0DF48F5FB8C42F683B5F840A4EA4E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709E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4EA968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C6024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51E7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3213708"/>
            <w:placeholder>
              <w:docPart w:val="C08A929822F546C6A50E67E26AF270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1DDE6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29F1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9C67F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4E5D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335768"/>
            <w:placeholder>
              <w:docPart w:val="1E6020C4944742298C4606FF3BB275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6BBC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CF2598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21644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465E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4074314"/>
            <w:placeholder>
              <w:docPart w:val="B4D2F763816B4E03BB5143B20460B1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A1D8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0AA0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6286E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DE68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1782510"/>
            <w:placeholder>
              <w:docPart w:val="C96784183EF049FF8C3350AD4D7444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680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8822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EDD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27323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8054805"/>
            <w:placeholder>
              <w:docPart w:val="C428399804954836A7953CD6F47230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1F4A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4C19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69DB28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D59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7680818"/>
            <w:placeholder>
              <w:docPart w:val="D0EAF94CFA0440E392F1F07FA3261F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47D1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D42D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F8A9959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9AA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967413"/>
            <w:placeholder>
              <w:docPart w:val="D0FE08FDEBE5455791814710B44E47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7BC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4D7C4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E09D1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F6A4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5775895"/>
            <w:placeholder>
              <w:docPart w:val="30557EA897B64A8CBD8E021465C2DE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2361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5878E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A618A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0D4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63439230"/>
            <w:placeholder>
              <w:docPart w:val="E688B42B92804744B0BCB123D3207E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5BD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3E4D3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7FDD5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5C44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8390326"/>
            <w:placeholder>
              <w:docPart w:val="9972B60E51E243E8BCC9941FDA17BC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B7FF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2A8D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C9D096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7E90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0387933"/>
            <w:placeholder>
              <w:docPart w:val="6CAC436B2F114465BF2A8F6385DAF7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74C8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5391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788589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4BA8E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129763"/>
            <w:placeholder>
              <w:docPart w:val="F3068E8D32824CF6A26CE790177718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097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6206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EF20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1C50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8778248"/>
            <w:placeholder>
              <w:docPart w:val="FAD254CC5B6C4E8E9374718E06FD5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C158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15359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900DC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F6D3C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5952687"/>
            <w:placeholder>
              <w:docPart w:val="B5CCE9A139F84FF6AEE1002889875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C8E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EE535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90D89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D19F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7592696"/>
            <w:placeholder>
              <w:docPart w:val="F9420D44495841FA8AC2B114BC62D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E777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705F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52A82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009BE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1229509"/>
            <w:placeholder>
              <w:docPart w:val="8740AF8A8E02475892F535BCA67AA2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EF67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4E3C9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021B0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D37E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9477476"/>
            <w:placeholder>
              <w:docPart w:val="120ED708BEC74AA8B58C5209E78E5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AFE0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A4885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76EC42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B5268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9463236"/>
            <w:placeholder>
              <w:docPart w:val="4DEB2EE365ED4FB9BB88568FC165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7D36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EDEA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40F35B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C8B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3247280"/>
            <w:placeholder>
              <w:docPart w:val="F8E78E1717C248CDB453C0589D1331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D3FF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B7A8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37CBC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90BA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705071"/>
            <w:placeholder>
              <w:docPart w:val="EB6648622A284C50A970F56D829933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5659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A7478D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2B7213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8205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5442285"/>
            <w:placeholder>
              <w:docPart w:val="12BACC03D5C24ACC892492A9414190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0E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0E57D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4CE30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AED8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5301498"/>
            <w:placeholder>
              <w:docPart w:val="C31A91A52A784316883679D584ABCB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A2D6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ED241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A4C7A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07E8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14185"/>
            <w:placeholder>
              <w:docPart w:val="962791220F0C453EBE1709402E028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6F0A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D731E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8D864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627E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5940614"/>
            <w:placeholder>
              <w:docPart w:val="47EFCB8B3AB14A1CAA4FDFC0418341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1624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867C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76807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2BB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508393"/>
            <w:placeholder>
              <w:docPart w:val="944A41802D194C13AE083CB108D1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292B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4820DB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71DD6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467C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6725891"/>
            <w:placeholder>
              <w:docPart w:val="81905122A72F4AFF9209ECF84EDBB1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1C8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A054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C552D4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5CF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7471977"/>
            <w:placeholder>
              <w:docPart w:val="8C2F5BC0D4594F518E84F0BAE00171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DA1D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0CF391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D673E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9A1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7572340"/>
            <w:placeholder>
              <w:docPart w:val="FF7ED0FB261647B1AA05ACE4FF6175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5FF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14C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CDF0A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956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1622473"/>
            <w:placeholder>
              <w:docPart w:val="EBACABB83483408CAF270E7C90B7E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F9FD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63D2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6479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EA81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2687384"/>
            <w:placeholder>
              <w:docPart w:val="CC6CF90292AF484CB5F8B217462D03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6F3C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9B952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9BD20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4D432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7106262"/>
            <w:placeholder>
              <w:docPart w:val="178EC0F1C717478695F70C0783F6D7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8E7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668D6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8CEEF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B7A5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4984535"/>
            <w:placeholder>
              <w:docPart w:val="4ED07059D6C04221B8F7ABBF643560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4CC6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5BFA2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F0635E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4E52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1559464"/>
            <w:placeholder>
              <w:docPart w:val="9488EB6013EB498E9EC02D6F1F69E5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BF0C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592A6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A99966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2B78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335875"/>
            <w:placeholder>
              <w:docPart w:val="21961BFA73CD4A76BC99BED23BA2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C668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66B3B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FDAB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ACB6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2487140"/>
            <w:placeholder>
              <w:docPart w:val="13F8077B66A8446CAB87DB3B3BD15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D842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FEAA57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E8A955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B4EE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2209680"/>
            <w:placeholder>
              <w:docPart w:val="8CF0A2F44A7C4942AA26DBEAFD992B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328A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76DC23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12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699E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98551"/>
            <w:placeholder>
              <w:docPart w:val="97DFA77F460A434F8E661A5BF6F6DD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EC61B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C2CD7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BF65F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1B748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6163030"/>
            <w:placeholder>
              <w:docPart w:val="91B771B40D6C4DE99DB34074B77153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52F2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1689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F5234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B28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848703"/>
            <w:placeholder>
              <w:docPart w:val="A7BC2A6D9D9D4CA1B444975FCE232E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FDB5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46AFF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CAAFF9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1D1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3284974"/>
            <w:placeholder>
              <w:docPart w:val="546CBD9F01C94169B7AF715A0A9E7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D3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9015E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7D9DAF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B22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732682"/>
            <w:placeholder>
              <w:docPart w:val="02FE1243F9E84D4F9F026BCA49EFD9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2B16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76A64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8E93D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83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366104"/>
            <w:placeholder>
              <w:docPart w:val="59800F950D224C579487D87E473AE2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7981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363943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8D5490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95F98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510136"/>
            <w:placeholder>
              <w:docPart w:val="D46F8B62252B415293C9E3D0F1909F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7B11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FCC5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39C9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FB38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750565"/>
            <w:placeholder>
              <w:docPart w:val="DC2A4D4CA6B14BE0A692734E90D3C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AA15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5B38C3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36ABD8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6B6F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4036580"/>
            <w:placeholder>
              <w:docPart w:val="48B03AE4BA864B7491F3EBA8ACFBD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907A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44219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17F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6A20F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8778218"/>
            <w:placeholder>
              <w:docPart w:val="7480B0162DB64C9E897439FD177BE9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F86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1C0E5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6E528B6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57BA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5939960"/>
            <w:placeholder>
              <w:docPart w:val="3A7B07F5576E43F7B0345EA541AB2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9653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1325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EFD44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26F5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6574866"/>
            <w:placeholder>
              <w:docPart w:val="378123B36F9F40FEA6912CE2B6A709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A4A9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2095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85BAAA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356CF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9226810"/>
            <w:placeholder>
              <w:docPart w:val="4568A11DC5074A1EBE8311555D379E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68B6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DF40D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02742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2FD09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7691870"/>
            <w:placeholder>
              <w:docPart w:val="944B18660FA34813974A79851D8579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12B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5F92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C69FB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6E916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6529617"/>
            <w:placeholder>
              <w:docPart w:val="87A44BBCC7744CCA9F4CF91974ACE8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0783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4E79C3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95286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CC7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7673506"/>
            <w:placeholder>
              <w:docPart w:val="80DAF375E5AD459686872516414C7D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F9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17E138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FFC9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69D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226409"/>
            <w:placeholder>
              <w:docPart w:val="E1A5B4B1BAB04478BBC500116A2F4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B07B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7FD0F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CC0B0FB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752863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0756132"/>
            <w:placeholder>
              <w:docPart w:val="661FD462186C4BAFA961361D955A3C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F2ED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5691B6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80AD1C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DDE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1388568"/>
            <w:placeholder>
              <w:docPart w:val="386599853437408A9BA3AD78373AD0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BC21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836072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4CE9CD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B23D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37388"/>
            <w:placeholder>
              <w:docPart w:val="FB1DB2F9B31E45079CA8C3D657ACF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FADE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FC8BC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BE11CE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5BDD8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4466"/>
            <w:placeholder>
              <w:docPart w:val="5B21FB320DDF492A8850951723867F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18A6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F302A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F42B47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C2D26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727986"/>
            <w:placeholder>
              <w:docPart w:val="1F0E9FADC578453BB4F02B29392E6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1D5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AF3C7A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CF2483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B8B4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0881789"/>
            <w:placeholder>
              <w:docPart w:val="EEB04B66DC8E418C96E50B4AE9F988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FDA0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F71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404DE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EFA76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8831915"/>
            <w:placeholder>
              <w:docPart w:val="1C9F34B0D6724484B097D9A37465A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5F0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2E207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E4F410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D73B5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3462774"/>
            <w:placeholder>
              <w:docPart w:val="BB50FCE0994D4DA4A2A6094CF49EF0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0F3E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2ED4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4341991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DC5A5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664660"/>
            <w:placeholder>
              <w:docPart w:val="130CC2F82A5D435EA05CFFFE253A6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7824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0770E9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A9513F" w14:textId="77777777" w:rsidR="00185AD2" w:rsidRPr="003C5955" w:rsidRDefault="00185AD2" w:rsidP="00E92138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9E96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6686140"/>
            <w:placeholder>
              <w:docPart w:val="FDEC09E528084BAEB5443C32623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FC05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76B800" w14:textId="7BFB6045" w:rsidR="00185AD2" w:rsidRDefault="00185AD2" w:rsidP="00185AD2"/>
    <w:p w14:paraId="75A93BD6" w14:textId="01C11E76" w:rsidR="003C5955" w:rsidRDefault="003C5955" w:rsidP="00185AD2">
      <w:r>
        <w:br w:type="page"/>
      </w:r>
    </w:p>
    <w:p w14:paraId="68BA3443" w14:textId="77777777" w:rsidR="003C5955" w:rsidRDefault="003C5955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342A14AD" w14:textId="77777777" w:rsidTr="00E831A3">
        <w:tc>
          <w:tcPr>
            <w:tcW w:w="1838" w:type="dxa"/>
            <w:gridSpan w:val="2"/>
          </w:tcPr>
          <w:p w14:paraId="2F7DC45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06E256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5200AEF" w14:textId="77777777" w:rsidTr="00E831A3">
        <w:tc>
          <w:tcPr>
            <w:tcW w:w="1838" w:type="dxa"/>
            <w:gridSpan w:val="2"/>
          </w:tcPr>
          <w:p w14:paraId="4D680EE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2C0FCC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85BCB4" w14:textId="77777777" w:rsidTr="00E831A3">
        <w:tc>
          <w:tcPr>
            <w:tcW w:w="1838" w:type="dxa"/>
            <w:gridSpan w:val="2"/>
          </w:tcPr>
          <w:p w14:paraId="69507C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C0F50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0041CA" w14:textId="77777777" w:rsidTr="00E831A3">
        <w:tc>
          <w:tcPr>
            <w:tcW w:w="1838" w:type="dxa"/>
            <w:gridSpan w:val="2"/>
          </w:tcPr>
          <w:p w14:paraId="7DA51C1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233318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67C388E" w14:textId="77777777" w:rsidTr="00E831A3">
        <w:tc>
          <w:tcPr>
            <w:tcW w:w="1838" w:type="dxa"/>
            <w:gridSpan w:val="2"/>
          </w:tcPr>
          <w:p w14:paraId="41E8C73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A30355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6827D0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927E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5D0C937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footnoteReference w:id="7"/>
            </w:r>
          </w:p>
        </w:tc>
      </w:tr>
      <w:tr w:rsidR="00185AD2" w:rsidRPr="00AD44A8" w14:paraId="1462308E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7031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B9D80C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172647A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D7E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31C74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5908354"/>
            <w:placeholder>
              <w:docPart w:val="F892D43AFFB34613BE11E38577DC13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BF80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5F85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96E2B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83C6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954095"/>
            <w:placeholder>
              <w:docPart w:val="487BF1BC56FB49479BDEFAC0599C48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62A4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539D2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199FC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B88C7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469495"/>
            <w:placeholder>
              <w:docPart w:val="9377BA61295E498C99DA0F7DB5382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4ACA2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4105E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5C72C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3AC49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1319016"/>
            <w:placeholder>
              <w:docPart w:val="27CBBA0153E748D0A278DC8DBCAC36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AE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CD12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0CD52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5A5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2861775"/>
            <w:placeholder>
              <w:docPart w:val="36798DE804334239A4BF947A6E4295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AA71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0B2144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146A8D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C73F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846155"/>
            <w:placeholder>
              <w:docPart w:val="60E2C977C957411BA5F1DD611F0CB6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5A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ADA3B5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AC07E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008C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27001"/>
            <w:placeholder>
              <w:docPart w:val="F25E9F745FCA4FE993909153251B9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ECA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102F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22457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ACF415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4261871"/>
            <w:placeholder>
              <w:docPart w:val="FBFF988BF37A439D876A12A4D32C9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0B7E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7424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80A451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08BE6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1215405"/>
            <w:placeholder>
              <w:docPart w:val="9E2239BDB8A6447E9B1EA41B732D98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7E0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F3A4B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B53F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B61D3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8254312"/>
            <w:placeholder>
              <w:docPart w:val="F17762E1B63048AF929749E199CD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0305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FFE7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0338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A14A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7023281"/>
            <w:placeholder>
              <w:docPart w:val="49C4CED3EE9B4EEA915497DB159B28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B94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2FA61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C2B73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FB5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2046877"/>
            <w:placeholder>
              <w:docPart w:val="7267B4D0801E456098B3ECFCF1EF4B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9BC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4A81F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30405D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C61E8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3890836"/>
            <w:placeholder>
              <w:docPart w:val="A1CD0D2A41474C0C9B71C57E95340D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DED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EEC2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683CC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EFFD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1378808"/>
            <w:placeholder>
              <w:docPart w:val="3DDB55122E62481688FBDA2E919E3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A55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D966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846992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6EC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7763433"/>
            <w:placeholder>
              <w:docPart w:val="7A0589DBBAD141D7A9E30A83F46EBD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44A77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9EEE55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3B80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CBCE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7339446"/>
            <w:placeholder>
              <w:docPart w:val="D1109400A8DF4F17AEB60E1573031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CFBF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7E8DC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E18F1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3BB7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1495068"/>
            <w:placeholder>
              <w:docPart w:val="8B3766FA781147A09B4D4A341A9CC8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F6E3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F2CC0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110CD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2570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04695731"/>
            <w:placeholder>
              <w:docPart w:val="0D07F11BCD2A4B438DE1EF11063C17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55643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9AE8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48A02E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9E5A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0618136"/>
            <w:placeholder>
              <w:docPart w:val="3DE0F152ED0D4361BD610E469EB07E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FDAB2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BFC26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E4DC2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DD90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3259761"/>
            <w:placeholder>
              <w:docPart w:val="06F2CAF90A1C4566AB5865007CC7C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EBB6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AEFA9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91171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2EF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4823457"/>
            <w:placeholder>
              <w:docPart w:val="3CBF5FD0D1DB401097241FAB57AC27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A0C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04E9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56FFA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999A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9307827"/>
            <w:placeholder>
              <w:docPart w:val="21E62EAC0F314EA6A231D678042B8E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B9D6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D09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84556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CCC9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5787205"/>
            <w:placeholder>
              <w:docPart w:val="6C2A78D79756471D910613C8A0EA87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91E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0E515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73D8F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9584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4765596"/>
            <w:placeholder>
              <w:docPart w:val="A9405C618DFC4FC0A3AF0103060910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5D4AE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DFC9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5321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D404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6573987"/>
            <w:placeholder>
              <w:docPart w:val="7BBCD4655D034E479DA289EA57F09F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11A4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B7834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D3633B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36AE8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0685924"/>
            <w:placeholder>
              <w:docPart w:val="E0681A2F7ACB4262B4969C69F8392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5E65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0DECCB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D92173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90C9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1,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6402946"/>
            <w:placeholder>
              <w:docPart w:val="DCE5FFF79D0D4606A763FB4D1926B3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8E58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A1C4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E60E95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6E48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1219636"/>
            <w:placeholder>
              <w:docPart w:val="20AD518DD0A24837A6B77868C83B98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EBA83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279AE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002707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8A09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057120"/>
            <w:placeholder>
              <w:docPart w:val="DB9A0C4BEC174398A34FED78A4A316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162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E3DAA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6F9CA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D9F7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068753"/>
            <w:placeholder>
              <w:docPart w:val="131862446F6140C687C6A744ACEE6D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F610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3D032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486F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E176C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073597"/>
            <w:placeholder>
              <w:docPart w:val="F81B99601BA543E5BD0331F985850B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9723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A478C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AF3BA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A901D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7779900"/>
            <w:placeholder>
              <w:docPart w:val="1FF97BBE0E6A4CBAA7D0D35D9009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C96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1285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4B9B21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2F23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380070"/>
            <w:placeholder>
              <w:docPart w:val="974DE677C18C4CDA874FD30F22A20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AAF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E6BF1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87F2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6669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2125769"/>
            <w:placeholder>
              <w:docPart w:val="7A79FD2C66AA44E99095F7EC2742CD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0E62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5FBBAE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3CC9D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E180E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3a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118024"/>
            <w:placeholder>
              <w:docPart w:val="CE1A0DBE69B144FB8A878CB6B1B8EE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F8E1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FA154E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3E480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5DDD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6381923"/>
            <w:placeholder>
              <w:docPart w:val="D6A9AB93FDF64675B653E5F2642E8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0E2B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B387B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B426FCA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EC784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011988"/>
            <w:placeholder>
              <w:docPart w:val="559E9E0B90F54AED879BA83E83620F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3BC6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044FD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EB60C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ED4A7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243556"/>
            <w:placeholder>
              <w:docPart w:val="3851F7D7A04F4DE6883C32103D4146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4DFD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54DF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784B4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6ED41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846073"/>
            <w:placeholder>
              <w:docPart w:val="EF62A0FE2D5F4C08841A585592C02B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FE7E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A54266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1DE2E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959C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112589"/>
            <w:placeholder>
              <w:docPart w:val="F78A74878DE843EAB7DB9B204F09B7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9B8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33EA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9514C2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EE24F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9492338"/>
            <w:placeholder>
              <w:docPart w:val="4F10328DCEEF4DD1B9CF2254CD757F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072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67383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1E00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ED21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45243"/>
            <w:placeholder>
              <w:docPart w:val="B2E3C215AB04487EA40EFD69C2254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271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3ED8B5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9E4EC3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4646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3177493"/>
            <w:placeholder>
              <w:docPart w:val="A1A548A7D9744E8893D0EDFFF10B08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0305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3754B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B087F8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11F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4672804"/>
            <w:placeholder>
              <w:docPart w:val="FA5E9C8437944D2CAD8CD4CB18E975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0E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BE9A32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D8A2C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EA43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475456"/>
            <w:placeholder>
              <w:docPart w:val="8B1B53C0E4754B8ABD0FC86539ED31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2E51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3327E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256AD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143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378437"/>
            <w:placeholder>
              <w:docPart w:val="2C03BA994E864988B05F9A3C66D385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FEC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62C73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8EB3B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9060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111483"/>
            <w:placeholder>
              <w:docPart w:val="1FCB3FA499D54E27B9D64310A5C24C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E30C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DFA77D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E815E7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4122B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3257857"/>
            <w:placeholder>
              <w:docPart w:val="46BE7DE7BE2540B584D0BE2EEC464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D0F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C93A9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D3FEF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E858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6820317"/>
            <w:placeholder>
              <w:docPart w:val="860E1257D8964D1E91732B1A247BA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8D08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5AFE4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7D0B72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D0ED7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0448472"/>
            <w:placeholder>
              <w:docPart w:val="5A6BC8069D2142D1AE678DAA7E9CE9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6BCB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5A52D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AE52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495FB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6737755"/>
            <w:placeholder>
              <w:docPart w:val="1DC491394DC94F39B6C50DB4BCF1DE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EA0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2C6469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CC5EDC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3EE8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181831"/>
            <w:placeholder>
              <w:docPart w:val="146572FEA97B4286BC68BEB4572FA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6917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B32216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B8E001D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A757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8383020"/>
            <w:placeholder>
              <w:docPart w:val="3C0B94545BB944C9976DBB82DBC3DB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EBE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43406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39607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D357C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5346137"/>
            <w:placeholder>
              <w:docPart w:val="8A1248AA581F491E976348026058DB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A30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F77029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AED6017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F8C23A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165006"/>
            <w:placeholder>
              <w:docPart w:val="11DDDA7573974D3BB9CE9641BF8C8D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409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74B7C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3AB718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2F79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6853197"/>
            <w:placeholder>
              <w:docPart w:val="3458B99963B24E7AAB77F8FBAD0EE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4E35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2D5CE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BF196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2FF7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7426623"/>
            <w:placeholder>
              <w:docPart w:val="0A0D36C0B42A4F9EA9F28D77797595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3CE5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CBD06E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851D093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5BB934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9434726"/>
            <w:placeholder>
              <w:docPart w:val="826746160515424E82116A07F12944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0D2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63D6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ABF1DD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E9A5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90970529"/>
            <w:placeholder>
              <w:docPart w:val="AFD21762C4C7489B98EF03153A0245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8BFA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E54FE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0F449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C6D4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95315725"/>
            <w:placeholder>
              <w:docPart w:val="4CBB1C1C6CCA4A048D419FBA81F6A2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7D80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A940E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6380B3E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F1422B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488186"/>
            <w:placeholder>
              <w:docPart w:val="577A5C5B1845485387FDE67C9BEE80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83999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762B4D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12AC29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07806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914045"/>
            <w:placeholder>
              <w:docPart w:val="E2F115C2780F4EEA94E600626E1A96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9983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DF5B21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0C002EF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13D3D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6096910"/>
            <w:placeholder>
              <w:docPart w:val="414ABC23B55E495D826E2E9730A44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5DE3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21AB4B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BD97DC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577B0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809314"/>
            <w:placeholder>
              <w:docPart w:val="45F52F2B57F148609199ED7672BBC8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C0FF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675F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B53DF5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8168E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6224407"/>
            <w:placeholder>
              <w:docPart w:val="D38324038D45446A8CDE7960C1B532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5B0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2EC542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6C0A66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7BCA0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2884781"/>
            <w:placeholder>
              <w:docPart w:val="30A138BEBAA1429AA9AE3036D2E1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6800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37A80D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F64990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14FAB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4412379"/>
            <w:placeholder>
              <w:docPart w:val="FEF665F5F8AF42E292DFAFA2E08CA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6CDD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6A017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DADB649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C36E3D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069644"/>
            <w:placeholder>
              <w:docPart w:val="7153D0C3163F4BED9B7EEA542B6F0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06A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2B1EB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6BE98F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FF5F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2730031"/>
            <w:placeholder>
              <w:docPart w:val="BC4D472254D444F1AB2C0FFCCBC8E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FD94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908DBC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F459F62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002A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98808"/>
            <w:placeholder>
              <w:docPart w:val="E7C7B515E8AF4DA78816BA7E13EFE9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73D6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73189C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E50691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43999E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79866"/>
            <w:placeholder>
              <w:docPart w:val="E04ED4AD8D974925B5F34DCFBCDB97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D219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C27736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7F5A48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B73E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1695674"/>
            <w:placeholder>
              <w:docPart w:val="37DF1DBFE6464BCDBC1BC7CEBCE41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E451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A0F91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83C1EB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9B2F3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2718359"/>
            <w:placeholder>
              <w:docPart w:val="50EBE4563145454B81651FF371A7BB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21C57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20428F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819EB0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8B16E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0933684"/>
            <w:placeholder>
              <w:docPart w:val="A05A0A1383A54188A77C77A95F92F9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EADBE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1F2D34" w14:textId="77777777" w:rsidTr="003C5955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14:paraId="64A3FD44" w14:textId="77777777" w:rsidR="00185AD2" w:rsidRPr="003C5955" w:rsidRDefault="00185AD2" w:rsidP="00E92138">
            <w:pPr>
              <w:pStyle w:val="Odsekzoznamu"/>
              <w:numPr>
                <w:ilvl w:val="0"/>
                <w:numId w:val="16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3817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1076245"/>
            <w:placeholder>
              <w:docPart w:val="F4059FBFD6E54D2EB54E3CC601AC8B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CF34E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015FE42" w14:textId="77777777" w:rsidR="00185AD2" w:rsidRDefault="00185AD2" w:rsidP="00185AD2"/>
    <w:p w14:paraId="36C7DFB3" w14:textId="77777777" w:rsidR="00185AD2" w:rsidRDefault="00185AD2" w:rsidP="00185AD2"/>
    <w:p w14:paraId="2CDDB8EF" w14:textId="77777777" w:rsidR="00185AD2" w:rsidRDefault="00185AD2" w:rsidP="00185AD2"/>
    <w:p w14:paraId="510C79AC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6A494F2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30378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4FD9009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2F86D35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1F82679E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68CDD84F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BF04C9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CB6A99A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569538A2" w14:textId="77777777" w:rsidR="00185AD2" w:rsidRDefault="00185AD2" w:rsidP="00185AD2"/>
    <w:p w14:paraId="35AA87D4" w14:textId="77777777" w:rsidR="00185AD2" w:rsidRDefault="00185AD2" w:rsidP="00185AD2"/>
    <w:p w14:paraId="56CE780B" w14:textId="0EFFC273" w:rsidR="00185AD2" w:rsidRDefault="00185AD2" w:rsidP="00185AD2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2538A71B" w14:textId="77777777" w:rsidTr="00E831A3">
        <w:tc>
          <w:tcPr>
            <w:tcW w:w="1838" w:type="dxa"/>
            <w:gridSpan w:val="2"/>
          </w:tcPr>
          <w:p w14:paraId="49E020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4F8F4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83C22C" w14:textId="77777777" w:rsidTr="00E831A3">
        <w:tc>
          <w:tcPr>
            <w:tcW w:w="1838" w:type="dxa"/>
            <w:gridSpan w:val="2"/>
          </w:tcPr>
          <w:p w14:paraId="096F8A8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17214C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F71819" w14:textId="77777777" w:rsidTr="00E831A3">
        <w:tc>
          <w:tcPr>
            <w:tcW w:w="1838" w:type="dxa"/>
            <w:gridSpan w:val="2"/>
          </w:tcPr>
          <w:p w14:paraId="20BD0E3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FD734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76E024" w14:textId="77777777" w:rsidTr="00E831A3">
        <w:tc>
          <w:tcPr>
            <w:tcW w:w="1838" w:type="dxa"/>
            <w:gridSpan w:val="2"/>
          </w:tcPr>
          <w:p w14:paraId="1B644F9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24D8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825E511" w14:textId="77777777" w:rsidTr="00E831A3">
        <w:tc>
          <w:tcPr>
            <w:tcW w:w="1838" w:type="dxa"/>
            <w:gridSpan w:val="2"/>
          </w:tcPr>
          <w:p w14:paraId="45818CA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15FD0E9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1452E36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0D17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0FAA538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7ECDF78B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AEA57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1B2BEA7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6C7AEA8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9E916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3DB4D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0296903"/>
            <w:placeholder>
              <w:docPart w:val="97327CD319E9401180D833551D4233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50CA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5C3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849EB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CA2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939504"/>
            <w:placeholder>
              <w:docPart w:val="F190905D9A484C02BD8131C4D649F9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B94A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81B37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BAEAF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D3C5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9760959"/>
            <w:placeholder>
              <w:docPart w:val="64BF2D04200A4A41A6AFFDDB7E8296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485C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55DD57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727260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E9B1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119788"/>
            <w:placeholder>
              <w:docPart w:val="31DC73D6B2014EA5AC2BB0867ADBD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4E63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9CC841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D3352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AB34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076659"/>
            <w:placeholder>
              <w:docPart w:val="E1B9464A1D704E958F8C737B51F7A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303F4A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EEA4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5F4BB7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8C81B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7693657"/>
            <w:placeholder>
              <w:docPart w:val="216D6DF023AB429FB361891CA7C8AE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C44C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2C4B8C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95E7F4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44DC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4342401"/>
            <w:placeholder>
              <w:docPart w:val="010F119D48EF4822ACA341C74E3A1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BF4B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C5431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FF07B1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AFC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5980551"/>
            <w:placeholder>
              <w:docPart w:val="E0C27DE959D149638519448286BDDA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835E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F2552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1AB3C5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35D8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002077"/>
            <w:placeholder>
              <w:docPart w:val="FFC2C0D6C5724735BA7102DA8C0D5E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BBAD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8DB62D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BA92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A1EB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64548"/>
            <w:placeholder>
              <w:docPart w:val="3E16B82486F04E5283C1FEA0534097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3C3C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ACC1F6D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6CBED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DE2BA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2977120"/>
            <w:placeholder>
              <w:docPart w:val="FCE2A9BA82D247B6BB6EC9D6C2AF7D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09D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F0C4C1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3DE79E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8F877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2025576"/>
            <w:placeholder>
              <w:docPart w:val="467040BF69C244AE9C8CBF9A0D8ADE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0A73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E616C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5CEED0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6849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0043363"/>
            <w:placeholder>
              <w:docPart w:val="9FAF416F198344658EC645924E4BA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524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0C681A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E0550E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CFE4C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092504"/>
            <w:placeholder>
              <w:docPart w:val="425A230C91934E6883F067A6BA6DF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BBFC3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F47EA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A6795D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EC4B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1281771"/>
            <w:placeholder>
              <w:docPart w:val="6030BB6AF58D493699EE09C995CA88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0E5C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E35EA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9AB89E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4D58C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0502956"/>
            <w:placeholder>
              <w:docPart w:val="5616AD09E0584ADE991C9E6807B1CB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F7440B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9BA2D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2B42E0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5567C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0091607"/>
            <w:placeholder>
              <w:docPart w:val="AF4F1E00EB8741149F4D2DFB19A9B7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0003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50834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C36C8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716A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6400987"/>
            <w:placeholder>
              <w:docPart w:val="CEADDCD0046B4947B3E41397D3409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9D44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D0564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FC8F27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B0A977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270572"/>
            <w:placeholder>
              <w:docPart w:val="72E159314FE64276A5E1710B473F1B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62BB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0E33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18BB4B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79FD9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0000024"/>
            <w:placeholder>
              <w:docPart w:val="5F4ACFE2846E4641AC002F37DD193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6D65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62EE3C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B79E6C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978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1939952"/>
            <w:placeholder>
              <w:docPart w:val="411B711B51C6488985A6699EEF6B1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4E556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2DEB65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FE4115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7A399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069440"/>
            <w:placeholder>
              <w:docPart w:val="C8F7EBCB992042FEA910E0E6058863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FFD0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47D0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5069D2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C7775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9604869"/>
            <w:placeholder>
              <w:docPart w:val="EEB48344EE3E463DA09934E8FDAE2C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3A79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C33C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1587F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D0E49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5887513"/>
            <w:placeholder>
              <w:docPart w:val="6D1638F1AE3A4C7BAD113F696BB5EF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21D3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C32035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0E8E62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1D396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57377"/>
            <w:placeholder>
              <w:docPart w:val="31C9BBE0363D4250824FBD5567EE31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4A4EF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B8E6DD6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6B774F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70FB8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35958296"/>
            <w:placeholder>
              <w:docPart w:val="1D53FB5F704C4CF3A53C289707C103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1EF44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854968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218720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EDA45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474868"/>
            <w:placeholder>
              <w:docPart w:val="AE1966AC90BD486AB3551844B509C9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A44E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C786DB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01EBE02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6C49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2715385"/>
            <w:placeholder>
              <w:docPart w:val="CF90316898E04B18820F4F4B5C5122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4656B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30E6DB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316B04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7615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691824"/>
            <w:placeholder>
              <w:docPart w:val="7C89D36C5E0149178C2027E7CD85AC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2E0F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76CB7A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93F6C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6ED5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3018022"/>
            <w:placeholder>
              <w:docPart w:val="0EDB16CD1CD8456BA60084F2E50881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13E6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0263A37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0CEF124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E05B9A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558080"/>
            <w:placeholder>
              <w:docPart w:val="4DBA9295EBCC41539625CC65FE9805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AF67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F67B31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5941D87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3DC4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5053794"/>
            <w:placeholder>
              <w:docPart w:val="A5B81DA56E7E42B182D598D42E6E0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B96D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C1280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BE0CC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0EA8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556151"/>
            <w:placeholder>
              <w:docPart w:val="0FAC0C72BFA64033B1B23C5B065140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565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42CD59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62A8AF6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921CC1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4978743"/>
            <w:placeholder>
              <w:docPart w:val="D1A0EFBF12B44162A973A4CE7FFC0C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9F8E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1F5F37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0C0E2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87BC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5617851"/>
            <w:placeholder>
              <w:docPart w:val="6B76EB9DD8584CA2AD30CAE1BB7C81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533A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1B1AFD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38A041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CB6A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767994"/>
            <w:placeholder>
              <w:docPart w:val="CF956F3CF46B4E629B915E34616CB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F64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9C31DA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78B4CEE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7217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138572"/>
            <w:placeholder>
              <w:docPart w:val="E4D5B0E73F1F45D7ABA8C9A6CB7CC4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F41B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A4F00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568D20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70FA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0048909"/>
            <w:placeholder>
              <w:docPart w:val="07E07EF80CE445B49F74D1468B6C39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493C8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B9E719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99DBBF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8FEA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6702466"/>
            <w:placeholder>
              <w:docPart w:val="13B792F186E44FFE959DA96791F4FA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8FDD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8F833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878F4C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353CD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8112498"/>
            <w:placeholder>
              <w:docPart w:val="5C0051E566934313AEBD254302150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F0A2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CEF7D5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3EA8EE7B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D1AB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2791723"/>
            <w:placeholder>
              <w:docPart w:val="711ABD43A49B452393F0F606C7D720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BE0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56DDF8C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AA8B1A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B4F4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991433"/>
            <w:placeholder>
              <w:docPart w:val="34A1EB91AFC34C798484179A45E1B5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154E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A38CB2F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325C9B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B737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4095391"/>
            <w:placeholder>
              <w:docPart w:val="0792271E51C44B5E976D3112CD8C32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E7B5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C8A11D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FD79321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3436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03770"/>
            <w:placeholder>
              <w:docPart w:val="EA45E8B296244A0F934EDB95B35C0A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215A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B2184B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07DAB408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394B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6591193"/>
            <w:placeholder>
              <w:docPart w:val="CEB03F1BD132460E83B22C42DDAE8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0FA1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533BE2E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A5AA26D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161D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9866695"/>
            <w:placeholder>
              <w:docPart w:val="6520747FE2FF44669F4C23F4222CB0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7FDC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9D21D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6D13D1BC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6210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73343"/>
            <w:placeholder>
              <w:docPart w:val="ADAB880E769742A09F09650EA6132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911C5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4A3840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1CCD658A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EBD17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3740247"/>
            <w:placeholder>
              <w:docPart w:val="59722BA95B484E1E9F8A1DC89F5660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3A93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4FFCD69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35CD5D3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83F3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prípade, ak verejný obstarávateľ priame rokovacie konanie vykonal elektronickými prostriedkami, je v súlade s § 24 ods. 1 ZVO povinný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3104350"/>
            <w:placeholder>
              <w:docPart w:val="EC91B41875CD48428FAA4C3176BB40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129C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6A7A27A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4478106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D1A56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5270580"/>
            <w:placeholder>
              <w:docPart w:val="0F59ECCD074D4FBC9CAC68A117D7B1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7161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D6CF13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2810EF59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CBAF8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804395879"/>
              <w:placeholder>
                <w:docPart w:val="AC7ED8B098CC4973B5FDED8816766E1A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1BE312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71539DB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50AF72C8" w14:textId="77777777" w:rsidTr="003C5955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14:paraId="5ED2D1F5" w14:textId="77777777" w:rsidR="00185AD2" w:rsidRPr="003C5955" w:rsidRDefault="00185AD2" w:rsidP="00E92138">
            <w:pPr>
              <w:pStyle w:val="Odsekzoznamu"/>
              <w:numPr>
                <w:ilvl w:val="0"/>
                <w:numId w:val="17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8CD9D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632D01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5D33766" w14:textId="77777777" w:rsidR="00185AD2" w:rsidRDefault="00185AD2" w:rsidP="00185AD2"/>
    <w:p w14:paraId="43012E9A" w14:textId="77777777" w:rsidR="00185AD2" w:rsidRDefault="00185AD2" w:rsidP="00185AD2">
      <w:pPr>
        <w:pStyle w:val="Bezriadkovania"/>
      </w:pPr>
    </w:p>
    <w:p w14:paraId="1F65AF2D" w14:textId="77777777" w:rsidR="00185AD2" w:rsidRDefault="00185AD2" w:rsidP="00185AD2"/>
    <w:p w14:paraId="1AFE1409" w14:textId="77777777" w:rsidR="00185AD2" w:rsidRDefault="00185AD2" w:rsidP="00185AD2"/>
    <w:p w14:paraId="20536A13" w14:textId="77777777" w:rsidR="00185AD2" w:rsidRDefault="00185AD2" w:rsidP="00185AD2"/>
    <w:p w14:paraId="3B191559" w14:textId="77777777" w:rsidR="00185AD2" w:rsidRDefault="00185AD2" w:rsidP="00185AD2"/>
    <w:p w14:paraId="4C54C4E2" w14:textId="77777777" w:rsidR="00185AD2" w:rsidRDefault="00185AD2" w:rsidP="00185AD2"/>
    <w:p w14:paraId="6B11EBDD" w14:textId="77777777" w:rsidR="00185AD2" w:rsidRDefault="00185AD2" w:rsidP="00185AD2"/>
    <w:p w14:paraId="29926E5B" w14:textId="77777777" w:rsidR="00185AD2" w:rsidRDefault="00185AD2" w:rsidP="00185AD2"/>
    <w:p w14:paraId="71A05047" w14:textId="77777777" w:rsidR="00185AD2" w:rsidRDefault="00185AD2" w:rsidP="00185AD2"/>
    <w:p w14:paraId="2E34AEFA" w14:textId="77777777" w:rsidR="00185AD2" w:rsidRDefault="00185AD2" w:rsidP="00185AD2"/>
    <w:p w14:paraId="362977F9" w14:textId="77777777" w:rsidR="00185AD2" w:rsidRDefault="00185AD2" w:rsidP="00185AD2"/>
    <w:p w14:paraId="6FEC6C69" w14:textId="77777777" w:rsidR="00185AD2" w:rsidRDefault="00185AD2" w:rsidP="00185AD2"/>
    <w:p w14:paraId="5C07F9FE" w14:textId="77777777" w:rsidR="00185AD2" w:rsidRDefault="00185AD2" w:rsidP="00185AD2"/>
    <w:p w14:paraId="390E7D3C" w14:textId="77777777" w:rsidR="00185AD2" w:rsidRDefault="00185AD2" w:rsidP="00185AD2"/>
    <w:p w14:paraId="7BE73937" w14:textId="77777777" w:rsidR="00185AD2" w:rsidRDefault="00185AD2" w:rsidP="00185AD2"/>
    <w:p w14:paraId="708AEBB0" w14:textId="77777777" w:rsidR="00185AD2" w:rsidRDefault="00185AD2" w:rsidP="00185AD2"/>
    <w:p w14:paraId="1C80B0C2" w14:textId="77777777" w:rsidR="00185AD2" w:rsidRDefault="00185AD2" w:rsidP="00185AD2"/>
    <w:p w14:paraId="1009B2A9" w14:textId="77777777" w:rsidR="00185AD2" w:rsidRDefault="00185AD2" w:rsidP="00185AD2"/>
    <w:p w14:paraId="5F17A900" w14:textId="77777777" w:rsidR="00185AD2" w:rsidRDefault="00185AD2" w:rsidP="00185AD2"/>
    <w:p w14:paraId="29BB5A44" w14:textId="77777777" w:rsidR="00185AD2" w:rsidRDefault="00185AD2" w:rsidP="00185AD2"/>
    <w:p w14:paraId="5130ADCE" w14:textId="402CE561" w:rsidR="00185AD2" w:rsidRDefault="00185AD2" w:rsidP="00185AD2"/>
    <w:p w14:paraId="538893C6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339701A8" w14:textId="77777777" w:rsidTr="00E831A3">
        <w:tc>
          <w:tcPr>
            <w:tcW w:w="1838" w:type="dxa"/>
            <w:gridSpan w:val="2"/>
          </w:tcPr>
          <w:p w14:paraId="3999E7E6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60623BA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4BABD677" w14:textId="77777777" w:rsidTr="00E831A3">
        <w:tc>
          <w:tcPr>
            <w:tcW w:w="1838" w:type="dxa"/>
            <w:gridSpan w:val="2"/>
          </w:tcPr>
          <w:p w14:paraId="43276645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598B2F8B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3858B77" w14:textId="77777777" w:rsidTr="00E831A3">
        <w:tc>
          <w:tcPr>
            <w:tcW w:w="1838" w:type="dxa"/>
            <w:gridSpan w:val="2"/>
          </w:tcPr>
          <w:p w14:paraId="1A4F6D72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74267C90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07C548FC" w14:textId="77777777" w:rsidTr="00E831A3">
        <w:tc>
          <w:tcPr>
            <w:tcW w:w="1838" w:type="dxa"/>
            <w:gridSpan w:val="2"/>
          </w:tcPr>
          <w:p w14:paraId="3543FE1E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C788CF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14:paraId="21E48F8C" w14:textId="77777777" w:rsidTr="00E831A3">
        <w:tc>
          <w:tcPr>
            <w:tcW w:w="1838" w:type="dxa"/>
            <w:gridSpan w:val="2"/>
          </w:tcPr>
          <w:p w14:paraId="368DB02F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  <w:r w:rsidRPr="003C5955">
              <w:rPr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ACBD3C" w14:textId="77777777" w:rsidR="00185AD2" w:rsidRPr="003C5955" w:rsidRDefault="00185AD2" w:rsidP="00E831A3">
            <w:pPr>
              <w:spacing w:after="0"/>
              <w:rPr>
                <w:sz w:val="20"/>
                <w:szCs w:val="20"/>
              </w:rPr>
            </w:pPr>
          </w:p>
        </w:tc>
      </w:tr>
      <w:tr w:rsidR="00185AD2" w:rsidRPr="001202CB" w14:paraId="1722F39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5863C54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  <w:p w14:paraId="0694F3D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In-</w:t>
            </w:r>
            <w:proofErr w:type="spellStart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="Arial"/>
                <w:b/>
                <w:bCs/>
                <w:sz w:val="20"/>
                <w:szCs w:val="20"/>
              </w:rPr>
              <w:t xml:space="preserve"> zákazky bez využitia postupov podľa ZVO</w:t>
            </w:r>
          </w:p>
          <w:p w14:paraId="1B5B42EB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:rsidRPr="009C30BF" w14:paraId="6139F3C8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2E871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3C5955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A44ECB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74FBFC0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4A2E8E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3E8A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1010030"/>
            <w:placeholder>
              <w:docPart w:val="E5E477ED4B564082AE146E68C7CE9A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E08FD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B975C38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2019F13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4044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8036169"/>
            <w:placeholder>
              <w:docPart w:val="52DD3236B5E44EC884B49C631D2ACC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388A1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1E1C824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8B9AAC9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5D99D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5798657"/>
            <w:placeholder>
              <w:docPart w:val="E37E3ACA1FCE4C16AD651C17127109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842D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3B2CB6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DC7E305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D1DC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1164574"/>
            <w:placeholder>
              <w:docPart w:val="15F1D8FD5B7F4025ADB9FD53C253B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74BD83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5B6097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317626" w14:textId="77777777" w:rsidR="00185AD2" w:rsidRPr="003C5955" w:rsidRDefault="00185AD2" w:rsidP="00E92138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D8E59D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9192BE7" w14:textId="77777777" w:rsidR="00185AD2" w:rsidRPr="003C5955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26474249"/>
                <w:placeholder>
                  <w:docPart w:val="DF38F2459BE24347BBFF3326B7B7D59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6397190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A86E9F" w14:textId="77777777" w:rsidR="00185AD2" w:rsidRDefault="00185AD2" w:rsidP="00185AD2"/>
    <w:p w14:paraId="76A8A95E" w14:textId="77777777" w:rsidR="00185AD2" w:rsidRDefault="00185AD2" w:rsidP="00185AD2"/>
    <w:p w14:paraId="3F7672A9" w14:textId="77777777" w:rsidR="00185AD2" w:rsidRDefault="00185AD2" w:rsidP="00185AD2"/>
    <w:p w14:paraId="3E198C72" w14:textId="77777777" w:rsidR="00185AD2" w:rsidRDefault="00185AD2" w:rsidP="00185AD2"/>
    <w:p w14:paraId="56C004F3" w14:textId="3DFD1300" w:rsidR="00185AD2" w:rsidRDefault="00185AD2">
      <w:pPr>
        <w:spacing w:after="160" w:line="259" w:lineRule="auto"/>
      </w:pPr>
      <w:r>
        <w:br w:type="page"/>
      </w:r>
    </w:p>
    <w:p w14:paraId="2D76281B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8ED652F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64F7997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21F87491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39CA8EE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3C098C86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5560D741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7F2ECC00" w14:textId="77777777" w:rsidR="00185AD2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</w:p>
    <w:p w14:paraId="415511B6" w14:textId="77777777" w:rsidR="00185AD2" w:rsidRPr="00E15DCF" w:rsidRDefault="00185AD2" w:rsidP="00185AD2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Dokumentácia  k verejnému obstarávaniu v závislosti na postupe VO</w:t>
      </w:r>
    </w:p>
    <w:p w14:paraId="77955ABD" w14:textId="77777777" w:rsidR="00185AD2" w:rsidRPr="00CC4794" w:rsidRDefault="00185AD2" w:rsidP="00185AD2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37C70CE1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A45F64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9058970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4765566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4AB6D70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6363675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7FE82A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00FA8D9F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2717B1B4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53090EE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D8E527C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77FF19A3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10878412" w14:textId="77777777" w:rsidR="00185AD2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</w:p>
    <w:p w14:paraId="39E251C6" w14:textId="77777777" w:rsidR="00185AD2" w:rsidRPr="000F4598" w:rsidRDefault="00185AD2" w:rsidP="00185AD2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4961"/>
        <w:gridCol w:w="2263"/>
      </w:tblGrid>
      <w:tr w:rsidR="00185AD2" w:rsidRPr="003C5955" w14:paraId="446DA760" w14:textId="77777777" w:rsidTr="00E831A3">
        <w:tc>
          <w:tcPr>
            <w:tcW w:w="1838" w:type="dxa"/>
          </w:tcPr>
          <w:p w14:paraId="3A67EB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FBCAE0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4D3A81A5" w14:textId="77777777" w:rsidTr="00E831A3">
        <w:tc>
          <w:tcPr>
            <w:tcW w:w="1838" w:type="dxa"/>
          </w:tcPr>
          <w:p w14:paraId="3DBADD6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4CB7B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33D0CC56" w14:textId="77777777" w:rsidTr="00E831A3">
        <w:tc>
          <w:tcPr>
            <w:tcW w:w="1838" w:type="dxa"/>
          </w:tcPr>
          <w:p w14:paraId="588C7E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0D2032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9A40691" w14:textId="77777777" w:rsidTr="00E831A3">
        <w:tc>
          <w:tcPr>
            <w:tcW w:w="1838" w:type="dxa"/>
          </w:tcPr>
          <w:p w14:paraId="6C3BC3C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BD371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1A9BC080" w14:textId="77777777" w:rsidTr="00E831A3">
        <w:tc>
          <w:tcPr>
            <w:tcW w:w="1838" w:type="dxa"/>
          </w:tcPr>
          <w:p w14:paraId="749CA72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8C5E2D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40590AB" w14:textId="77777777" w:rsidTr="00E831A3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434AE0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rovná, alebo vyššia 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br/>
              <w:t>ako 5 000 EUR (ďalej len „zákazky nad 5000 EUR“)</w:t>
            </w:r>
            <w:r w:rsidRPr="003C5955">
              <w:rPr>
                <w:rStyle w:val="Odkaznapoznmkupodiarou"/>
                <w:rFonts w:eastAsia="Times New Roman" w:cstheme="minorHAnsi"/>
                <w:b/>
                <w:bCs/>
                <w:sz w:val="20"/>
                <w:szCs w:val="20"/>
              </w:rPr>
              <w:footnoteReference w:id="8"/>
            </w:r>
          </w:p>
        </w:tc>
      </w:tr>
      <w:tr w:rsidR="00185AD2" w:rsidRPr="003C5955" w14:paraId="73DF9448" w14:textId="77777777" w:rsidTr="003C5955">
        <w:trPr>
          <w:trHeight w:val="397"/>
        </w:trPr>
        <w:tc>
          <w:tcPr>
            <w:tcW w:w="6799" w:type="dxa"/>
            <w:gridSpan w:val="2"/>
            <w:shd w:val="clear" w:color="auto" w:fill="auto"/>
            <w:vAlign w:val="center"/>
          </w:tcPr>
          <w:p w14:paraId="748BE4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5CC262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704"/>
        <w:gridCol w:w="6095"/>
        <w:gridCol w:w="2263"/>
      </w:tblGrid>
      <w:tr w:rsidR="00185AD2" w:rsidRPr="003C5955" w14:paraId="4AC6EF9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3487541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DC73C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9999876"/>
            <w:placeholder>
              <w:docPart w:val="6E88954152324A5A972EA21A832437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F65ADB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2090A474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CE376EF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4D5696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022204"/>
            <w:placeholder>
              <w:docPart w:val="61B10DD9B24F47408B43D6E9EE644C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DD0DB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01631CF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801BBD2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58F64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934427"/>
            <w:placeholder>
              <w:docPart w:val="CD3F8C0B95A642B0B78D3B0FD54AAB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14E35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403C9F8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25AC95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FEB86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2959073"/>
            <w:placeholder>
              <w:docPart w:val="5F58BD468F92408C9D00B9B9F2E0D0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99569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2A0F556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0680AC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7367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066969"/>
            <w:placeholder>
              <w:docPart w:val="2B2D0AA685EA455F90610DB566F810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04D5A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738EDD4A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53F0CB1E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7AD26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480359"/>
            <w:placeholder>
              <w:docPart w:val="B5C6450E03524ACE9F4158499285D2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8B645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1C632A3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4ACC530C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B9AD43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830078"/>
            <w:placeholder>
              <w:docPart w:val="994028DE49A444A080B56156784943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DCD2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5C810BF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0B9188A9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69346F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434954"/>
            <w:placeholder>
              <w:docPart w:val="A70661E6EFBF45398AA4466958DEAB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B93F2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00B8C55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37373E5D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D603A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3679488"/>
            <w:placeholder>
              <w:docPart w:val="75E557FBE0334C25806E0AFCBF49C3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FB0E3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4312350" w14:textId="77777777" w:rsidTr="003C5955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6613708B" w14:textId="77777777" w:rsidR="00185AD2" w:rsidRPr="003C5955" w:rsidRDefault="00185AD2" w:rsidP="00E831A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D172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19788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249936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2316B51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392CF7D0" w14:textId="77777777" w:rsidR="00185AD2" w:rsidRPr="003C5955" w:rsidRDefault="00185AD2" w:rsidP="00185AD2">
      <w:pPr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p w14:paraId="0D2BA79B" w14:textId="77777777" w:rsidR="00185AD2" w:rsidRPr="003C5955" w:rsidRDefault="00185AD2" w:rsidP="00185AD2">
      <w:pPr>
        <w:spacing w:after="0" w:line="240" w:lineRule="auto"/>
        <w:jc w:val="both"/>
        <w:outlineLvl w:val="1"/>
        <w:rPr>
          <w:rFonts w:eastAsia="Times New Roman" w:cstheme="minorHAnsi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4961"/>
        <w:gridCol w:w="2263"/>
      </w:tblGrid>
      <w:tr w:rsidR="00185AD2" w:rsidRPr="003C5955" w14:paraId="6B91C27E" w14:textId="77777777" w:rsidTr="00E831A3">
        <w:tc>
          <w:tcPr>
            <w:tcW w:w="1838" w:type="dxa"/>
            <w:gridSpan w:val="2"/>
          </w:tcPr>
          <w:p w14:paraId="5EC98BE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508BEE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6458F0" w14:textId="77777777" w:rsidTr="00E831A3">
        <w:tc>
          <w:tcPr>
            <w:tcW w:w="1838" w:type="dxa"/>
            <w:gridSpan w:val="2"/>
          </w:tcPr>
          <w:p w14:paraId="51DF5C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0F5164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0AF2F41A" w14:textId="77777777" w:rsidTr="00E831A3">
        <w:tc>
          <w:tcPr>
            <w:tcW w:w="1838" w:type="dxa"/>
            <w:gridSpan w:val="2"/>
          </w:tcPr>
          <w:p w14:paraId="05B4E3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784C12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55D9EB02" w14:textId="77777777" w:rsidTr="00E831A3">
        <w:tc>
          <w:tcPr>
            <w:tcW w:w="1838" w:type="dxa"/>
            <w:gridSpan w:val="2"/>
          </w:tcPr>
          <w:p w14:paraId="258B316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7F24F5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6E46BE6" w14:textId="77777777" w:rsidTr="00E831A3">
        <w:tc>
          <w:tcPr>
            <w:tcW w:w="1838" w:type="dxa"/>
            <w:gridSpan w:val="2"/>
          </w:tcPr>
          <w:p w14:paraId="24198CF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342708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3C5955" w14:paraId="239F7048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240C238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Zákazky, ktorých predpokladaná hodnota bez DPH je nižšia ako 5 000 EUR </w:t>
            </w:r>
          </w:p>
          <w:p w14:paraId="00BB119D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(ďalej len „zákazky do 5000 EUR“)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begin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instrText xml:space="preserve"> NOTEREF _Ref509860367 \h  \* MERGEFORMAT </w:instrTex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separate"/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t>1</w:t>
            </w: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vertAlign w:val="superscript"/>
              </w:rPr>
              <w:fldChar w:fldCharType="end"/>
            </w:r>
          </w:p>
        </w:tc>
      </w:tr>
      <w:tr w:rsidR="00185AD2" w:rsidRPr="003C5955" w14:paraId="09BB7CFF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36A32F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D53FA7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3C5955" w14:paraId="67A5925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B7021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1FD873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3C5955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620157"/>
            <w:placeholder>
              <w:docPart w:val="7631A7EE05F945749D3B6DECA15312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DD461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64FDEA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EC5631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66B38B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0791464"/>
            <w:placeholder>
              <w:docPart w:val="03A002582CE34802A9A1762111342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0F3688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172B284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12249F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F13DE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1328026"/>
            <w:placeholder>
              <w:docPart w:val="EB493FD757824CB3850430B0655A4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5530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55980C5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DB4327B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350195F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508098"/>
            <w:placeholder>
              <w:docPart w:val="E6BB6DD6F9B24A10BC766043EB3190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18E2F3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6F9206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51F5820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5E84A5A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045127"/>
            <w:placeholder>
              <w:docPart w:val="0D3493BC5F914627B8620B1968EB52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1D301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15FE9B4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5C6D07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0ACF71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vzťah, alebo iný doklad preukazujúci plnenie medzi žiadateľom/prijímateľom a víťazným uchádzačom/dodávateľom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1130385"/>
            <w:placeholder>
              <w:docPart w:val="410166F53BC746FB86B14E3D50AF29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3319CF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4304BB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9571C9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B3B0C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398997"/>
            <w:placeholder>
              <w:docPart w:val="DE4A356BF6AF4BE9A5C5AE459AE111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350EF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3C5955" w14:paraId="32892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92DA22" w14:textId="77777777" w:rsidR="00185AD2" w:rsidRPr="003C5955" w:rsidRDefault="00185AD2" w:rsidP="00E92138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4" w:type="dxa"/>
            <w:gridSpan w:val="2"/>
            <w:shd w:val="clear" w:color="auto" w:fill="auto"/>
            <w:vAlign w:val="center"/>
          </w:tcPr>
          <w:p w14:paraId="47C71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738516"/>
            <w:placeholder>
              <w:docPart w:val="5721407B6C5842BDBDFA4C849C8446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CCA28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2CAF6EA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F6F60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ED9B581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1151399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09D8044" w14:textId="77777777" w:rsidR="00185AD2" w:rsidRDefault="00185AD2" w:rsidP="00185AD2"/>
    <w:p w14:paraId="554E8692" w14:textId="77777777" w:rsidR="00185AD2" w:rsidRDefault="00185AD2" w:rsidP="00185AD2"/>
    <w:p w14:paraId="408D7A86" w14:textId="77777777" w:rsidR="00185AD2" w:rsidRDefault="00185AD2" w:rsidP="00185AD2"/>
    <w:p w14:paraId="0EA242FF" w14:textId="77777777" w:rsidR="00185AD2" w:rsidRDefault="00185AD2" w:rsidP="00185AD2"/>
    <w:p w14:paraId="01F0DBB9" w14:textId="77777777" w:rsidR="00185AD2" w:rsidRDefault="00185AD2" w:rsidP="00185AD2"/>
    <w:p w14:paraId="102A0CB2" w14:textId="77777777" w:rsidR="00185AD2" w:rsidRDefault="00185AD2" w:rsidP="00185AD2"/>
    <w:p w14:paraId="3835BCE4" w14:textId="35C99F06" w:rsidR="003C5955" w:rsidRDefault="003C5955" w:rsidP="00185AD2">
      <w:r>
        <w:br w:type="page"/>
      </w:r>
    </w:p>
    <w:p w14:paraId="12E67203" w14:textId="77777777" w:rsidR="00185AD2" w:rsidRDefault="00185AD2" w:rsidP="00185AD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103"/>
        <w:gridCol w:w="2121"/>
      </w:tblGrid>
      <w:tr w:rsidR="00185AD2" w14:paraId="0B4E26C5" w14:textId="77777777" w:rsidTr="00E831A3">
        <w:tc>
          <w:tcPr>
            <w:tcW w:w="1838" w:type="dxa"/>
            <w:gridSpan w:val="2"/>
          </w:tcPr>
          <w:p w14:paraId="009C587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Názov MAS</w:t>
            </w:r>
          </w:p>
        </w:tc>
        <w:tc>
          <w:tcPr>
            <w:tcW w:w="7224" w:type="dxa"/>
            <w:gridSpan w:val="2"/>
          </w:tcPr>
          <w:p w14:paraId="08FA7459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14DE3D7" w14:textId="77777777" w:rsidTr="00E831A3">
        <w:tc>
          <w:tcPr>
            <w:tcW w:w="1838" w:type="dxa"/>
            <w:gridSpan w:val="2"/>
          </w:tcPr>
          <w:p w14:paraId="503207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MAS</w:t>
            </w:r>
          </w:p>
        </w:tc>
        <w:tc>
          <w:tcPr>
            <w:tcW w:w="7224" w:type="dxa"/>
            <w:gridSpan w:val="2"/>
          </w:tcPr>
          <w:p w14:paraId="2A57B1D4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059174B0" w14:textId="77777777" w:rsidTr="00E831A3">
        <w:tc>
          <w:tcPr>
            <w:tcW w:w="1838" w:type="dxa"/>
            <w:gridSpan w:val="2"/>
          </w:tcPr>
          <w:p w14:paraId="242A7012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Žiadateľ</w:t>
            </w:r>
          </w:p>
        </w:tc>
        <w:tc>
          <w:tcPr>
            <w:tcW w:w="7224" w:type="dxa"/>
            <w:gridSpan w:val="2"/>
          </w:tcPr>
          <w:p w14:paraId="0B1A2887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16DC744" w14:textId="77777777" w:rsidTr="00E831A3">
        <w:tc>
          <w:tcPr>
            <w:tcW w:w="1838" w:type="dxa"/>
            <w:gridSpan w:val="2"/>
          </w:tcPr>
          <w:p w14:paraId="38363128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IČO</w:t>
            </w:r>
          </w:p>
        </w:tc>
        <w:tc>
          <w:tcPr>
            <w:tcW w:w="7224" w:type="dxa"/>
            <w:gridSpan w:val="2"/>
          </w:tcPr>
          <w:p w14:paraId="1208A9FB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14:paraId="70994F6B" w14:textId="77777777" w:rsidTr="00E831A3">
        <w:tc>
          <w:tcPr>
            <w:tcW w:w="1838" w:type="dxa"/>
            <w:gridSpan w:val="2"/>
          </w:tcPr>
          <w:p w14:paraId="1B8267AD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  <w:r w:rsidRPr="003C5955">
              <w:rPr>
                <w:sz w:val="18"/>
                <w:szCs w:val="18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74D027F1" w14:textId="77777777" w:rsidR="00185AD2" w:rsidRPr="003C5955" w:rsidRDefault="00185AD2" w:rsidP="00E831A3">
            <w:pPr>
              <w:spacing w:after="0"/>
              <w:rPr>
                <w:sz w:val="18"/>
                <w:szCs w:val="18"/>
              </w:rPr>
            </w:pPr>
          </w:p>
        </w:tc>
      </w:tr>
      <w:tr w:rsidR="00185AD2" w:rsidRPr="009C30BF" w14:paraId="72A03149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488BA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 xml:space="preserve">Zákazky ktorých predpokladaná hodnota bez DPH je nižšia ako 15 000 EUR </w:t>
            </w:r>
          </w:p>
          <w:p w14:paraId="4C5EF9C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eastAsia="Times New Roman" w:cs="Arial"/>
                <w:b/>
                <w:bCs/>
                <w:sz w:val="18"/>
                <w:szCs w:val="18"/>
              </w:rPr>
              <w:t>(ďalej len „zákazky do 15 000 EUR“)</w:t>
            </w:r>
            <w:r w:rsidRPr="003C5955" w:rsidDel="004832E5">
              <w:rPr>
                <w:rFonts w:eastAsia="Times New Roman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85AD2" w:rsidRPr="009C30BF" w14:paraId="1F077815" w14:textId="77777777" w:rsidTr="003C5955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068FA5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Ak ide o zákazku na dodanie tovaru, uskutočnenie stavebných prác alebo poskytnutie služby obstarávateľ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eviduje a prekladá PPA nasledovné doklady a dokumenty: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4FB99EA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3C5955">
              <w:rPr>
                <w:rFonts w:cstheme="minorHAnsi"/>
                <w:sz w:val="18"/>
                <w:szCs w:val="18"/>
              </w:rPr>
              <w:t>Áno/Nie/Nie je potrebné</w:t>
            </w:r>
          </w:p>
        </w:tc>
      </w:tr>
      <w:tr w:rsidR="00185AD2" w:rsidRPr="0017496D" w14:paraId="36CC2EF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67F30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49A52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074200967"/>
            <w:placeholder>
              <w:docPart w:val="3B0686266A474A2BB9FB7570642568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F4F0D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FE4CF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37FE4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CBE41D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18"/>
                <w:szCs w:val="18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915926247"/>
            <w:placeholder>
              <w:docPart w:val="9FBCBF84F0F5460C80C5DDD9AC65DF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EFCF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25C0CDE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DBF0B5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75AE1A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97698293"/>
            <w:placeholder>
              <w:docPart w:val="D65A90B2E81A4103A0BE81ED3A01C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2B7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874EF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A8D17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1778B0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849415420"/>
            <w:placeholder>
              <w:docPart w:val="1DA985C05C504CD19C9D0F1EC5591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C104D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7B0BD29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0F5896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0CC66D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267116460"/>
            <w:placeholder>
              <w:docPart w:val="5ECC62EF4AE1491DA993231A0CD034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35911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6C3A7A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9BAA4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1E0262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824348647"/>
            <w:placeholder>
              <w:docPart w:val="9CD8320E9F8B4E2597BDDF2D2767DC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F24A7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:rsidRPr="0017496D" w14:paraId="0F9A64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A7084E7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9A746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cstheme="minorHAnsi"/>
                <w:sz w:val="18"/>
                <w:szCs w:val="18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1805271543"/>
            <w:placeholder>
              <w:docPart w:val="C50DF40463994D7894A6B613DA872E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14643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2A26614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13E16A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62BB605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59332865"/>
            <w:placeholder>
              <w:docPart w:val="D540D02C474D49C0A1C498F273D729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96B08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  <w:tr w:rsidR="00185AD2" w14:paraId="04E47E5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6E7E9E" w14:textId="77777777" w:rsidR="00185AD2" w:rsidRPr="003C5955" w:rsidRDefault="00185AD2" w:rsidP="00E92138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7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16" w:type="dxa"/>
            <w:gridSpan w:val="2"/>
            <w:shd w:val="clear" w:color="auto" w:fill="auto"/>
            <w:vAlign w:val="center"/>
          </w:tcPr>
          <w:p w14:paraId="32FC32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C5955">
              <w:rPr>
                <w:rFonts w:cstheme="minorHAnsi"/>
                <w:bCs/>
                <w:sz w:val="18"/>
                <w:szCs w:val="18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18"/>
              <w:szCs w:val="18"/>
              <w:lang w:eastAsia="cs-CZ"/>
            </w:rPr>
            <w:id w:val="-176116678"/>
            <w:placeholder>
              <w:docPart w:val="1F427448D42E45848680E98CBA3444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01B5D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18"/>
                    <w:szCs w:val="18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p>
            </w:tc>
          </w:sdtContent>
        </w:sdt>
      </w:tr>
    </w:tbl>
    <w:p w14:paraId="4CCFFC64" w14:textId="77777777" w:rsidR="00185AD2" w:rsidRDefault="00185AD2" w:rsidP="00185AD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2125CEC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583A658" w14:textId="77777777" w:rsidR="00185AD2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56916B4A" w14:textId="77777777" w:rsidR="00185AD2" w:rsidRPr="009C30BF" w:rsidRDefault="00185AD2" w:rsidP="00185AD2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23CDD053" w14:textId="77777777" w:rsidR="00185AD2" w:rsidRDefault="00185AD2" w:rsidP="00185AD2">
      <w:pPr>
        <w:spacing w:after="160" w:line="259" w:lineRule="auto"/>
      </w:pPr>
    </w:p>
    <w:p w14:paraId="29BDBCD9" w14:textId="77777777" w:rsidR="00185AD2" w:rsidRDefault="00185AD2" w:rsidP="00185AD2">
      <w:pPr>
        <w:spacing w:after="160" w:line="259" w:lineRule="auto"/>
      </w:pPr>
    </w:p>
    <w:p w14:paraId="6F028940" w14:textId="77777777" w:rsidR="00185AD2" w:rsidRDefault="00185AD2" w:rsidP="00185AD2">
      <w:pPr>
        <w:spacing w:after="160" w:line="259" w:lineRule="auto"/>
      </w:pPr>
    </w:p>
    <w:p w14:paraId="4F5853D6" w14:textId="77777777" w:rsidR="00185AD2" w:rsidRDefault="00185AD2" w:rsidP="00185AD2">
      <w:pPr>
        <w:spacing w:after="160" w:line="259" w:lineRule="auto"/>
      </w:pPr>
    </w:p>
    <w:p w14:paraId="0A950EB0" w14:textId="77777777" w:rsidR="00185AD2" w:rsidRDefault="00185AD2" w:rsidP="00185AD2">
      <w:pPr>
        <w:spacing w:after="160" w:line="259" w:lineRule="auto"/>
      </w:pPr>
    </w:p>
    <w:p w14:paraId="13613687" w14:textId="235F35A2" w:rsidR="003C5955" w:rsidRDefault="003C5955" w:rsidP="00185AD2">
      <w:pPr>
        <w:spacing w:after="160" w:line="259" w:lineRule="auto"/>
      </w:pPr>
      <w:r>
        <w:br w:type="page"/>
      </w:r>
    </w:p>
    <w:p w14:paraId="16995422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4961"/>
        <w:gridCol w:w="2263"/>
      </w:tblGrid>
      <w:tr w:rsidR="00185AD2" w14:paraId="7AF6AE27" w14:textId="77777777" w:rsidTr="00E831A3">
        <w:tc>
          <w:tcPr>
            <w:tcW w:w="1838" w:type="dxa"/>
            <w:gridSpan w:val="2"/>
          </w:tcPr>
          <w:p w14:paraId="1375A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22E9B5F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13D4E5F" w14:textId="77777777" w:rsidTr="00E831A3">
        <w:tc>
          <w:tcPr>
            <w:tcW w:w="1838" w:type="dxa"/>
            <w:gridSpan w:val="2"/>
          </w:tcPr>
          <w:p w14:paraId="6483FDC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6ACE0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6B6F35E" w14:textId="77777777" w:rsidTr="00E831A3">
        <w:tc>
          <w:tcPr>
            <w:tcW w:w="1838" w:type="dxa"/>
            <w:gridSpan w:val="2"/>
          </w:tcPr>
          <w:p w14:paraId="47F4526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30AF71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29E66FF" w14:textId="77777777" w:rsidTr="00E831A3">
        <w:tc>
          <w:tcPr>
            <w:tcW w:w="1838" w:type="dxa"/>
            <w:gridSpan w:val="2"/>
          </w:tcPr>
          <w:p w14:paraId="43A3433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6955FB8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0CC8943" w14:textId="77777777" w:rsidTr="00E831A3">
        <w:tc>
          <w:tcPr>
            <w:tcW w:w="1838" w:type="dxa"/>
            <w:gridSpan w:val="2"/>
          </w:tcPr>
          <w:p w14:paraId="31E2040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6C14DA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2CA94D0C" w14:textId="77777777" w:rsidTr="00E831A3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41BA8C6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</w:rPr>
              <w:t>Zákazky s využitím elektronického trhoviska</w:t>
            </w:r>
          </w:p>
        </w:tc>
      </w:tr>
      <w:tr w:rsidR="00185AD2" w:rsidRPr="009C30BF" w14:paraId="675C2AE7" w14:textId="77777777" w:rsidTr="003C5955">
        <w:trPr>
          <w:trHeight w:val="397"/>
        </w:trPr>
        <w:tc>
          <w:tcPr>
            <w:tcW w:w="6799" w:type="dxa"/>
            <w:gridSpan w:val="3"/>
            <w:shd w:val="clear" w:color="auto" w:fill="auto"/>
            <w:vAlign w:val="center"/>
          </w:tcPr>
          <w:p w14:paraId="75FD8D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27F7DA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17496D" w14:paraId="30DAF6F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5E6CF6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2AFD3C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9758399"/>
            <w:placeholder>
              <w:docPart w:val="8ACBDD25147D42E68D3643B155B675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E5C2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4C2ECF4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B4225CB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3B0CD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3C5955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374764"/>
            <w:placeholder>
              <w:docPart w:val="8A1C5DC3F80B42BB8A54C423D24017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00C622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C2AF54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AD38A6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0705C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3908775"/>
            <w:placeholder>
              <w:docPart w:val="36481CC5A79843A4AC1CE187AEFBA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18CA88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141272D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7106648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0B30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6504061"/>
            <w:placeholder>
              <w:docPart w:val="E56955774F204B279189B40B434E33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4BF2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D7806A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D740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EE938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42513DF" w14:textId="77777777" w:rsidR="00185AD2" w:rsidRPr="003C5955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809060903"/>
                <w:placeholder>
                  <w:docPart w:val="17AA3F98EFCD4EF5871CA89EE931F4E2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14:paraId="36405E6F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A55C04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52C7C3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876911"/>
            <w:placeholder>
              <w:docPart w:val="C308CDC9283C46B288EC5DA8D320BE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4A0C2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948D1D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E73A4A2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57F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8807746"/>
            <w:placeholder>
              <w:docPart w:val="052565AC0A3B4001AF966D306C47CB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63C188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47CBB77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7F65C2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13A8D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E5EC371" w14:textId="77777777" w:rsidR="00185AD2" w:rsidRPr="003C5955" w:rsidRDefault="00C60679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007127006"/>
                <w:placeholder>
                  <w:docPart w:val="33AF6454D19C4E33924740A8D2DC10F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EndPr/>
              <w:sdtContent>
                <w:r w:rsidR="00185AD2"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185AD2" w:rsidRPr="0017496D" w14:paraId="07698A39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0308FFD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6210828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458043"/>
            <w:placeholder>
              <w:docPart w:val="383F2694C3F84ECABF5F8EAB897251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6C2F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22D8FBE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6E85730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4A65CC4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2791143"/>
            <w:placeholder>
              <w:docPart w:val="C2234767B47C4A4DAA1514D70CF82B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5A22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0A2096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459D91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EBAC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6147457"/>
            <w:placeholder>
              <w:docPart w:val="1BDE8A08D4754E17B6B8295C1739FB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5E9D390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95E7943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4E926C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8541E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3584774"/>
            <w:placeholder>
              <w:docPart w:val="18F7199D4F9E4A3087943C8498A5BC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3E1BBE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5EF62F40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85EDB47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7A0F07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473738"/>
            <w:placeholder>
              <w:docPart w:val="0748DA587A684F76904743F39C3C49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DA99C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4014F165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57F8D75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296287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788959"/>
            <w:placeholder>
              <w:docPart w:val="237CA755A68142798027F6D8947521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4402F2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28536B8E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E7D8F9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31FACD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4111648"/>
            <w:placeholder>
              <w:docPart w:val="42164D41C18349098280E877D5736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7DAE71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2A207A6" w14:textId="77777777" w:rsidTr="003C5955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51DDA9" w14:textId="77777777" w:rsidR="00185AD2" w:rsidRPr="003C5955" w:rsidRDefault="00185AD2" w:rsidP="00E92138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43" w:type="dxa"/>
            <w:gridSpan w:val="2"/>
            <w:shd w:val="clear" w:color="auto" w:fill="auto"/>
            <w:vAlign w:val="center"/>
          </w:tcPr>
          <w:p w14:paraId="16B163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0463562"/>
            <w:placeholder>
              <w:docPart w:val="DFE1FA9209A34ACC8456CC7D7C1287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63" w:type="dxa"/>
                <w:shd w:val="clear" w:color="auto" w:fill="auto"/>
                <w:vAlign w:val="center"/>
              </w:tcPr>
              <w:p w14:paraId="2E3A6E3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D0C2778" w14:textId="77777777" w:rsidR="00185AD2" w:rsidRDefault="00185AD2" w:rsidP="00185AD2"/>
    <w:p w14:paraId="06532155" w14:textId="77777777" w:rsidR="00185AD2" w:rsidRDefault="00185AD2" w:rsidP="00185AD2">
      <w:pPr>
        <w:spacing w:after="160" w:line="259" w:lineRule="auto"/>
      </w:pPr>
    </w:p>
    <w:p w14:paraId="3E325B5F" w14:textId="77777777" w:rsidR="00185AD2" w:rsidRDefault="00185AD2" w:rsidP="00185AD2">
      <w:pPr>
        <w:spacing w:after="160" w:line="259" w:lineRule="auto"/>
      </w:pPr>
    </w:p>
    <w:p w14:paraId="2CE82CC5" w14:textId="77777777" w:rsidR="00185AD2" w:rsidRDefault="00185AD2" w:rsidP="00185AD2">
      <w:pPr>
        <w:spacing w:after="160" w:line="259" w:lineRule="auto"/>
      </w:pPr>
    </w:p>
    <w:p w14:paraId="620A5290" w14:textId="77777777" w:rsidR="00185AD2" w:rsidRDefault="00185AD2" w:rsidP="00185AD2">
      <w:pPr>
        <w:spacing w:after="160" w:line="259" w:lineRule="auto"/>
      </w:pPr>
    </w:p>
    <w:p w14:paraId="410E45B7" w14:textId="77777777" w:rsidR="00185AD2" w:rsidRDefault="00185AD2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4966"/>
        <w:gridCol w:w="2258"/>
      </w:tblGrid>
      <w:tr w:rsidR="00185AD2" w14:paraId="286C8110" w14:textId="77777777" w:rsidTr="00E831A3">
        <w:tc>
          <w:tcPr>
            <w:tcW w:w="1838" w:type="dxa"/>
            <w:gridSpan w:val="2"/>
          </w:tcPr>
          <w:p w14:paraId="5B954A6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9554CB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9C51002" w14:textId="77777777" w:rsidTr="00E831A3">
        <w:tc>
          <w:tcPr>
            <w:tcW w:w="1838" w:type="dxa"/>
            <w:gridSpan w:val="2"/>
          </w:tcPr>
          <w:p w14:paraId="65A01D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4A91E32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3BB79C4" w14:textId="77777777" w:rsidTr="00E831A3">
        <w:tc>
          <w:tcPr>
            <w:tcW w:w="1838" w:type="dxa"/>
            <w:gridSpan w:val="2"/>
          </w:tcPr>
          <w:p w14:paraId="780414A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F9A765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A428572" w14:textId="77777777" w:rsidTr="00E831A3">
        <w:tc>
          <w:tcPr>
            <w:tcW w:w="1838" w:type="dxa"/>
            <w:gridSpan w:val="2"/>
          </w:tcPr>
          <w:p w14:paraId="7A3B45F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EF7249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A70C706" w14:textId="77777777" w:rsidTr="00E831A3">
        <w:tc>
          <w:tcPr>
            <w:tcW w:w="1838" w:type="dxa"/>
            <w:gridSpan w:val="2"/>
          </w:tcPr>
          <w:p w14:paraId="65065E2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056BB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1202CB" w14:paraId="0D272397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390198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3A31376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Dvojobálkový systém</w:t>
            </w:r>
          </w:p>
        </w:tc>
      </w:tr>
      <w:tr w:rsidR="00185AD2" w:rsidRPr="00C83058" w14:paraId="01B2887D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318D22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E5F865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83058" w14:paraId="6BF91A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2AC9B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988AA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2106950"/>
            <w:placeholder>
              <w:docPart w:val="FDEF2D06C9994608A302CB0CF76CC7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1126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3AC089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E7FFE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F53C8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3212633"/>
            <w:placeholder>
              <w:docPart w:val="16D9941C3D624B34B634188CB5B1F7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2D5F4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0BEA9C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D384A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9563D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9499941"/>
            <w:placeholder>
              <w:docPart w:val="50052CD0F536406D8E436D0DCF18DB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2439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69F506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8446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7F7B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3940337"/>
            <w:placeholder>
              <w:docPart w:val="EEC0C98DCE8A46AA924D67CBF06412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3BA21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99060C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DCEBF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E554D8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5667789"/>
            <w:placeholder>
              <w:docPart w:val="CDC4D9E344C44B25BD2B11F5ABDC30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8B2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B884C6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DE4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487A1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7972807"/>
            <w:placeholder>
              <w:docPart w:val="54D92A59DE9A4079B6241705AE7D61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43510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76F8EF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E8544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9F6FD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152668"/>
            <w:placeholder>
              <w:docPart w:val="54977209FE114ED68315FD8C3A3548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7AC1F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D9888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CCBE6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2B218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30491"/>
            <w:placeholder>
              <w:docPart w:val="0D3D7D01FB464D26A51F4A5D7EB337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634D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88B849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FA6D8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ECD4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443840"/>
            <w:placeholder>
              <w:docPart w:val="50CAB1E2F21E40D38A076C50D4C77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84CBC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F88516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69634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51261E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8710769"/>
            <w:placeholder>
              <w:docPart w:val="04E05AA6E8A847AB90C56529D5844B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429C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74D455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A7C01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062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7034523"/>
            <w:placeholder>
              <w:docPart w:val="00B93C526165496DA2628E7CB9675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57907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A2A88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6947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3F4B52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0634536"/>
            <w:placeholder>
              <w:docPart w:val="D037E420B0264C6091D5F88FA8FF3D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DD5802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13B9F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28BB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6B9A9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7097380"/>
            <w:placeholder>
              <w:docPart w:val="B8B6B271DEE649DB9B607F4B5B77E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A76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6A3EC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D198B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DD4E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6204464"/>
            <w:placeholder>
              <w:docPart w:val="408E5F3B19FA4010BB31390CBA2FF2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2C59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3566C6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F647E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03168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7662102"/>
            <w:placeholder>
              <w:docPart w:val="EAB39CFAB71B4528A59EB74A361630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7AFD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D463A9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A0EF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C6D58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1803353"/>
            <w:placeholder>
              <w:docPart w:val="B80E94928D7B4903A4562AEA4462A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FA2A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E3027D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41EFC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9929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6598307"/>
            <w:placeholder>
              <w:docPart w:val="FCBF07B8A58F46BE9A8A3EA4626738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CC47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B98310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E3235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CFA7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0700203"/>
            <w:placeholder>
              <w:docPart w:val="E2144F8099BC4AD49A8C5976F6BD89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61A23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62898B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DC3B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76A2C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8352820"/>
            <w:placeholder>
              <w:docPart w:val="F310940D1D6B4DBF9CAD53C8259A57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29EAF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9463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77962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CC7F85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1603666"/>
            <w:placeholder>
              <w:docPart w:val="5FE7D6F77D0B43CF9EFBEC80FAC667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8EC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231BCA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0F4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F833B2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37931500"/>
            <w:placeholder>
              <w:docPart w:val="76F7A489B1B141F2A278EF8E19593C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81AF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C5BD45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20520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F6AE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6066262"/>
            <w:placeholder>
              <w:docPart w:val="D03FCC6F1C29429483E0C28105E77B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8AAEA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A13CDD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9EF43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AF159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61491"/>
            <w:placeholder>
              <w:docPart w:val="B52166858D7F42A2AD244F5AECF164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121DF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0E3FE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CD884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BF1E25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9239413"/>
            <w:placeholder>
              <w:docPart w:val="712C9FDA7CDA4EA1B5DD79F9D8F976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84CF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E9F0E4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B57E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CFF1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1339046"/>
            <w:placeholder>
              <w:docPart w:val="AC06B8CC68DE4CF2B614BB7559140B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79041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92FF40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F3491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E4760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0354"/>
            <w:placeholder>
              <w:docPart w:val="0C5B72CFB6B6466A8060F3BCA3DA05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27F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B8D2D3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B0EFCE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1EC8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31961543"/>
            <w:placeholder>
              <w:docPart w:val="79B70CA5E848438895823D9454316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1339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CE520F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C247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6DFDD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364215"/>
            <w:placeholder>
              <w:docPart w:val="42905A25D6484E5C84C095756C3F9C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AA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61078A9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2E0D0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B69E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73146"/>
            <w:placeholder>
              <w:docPart w:val="59C335F03EB8443092F9C41B2E5EB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D986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002F8F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F1AEC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CA074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9660334"/>
            <w:placeholder>
              <w:docPart w:val="5C96AADBACEF4544B7A81CFCF06E56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859D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F56EE9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1515F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CF935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3318483"/>
            <w:placeholder>
              <w:docPart w:val="7BC191E07D5249F0A60C642848F2F7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AEA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FA6CB2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0BC5D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FB178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47800"/>
            <w:placeholder>
              <w:docPart w:val="8353BE724801437EA4E91C8DFBA6A6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61592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DCF313B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CD16D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2F16D3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2319037"/>
            <w:placeholder>
              <w:docPart w:val="F84C74A1F935439C93F8A592A9D066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721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5C3943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A08CCF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A46BC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1300523"/>
            <w:placeholder>
              <w:docPart w:val="1CD141FA3C9E4B8AB6D328461A081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AA7E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640ACE4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915A2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C5FCF0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28466"/>
            <w:placeholder>
              <w:docPart w:val="9EAD367916774F26B220127678490E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961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855A0E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D977A0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731B71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9618865"/>
            <w:placeholder>
              <w:docPart w:val="C493DA1DDDB6452CA12B8DBB6A302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499E9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26C6F01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0BAC6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2E161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729496"/>
            <w:placeholder>
              <w:docPart w:val="EFDF0E8031EB40C4951927B137799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6D12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5398C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EB5F6A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4B84E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7514536"/>
            <w:placeholder>
              <w:docPart w:val="E2A1881CE2864E33AFC7BFF617F8ED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A7B0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572FAE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D6494C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6C6C6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9065775"/>
            <w:placeholder>
              <w:docPart w:val="D77E522A800E4A68BEBE7BEAB035BD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A881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0DC7CE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10E99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4EDDB5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7811939"/>
            <w:placeholder>
              <w:docPart w:val="2A9C1E73EB9146F69518C4DF1E977E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80F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A4E54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B00A2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D822D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5757717"/>
            <w:placeholder>
              <w:docPart w:val="A9EE91A0EEA6484E9FA7C28F53182E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06E5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CB28C20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DFD863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2123A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6438508"/>
            <w:placeholder>
              <w:docPart w:val="39AAA2DAC5174833832A2142DC0F84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594B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F052AA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B66FA1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9E562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0155072"/>
            <w:placeholder>
              <w:docPart w:val="C2E810412CB64A1BABCA8F09FAAE3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079C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C9C18A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42A80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C350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762949"/>
            <w:placeholder>
              <w:docPart w:val="D0A5A9B9B6CC46F5B05470BE5281B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5EB8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151600F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2D44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C6584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6433791"/>
            <w:placeholder>
              <w:docPart w:val="0D8D30CF3E6043868DD3CD5A9F7A3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9FAA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7F294D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DF1144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DA634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576474"/>
            <w:placeholder>
              <w:docPart w:val="6F01A4F54D6C422199A2EE1AC9BE67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2F26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5D55E06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4206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09B8F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8408982"/>
            <w:placeholder>
              <w:docPart w:val="FAFCD50BC3664EFD8460C940DD2D71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EDF4C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740977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84E830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06CC7B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65644"/>
            <w:placeholder>
              <w:docPart w:val="ACF0596F8C1547EFBDB5A4BA77542B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DB3D6B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1DD0A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FEEB8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9E37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0454220"/>
            <w:placeholder>
              <w:docPart w:val="C460504D59164CDEA8B1445A6844F1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D1FE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4E55E3E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D9F088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DED59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4206612"/>
            <w:placeholder>
              <w:docPart w:val="C4E518BCFB4144C382F380CC8240862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9A5F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3B9EA4C7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146C7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3A919B0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2114688"/>
            <w:placeholder>
              <w:docPart w:val="BD9BC9B63768495A9B925968E24F79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5ED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7426483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244A79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B49D8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9023033"/>
            <w:placeholder>
              <w:docPart w:val="91DE6BAD944E497ABBEE62F9DC036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F7167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0B090FD4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AE7186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6E461D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7980268"/>
            <w:placeholder>
              <w:docPart w:val="A354BCBC62F9452090DF94DB5DEF0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E234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14CAE833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B0F29B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05826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7444373"/>
            <w:placeholder>
              <w:docPart w:val="B2CDEE28EBA14F619646DAAF5AAFF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BCC4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A56CF58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3A9883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2DF9A4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781"/>
            <w:placeholder>
              <w:docPart w:val="9798643BB1B94946A15FEB60F25304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D3A8D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2080102E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5D359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DEAF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624191"/>
            <w:placeholder>
              <w:docPart w:val="A7E4F09BF3BF4FE5A2AD86B5F869B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F768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83058" w14:paraId="5AFEF282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F97945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5CAE2D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989388"/>
            <w:placeholder>
              <w:docPart w:val="D5F941F586F44F94B4EC8CEA9EB6759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1919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F4F1D3C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AA51CD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7E10E0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428714"/>
            <w:placeholder>
              <w:docPart w:val="57D7009725CB4FB9BAF596800B887D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8206E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1891BDA5" w14:textId="77777777" w:rsidTr="003C5955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2180C7" w14:textId="77777777" w:rsidR="00185AD2" w:rsidRPr="003C5955" w:rsidRDefault="00185AD2" w:rsidP="00E831A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2" w:type="dxa"/>
            <w:gridSpan w:val="2"/>
            <w:shd w:val="clear" w:color="auto" w:fill="auto"/>
            <w:vAlign w:val="center"/>
          </w:tcPr>
          <w:p w14:paraId="155647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2359536"/>
            <w:placeholder>
              <w:docPart w:val="947AEDC0323342AC869B00BDB93855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FE370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A251BF7" w14:textId="77777777" w:rsidR="00185AD2" w:rsidRDefault="00185AD2" w:rsidP="00185AD2">
      <w:pPr>
        <w:pStyle w:val="Bezriadkovania"/>
      </w:pPr>
    </w:p>
    <w:p w14:paraId="6CAE8EF8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7FAFC1CB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4AA72C6" w14:textId="77777777" w:rsidR="00185AD2" w:rsidRDefault="00185AD2" w:rsidP="00185AD2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6A01CA4D" w14:textId="77777777" w:rsidR="00185AD2" w:rsidRDefault="00185AD2" w:rsidP="00185AD2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55DB2D10" w14:textId="77777777" w:rsidTr="00E831A3">
        <w:tc>
          <w:tcPr>
            <w:tcW w:w="1838" w:type="dxa"/>
            <w:gridSpan w:val="2"/>
          </w:tcPr>
          <w:p w14:paraId="61BAEAE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AD26E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1A53541" w14:textId="77777777" w:rsidTr="00E831A3">
        <w:tc>
          <w:tcPr>
            <w:tcW w:w="1838" w:type="dxa"/>
            <w:gridSpan w:val="2"/>
          </w:tcPr>
          <w:p w14:paraId="545CAD0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266ED2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0FCB7A9D" w14:textId="77777777" w:rsidTr="00E831A3">
        <w:tc>
          <w:tcPr>
            <w:tcW w:w="1838" w:type="dxa"/>
            <w:gridSpan w:val="2"/>
          </w:tcPr>
          <w:p w14:paraId="79F8E60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5C9D0B6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451BD26" w14:textId="77777777" w:rsidTr="00E831A3">
        <w:tc>
          <w:tcPr>
            <w:tcW w:w="1838" w:type="dxa"/>
            <w:gridSpan w:val="2"/>
          </w:tcPr>
          <w:p w14:paraId="0C2B86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CDCF93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A251E7D" w14:textId="77777777" w:rsidTr="00E831A3">
        <w:tc>
          <w:tcPr>
            <w:tcW w:w="1838" w:type="dxa"/>
            <w:gridSpan w:val="2"/>
          </w:tcPr>
          <w:p w14:paraId="0ED2328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30E9F33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5C1C6C" w14:paraId="36968C61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D0F652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PODLIMITNÁ ZÁKAZKA bez využitia elektronického trhoviska</w:t>
            </w:r>
          </w:p>
          <w:p w14:paraId="72A81E12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Jednoobálkový systém</w:t>
            </w:r>
          </w:p>
        </w:tc>
      </w:tr>
      <w:tr w:rsidR="00185AD2" w:rsidRPr="005C1C6C" w14:paraId="1769C9A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4894382F" w14:textId="77777777" w:rsidR="00185AD2" w:rsidRPr="003C5955" w:rsidRDefault="00185AD2" w:rsidP="00E831A3">
            <w:pPr>
              <w:spacing w:after="0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793C3FD5" w14:textId="77777777" w:rsidR="00185AD2" w:rsidRPr="003C5955" w:rsidRDefault="00185AD2" w:rsidP="00E831A3">
            <w:pPr>
              <w:spacing w:after="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5C1C6C" w14:paraId="32C8B34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69446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17253F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8613102"/>
            <w:placeholder>
              <w:docPart w:val="D6A6A57BD40B4ECE9B0B9396BAC02D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0B69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46DADC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2185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7BD676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877781"/>
            <w:placeholder>
              <w:docPart w:val="30499419D76D4E94BC1BBDBAF91F2C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34961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867FA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B01CC3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54C0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971839"/>
            <w:placeholder>
              <w:docPart w:val="D921639DA3B84954B166054499227E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EEFCE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A37852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0DC47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3361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5590149"/>
            <w:placeholder>
              <w:docPart w:val="3EC676B8BF6348C8BC6762365B75B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FC1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4F3FF3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EFD2C5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19A34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9009276"/>
            <w:placeholder>
              <w:docPart w:val="E02B3C45913C4CC89D40F31185DE9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D2B1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259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2C98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4942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115523"/>
            <w:placeholder>
              <w:docPart w:val="84CA80CB5DD7420C9B57746E97A4FC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8D585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BA0B3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AE36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46C5B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3016686"/>
            <w:placeholder>
              <w:docPart w:val="AF1231AAAC0C433BA3FA899C5C4074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EF05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1CDF5C8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1562D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7ECA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3757659"/>
            <w:placeholder>
              <w:docPart w:val="48CA305623D5468188C2887A8973AA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2A46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880A16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5AAEB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D204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3178438"/>
            <w:placeholder>
              <w:docPart w:val="8DDFC6F631C24E78A94F25729F38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FD46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7D517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BC6A1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C3F02B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8358186"/>
            <w:placeholder>
              <w:docPart w:val="71CA455D642446558C9DCF584DF90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582B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297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BF0D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A4440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1419847"/>
            <w:placeholder>
              <w:docPart w:val="AF6C7A0CF00A4F7A94D975717B10DB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7B9A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98F264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E6B75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4146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0253991"/>
            <w:placeholder>
              <w:docPart w:val="AC9B9FE165694FA4B02FDA25CFC48D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51C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E7F922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BDA13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DF29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6409125"/>
            <w:placeholder>
              <w:docPart w:val="DCF045A2DD3B4978834BFA3F3F67E7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584C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2E1E42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17A73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7674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7943094"/>
            <w:placeholder>
              <w:docPart w:val="04897FD4893F437CBC9B343204699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5E0B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3D6F83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9659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0BBEC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239627"/>
            <w:placeholder>
              <w:docPart w:val="AE1EEAE40A2B483B8E36CB04CF324C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6F10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7BBDA1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FC8FF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2D10D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0378182"/>
            <w:placeholder>
              <w:docPart w:val="45D724A7C60F4658994857A72C5A0B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EADA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2415D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9CAF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8DC4B2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9338716"/>
            <w:placeholder>
              <w:docPart w:val="E1DBA7A22EC04BDCB0B28CB2CFCF86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3D21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166357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AF18E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5A59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969664"/>
            <w:placeholder>
              <w:docPart w:val="7386E0E010F64E51A839C07FB7A362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1889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817D7AC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1D257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3311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2017833"/>
            <w:placeholder>
              <w:docPart w:val="94F7F9FD2D8347D0864BE027D63E4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42DC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BE7ECC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B9B5A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9B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5864483"/>
            <w:placeholder>
              <w:docPart w:val="C5304B2E897D41A4865C36FA7C23AD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FA78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D1A3BF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74B26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D780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4493429"/>
            <w:placeholder>
              <w:docPart w:val="992F9E5C3158412DACF05B9525491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2977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B88926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7AB33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39377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0885249"/>
            <w:placeholder>
              <w:docPart w:val="42B17FDADA42490CBC515158D79B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10BF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391413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64EBD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7B90F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5566244"/>
            <w:placeholder>
              <w:docPart w:val="959E181A722E482989D4FE3D4DF1DE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185D49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6C6337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C3DC5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E9E1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2666730"/>
            <w:placeholder>
              <w:docPart w:val="FE041C68BEC6447F8F440CF52D56FB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8502B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2C0928F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B2632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291DA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691233"/>
            <w:placeholder>
              <w:docPart w:val="69EB4E0EC9B54E17A66B4775DA696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7E27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648DFF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C34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F03311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4356600"/>
            <w:placeholder>
              <w:docPart w:val="6EDB3878684149FF80B5F13A35D1384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801F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A6A42A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C3CC3C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7EEF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617946"/>
            <w:placeholder>
              <w:docPart w:val="3770DF5381F14D3EA85A1F70DCCBA8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D2C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0907AF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BBB0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335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2328908"/>
            <w:placeholder>
              <w:docPart w:val="669B63ABF76F4184A5380AB85CD3E9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6D5C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68CE2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CAA9DA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E2F2B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7841869"/>
            <w:placeholder>
              <w:docPart w:val="269DE0673E4F4347903BF934379BC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869E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069D87F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B8972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8CE60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3929350"/>
            <w:placeholder>
              <w:docPart w:val="151B7401FC0A450B8F0B6C3667A3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6263D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F53F4B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475426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18059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856979"/>
            <w:placeholder>
              <w:docPart w:val="8B2157E22A9B4973995110FD3E5EFF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F880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F6640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DFFEF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64509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3C5955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376240"/>
            <w:placeholder>
              <w:docPart w:val="5707D2304D32462B964893684545DF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198761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2F86AC8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76787E7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9D587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6999132"/>
            <w:placeholder>
              <w:docPart w:val="B65055895F484D1A88B66E8D86651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B5764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6A636B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75C2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D36E9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452899"/>
            <w:placeholder>
              <w:docPart w:val="5D50CF2BBCBF4281AF2FAD1A93AA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466B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F611F2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8CD980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380DB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652990"/>
            <w:placeholder>
              <w:docPart w:val="967BE2BB40E64F52B6BD7B706F91A0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8466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1FFB2D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F4E2A6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CA7DF1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odpoveď úspešného uchádzača alebo uchádzačov, resp. uchádzača alebo uchádzačov, ktorí sa umiestnili na druhom alebo treťom mieste v poradí, na výzvu verejného obstarávateľa na poskytnutie súčinnosti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1297931"/>
            <w:placeholder>
              <w:docPart w:val="9CB409901D964283B484B05BE959FD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260E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209A965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7C6FD1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5DA87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334690"/>
            <w:placeholder>
              <w:docPart w:val="58B0D3F5EC824E5A9E866BF89CE87F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F86F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A95D3E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B43E3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8C48CF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0149724"/>
            <w:placeholder>
              <w:docPart w:val="7FB5766C36FD49CC812FE977934F82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1B6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53FAD84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EF27A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1D1DAC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26288088"/>
            <w:placeholder>
              <w:docPart w:val="3956C587D61D4604909EBD16076F11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C226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3BE1C71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F095FE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B700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527910"/>
            <w:placeholder>
              <w:docPart w:val="48D77895A4B64D528CB8056995939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9FBB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1CB44732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9FFE85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7F4188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3592391"/>
            <w:placeholder>
              <w:docPart w:val="45FF59FF90BA46598A33CD7AE41C5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5C94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2207F77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1BFE5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FA0E4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9115432"/>
            <w:placeholder>
              <w:docPart w:val="720CF689F5914D30B70C6DB733889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2812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7A9B0C16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C6E614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0754BA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976991"/>
            <w:placeholder>
              <w:docPart w:val="297D91C9C8E247EC8F132AA7E45382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E537D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64F9252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2BACEB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B956F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992514"/>
            <w:placeholder>
              <w:docPart w:val="54E09B416D2A4A7483C621FA48CC17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F054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0BDC640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125E3F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B6690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640791"/>
            <w:placeholder>
              <w:docPart w:val="ED352AC09C7F47ABAC938AB544FA39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CE74E9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4F24B1DE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6B5A3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070EF6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4565388"/>
            <w:placeholder>
              <w:docPart w:val="3560D36021504751B9B462A9851A27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9E4E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79C2B4A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C8827D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042E46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6084304"/>
            <w:placeholder>
              <w:docPart w:val="51D68358094246E7BA7FBAAB7D552E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037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5C1C6C" w14:paraId="5BD8F10D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35A108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D6F80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360641"/>
            <w:placeholder>
              <w:docPart w:val="517C675003604FDBA7E62444FCD5D8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8E86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F5417D1" w14:textId="77777777" w:rsidTr="003C5955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A469F9" w14:textId="77777777" w:rsidR="00185AD2" w:rsidRPr="003C5955" w:rsidRDefault="00185AD2" w:rsidP="00E831A3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823E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1AAC4F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8229B12" w14:textId="77777777" w:rsidR="00185AD2" w:rsidRDefault="00185AD2" w:rsidP="00185AD2"/>
    <w:p w14:paraId="42A3DBFA" w14:textId="77777777" w:rsidR="00185AD2" w:rsidRDefault="00185AD2" w:rsidP="00185AD2"/>
    <w:p w14:paraId="233AE8E1" w14:textId="77777777" w:rsidR="00185AD2" w:rsidRDefault="00185AD2" w:rsidP="00185AD2"/>
    <w:p w14:paraId="2604B829" w14:textId="77777777" w:rsidR="00185AD2" w:rsidRDefault="00185AD2" w:rsidP="00185AD2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1271"/>
        <w:gridCol w:w="4966"/>
        <w:gridCol w:w="2258"/>
      </w:tblGrid>
      <w:tr w:rsidR="00185AD2" w14:paraId="6449610E" w14:textId="77777777" w:rsidTr="00E831A3">
        <w:tc>
          <w:tcPr>
            <w:tcW w:w="1838" w:type="dxa"/>
            <w:gridSpan w:val="2"/>
          </w:tcPr>
          <w:p w14:paraId="1E19CE1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F052AD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ED1C2CF" w14:textId="77777777" w:rsidTr="00E831A3">
        <w:tc>
          <w:tcPr>
            <w:tcW w:w="1838" w:type="dxa"/>
            <w:gridSpan w:val="2"/>
          </w:tcPr>
          <w:p w14:paraId="6E1D45F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741182BF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1609FCD" w14:textId="77777777" w:rsidTr="00E831A3">
        <w:tc>
          <w:tcPr>
            <w:tcW w:w="1838" w:type="dxa"/>
            <w:gridSpan w:val="2"/>
          </w:tcPr>
          <w:p w14:paraId="302B6EE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0D4B008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6E510BF1" w14:textId="77777777" w:rsidTr="00E831A3">
        <w:tc>
          <w:tcPr>
            <w:tcW w:w="1838" w:type="dxa"/>
            <w:gridSpan w:val="2"/>
          </w:tcPr>
          <w:p w14:paraId="42DF44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0A40AD9D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0E1308D" w14:textId="77777777" w:rsidTr="00E831A3">
        <w:tc>
          <w:tcPr>
            <w:tcW w:w="1838" w:type="dxa"/>
            <w:gridSpan w:val="2"/>
          </w:tcPr>
          <w:p w14:paraId="36440753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6AD9CED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501867CF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A10634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VEREJNÁ SÚŤAŽ </w:t>
            </w:r>
          </w:p>
          <w:p w14:paraId="01BD23F0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0A77D5" w14:paraId="7BF61CD7" w14:textId="77777777" w:rsidTr="003C5955">
        <w:trPr>
          <w:trHeight w:val="340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53533D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77BF6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0A77D5" w14:paraId="5EBB465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BBD69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C78D3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115019"/>
            <w:placeholder>
              <w:docPart w:val="016415081B3248368FB904F29306F2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6884C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FE8B0E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185AB2E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004D31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8533774"/>
            <w:placeholder>
              <w:docPart w:val="6C4AB0F269814A1CB4221230E217D1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21CE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3725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D6DAF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99B222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4611563"/>
            <w:placeholder>
              <w:docPart w:val="02EA8B2A2521428C95F9783FFB9107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7A0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533AD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9A24BB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240666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5704159"/>
            <w:placeholder>
              <w:docPart w:val="046BF919D1884FD5842945A66756B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A568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1F2A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EC71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2BFAD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08767"/>
            <w:placeholder>
              <w:docPart w:val="6F9BD5DE8BB741A6B221CE19A4D3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6B6C1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9F984A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89CA09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BC8B9E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221256"/>
            <w:placeholder>
              <w:docPart w:val="B583F0D3CBEC470F9EFD7841BD3FFA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90F4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ECE447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46270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903C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9330"/>
            <w:placeholder>
              <w:docPart w:val="810212186CF2427399C4EB44CD02BB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B7D3E5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7C7F6B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A25323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044F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5461343"/>
            <w:placeholder>
              <w:docPart w:val="4904A6B042C246798792012D501764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BEF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7A7720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51E9C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A837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3612117"/>
            <w:placeholder>
              <w:docPart w:val="7816A06E55894372AD3685FCF99D27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78F0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F8A89D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DCDFE8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2AB9E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9504611"/>
            <w:placeholder>
              <w:docPart w:val="465F023F06BA49D5A380F92E909AD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F332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E48667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0D767D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2B8197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802500"/>
            <w:placeholder>
              <w:docPart w:val="6062146D7149466D900790285912B3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BB5F3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197486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A9033E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2420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5525019"/>
            <w:placeholder>
              <w:docPart w:val="FCB2745C9EC44903A335A1BBE06380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F330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454E1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3C27FD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AE8FA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071186"/>
            <w:placeholder>
              <w:docPart w:val="BB13A66583694EC3A00AE19D415C1C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C9D6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06AD2E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DD1350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DEC06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42539"/>
            <w:placeholder>
              <w:docPart w:val="E922665F6C1946E98EF6A531554E2A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BEE52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D6E8D0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D2AB75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AC999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4956975"/>
            <w:placeholder>
              <w:docPart w:val="9163BDC2B073465C9E53C2C0A05AD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07CDC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6E02A4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2647A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784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4340233"/>
            <w:placeholder>
              <w:docPart w:val="A81042C46BBC41108A56F7F1DCC47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30E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5C7D864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0C1CC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5D75EC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025517"/>
            <w:placeholder>
              <w:docPart w:val="39CCED2717434DA1BA4C2E1316F3F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5C9B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FCF64E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EC57D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973076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140088"/>
            <w:placeholder>
              <w:docPart w:val="CE2B275EFDBB437482C46C45CE3DC0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CEECA2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A5DD5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5E1CF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8970D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7598203"/>
            <w:placeholder>
              <w:docPart w:val="2D0F9613882E424AACA57E27A09F6E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BBBF4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1BCDCB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528FE3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0AD52E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2660010"/>
            <w:placeholder>
              <w:docPart w:val="40A207CC6BCE45B4980589FDA07CA2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5165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782525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56C6E9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BDBCD6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7922838"/>
            <w:placeholder>
              <w:docPart w:val="2C688F4BCA21473F9BA7D95AA5F9BD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5E4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6AF4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9EA1F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9B73A1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3657976"/>
            <w:placeholder>
              <w:docPart w:val="9B61DDC8EB574DF287B2648A5A864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53C969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4BF81A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30E3C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A00B6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0054114"/>
            <w:placeholder>
              <w:docPart w:val="348A4E4DCDE04811A56BE09C9C7171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E290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264596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1DCAFE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A5587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9099535"/>
            <w:placeholder>
              <w:docPart w:val="018311E4FBCA44B2A0FB2BDE7FD927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310F5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B4B75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648623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1EB84F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23496"/>
            <w:placeholder>
              <w:docPart w:val="57D8C0945DA649B3AB721410D76A44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597E3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60081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8F3C68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B14806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242242"/>
            <w:placeholder>
              <w:docPart w:val="7742743780274F1BA7D622086E7903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8E312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B4E33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C689DA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474BE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4100268"/>
            <w:placeholder>
              <w:docPart w:val="BDBB9FCCF491457D805F8523B1068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B45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7BC5CD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208962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E74D3E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8205002"/>
            <w:placeholder>
              <w:docPart w:val="A30A47841CE746A2AE07E4343C5601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2F2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B1DA9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041B27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3675D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6174198"/>
            <w:placeholder>
              <w:docPart w:val="825C2BDCAF9F47F6A516A7E2D88619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F87AAD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4F3952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C1C911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EF670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261181"/>
            <w:placeholder>
              <w:docPart w:val="931D2F2C444C48D9B9300CF6FC749B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3951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6C6DA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FAF069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89C92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1225923"/>
            <w:placeholder>
              <w:docPart w:val="FE25F51C149B44469DFA0CF572A5F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ADAC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11236D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5C744F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8ACF0F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9587249"/>
            <w:placeholder>
              <w:docPart w:val="EA4AA9CC6E394D6D9CCDB35EC2050C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A654D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132549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2CDC0E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A6F05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8264684"/>
            <w:placeholder>
              <w:docPart w:val="C3AB0B98569647B19C4BAB79BFCF3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24DCA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6092CB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2E37E0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67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8380534"/>
            <w:placeholder>
              <w:docPart w:val="C5005A57375B4BAFB387046C1397B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0707A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99F668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04FFD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FD873B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805626"/>
            <w:placeholder>
              <w:docPart w:val="FC9F2BCB044F4470A1C5456B8B948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DBF0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9015D2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32C789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C1A4FB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3644421"/>
            <w:placeholder>
              <w:docPart w:val="F4A12B42373E4FFCB2DE6C6D76C8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7198D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3969B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45E797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76729E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878516"/>
            <w:placeholder>
              <w:docPart w:val="E767FDAFAC6A47858A9FB4B713D32B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BBEF1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E4641D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9A0A18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082086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5692756"/>
            <w:placeholder>
              <w:docPart w:val="EC7FEB4149D14320AC4DAFC24F28784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89D89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864A13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3859998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06456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8050316"/>
            <w:placeholder>
              <w:docPart w:val="ED48033898794867B922D47F792BF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45DA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AEB237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788909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D1FEF1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1236761"/>
            <w:placeholder>
              <w:docPart w:val="B820B62F786245BCB79084AF225B4F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24E1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852672" w14:paraId="087D3EB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9BD839F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6F45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8675807"/>
            <w:placeholder>
              <w:docPart w:val="B716FA9F58FD4062B0C2EE8C4B66D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5C45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8BAD0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7DB04B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8508F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7735522"/>
            <w:placeholder>
              <w:docPart w:val="1479828C05614C8F9E5F19E24651E1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5B0968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2E5C2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379ECA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1778162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50673374"/>
            <w:placeholder>
              <w:docPart w:val="F7B8E034A45C4E0986CC3916E6EE77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700C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0F81C0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3761E9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57FF6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6828875"/>
            <w:placeholder>
              <w:docPart w:val="DF0305D6023F48DCB50A110DB5B275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15B6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46387E3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956FEF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97F66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1170826"/>
            <w:placeholder>
              <w:docPart w:val="1983F4EC2C8541E5BB38B2DDBFF2C3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92CF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05FC1D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4F0E27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3DE9F8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4694102"/>
            <w:placeholder>
              <w:docPart w:val="A19C25A8FC9A4A6EBE7CE08808F69D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E9B8C3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8FC63E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49D6D51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677861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481142"/>
            <w:placeholder>
              <w:docPart w:val="023E83ED622A4B6FB1A6D39A857D1C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25F9C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2B623CE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5909F3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83880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6929277"/>
            <w:placeholder>
              <w:docPart w:val="1A89B01BCCA74A32A09415C58847E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A1F8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A0FE3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40884CD5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7F86DA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410548"/>
            <w:placeholder>
              <w:docPart w:val="5E07854869474EE085231F3B9CDBF6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0939D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39EA05A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E9EE35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084DC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6655815"/>
            <w:placeholder>
              <w:docPart w:val="007294FD56E541EE9E83985CC9E58F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12785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EE3DD9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77A90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23FC2B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858062"/>
            <w:placeholder>
              <w:docPart w:val="0A5FAA731A874A8A90B4FB8523A166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363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F3D3E73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B96383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12BA17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všetky námietky doručené verejnému obstarávateľovi/obstarávateľovi spolu s potvrdením preukazujúcim dátum doručenia verejnému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73638126"/>
            <w:placeholder>
              <w:docPart w:val="F029ED73D5C340B3A22B392217D4AB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DEE6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287E38E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B9190F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A73A0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pre verejné obstarávane (ďalej len 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5094226"/>
            <w:placeholder>
              <w:docPart w:val="E154466BB08E4C6EB548FE79FD26E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0DEA57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CCE68B1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D59767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3C21B1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6982973"/>
            <w:placeholder>
              <w:docPart w:val="DAA93BF0C05B4B21ABF32462DD2809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9BD88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B6DE9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5932A3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C83B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7779444"/>
            <w:placeholder>
              <w:docPart w:val="AA9854E51BCD4C81BB98B1D14CA557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913A1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541C7E48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2B61E6B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7FB9DF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105234"/>
            <w:placeholder>
              <w:docPart w:val="4B861DB3428945A59333F30DAB3EC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C8381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071CC8CF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4256546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9AB15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2899581"/>
            <w:placeholder>
              <w:docPart w:val="D8EDA2328710493181CCF00669591FF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62F9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7A5EE2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65070A2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6FDE2F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42871324"/>
            <w:placeholder>
              <w:docPart w:val="5E7E0144DBD5451EB5AF64E1DA2247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4F9487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2950C05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2512726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4FBC7C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083635"/>
            <w:placeholder>
              <w:docPart w:val="194D0AE44A944F6899531B0F6E697A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D01A1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13D22870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AFACC84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0284E6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6708928"/>
            <w:placeholder>
              <w:docPart w:val="4FAFD1D3F36B4B4DAA6439403B638A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F935F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2A1D4F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0066182C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67BA0E6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2880433"/>
            <w:placeholder>
              <w:docPart w:val="6838AFFB62A047D78FB8B3873BF318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C744A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6E953C09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757321AD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CDFDAE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658710"/>
            <w:placeholder>
              <w:docPart w:val="D78752FC3CE54593BE5E397FC7FB67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DE209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0A77D5" w14:paraId="38EC60FC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6E2D16C9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2CFFE0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3427242"/>
            <w:placeholder>
              <w:docPart w:val="365BB93A107541A999C71D87BEE004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521B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17496D" w14:paraId="3B2F3577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5F516B40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18C6FE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8634381"/>
            <w:placeholder>
              <w:docPart w:val="A130013D189F4209A58EF022609B5C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3AEFD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68FF8C22" w14:textId="77777777" w:rsidTr="003C5955">
        <w:trPr>
          <w:trHeight w:val="340"/>
        </w:trPr>
        <w:tc>
          <w:tcPr>
            <w:tcW w:w="567" w:type="dxa"/>
            <w:shd w:val="clear" w:color="auto" w:fill="auto"/>
            <w:vAlign w:val="center"/>
          </w:tcPr>
          <w:p w14:paraId="1D22EA3A" w14:textId="77777777" w:rsidR="00185AD2" w:rsidRPr="003C5955" w:rsidRDefault="00185AD2" w:rsidP="00E831A3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F807E4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F7A1189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EAFEC9D" w14:textId="77777777" w:rsidR="00185AD2" w:rsidRDefault="00185AD2" w:rsidP="00185AD2"/>
    <w:p w14:paraId="2E150AF8" w14:textId="77777777" w:rsidR="00185AD2" w:rsidRPr="002A05B9" w:rsidRDefault="00185AD2" w:rsidP="00185AD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8528DF4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71F7D559" w14:textId="51B7CCD4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4966"/>
        <w:gridCol w:w="2258"/>
      </w:tblGrid>
      <w:tr w:rsidR="00185AD2" w14:paraId="066C9759" w14:textId="77777777" w:rsidTr="00E831A3">
        <w:tc>
          <w:tcPr>
            <w:tcW w:w="1838" w:type="dxa"/>
            <w:gridSpan w:val="2"/>
          </w:tcPr>
          <w:p w14:paraId="4BC0BDA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C3989E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50EC089" w14:textId="77777777" w:rsidTr="00E831A3">
        <w:tc>
          <w:tcPr>
            <w:tcW w:w="1838" w:type="dxa"/>
            <w:gridSpan w:val="2"/>
          </w:tcPr>
          <w:p w14:paraId="0EF6F3C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32F3910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B8C11EE" w14:textId="77777777" w:rsidTr="00E831A3">
        <w:tc>
          <w:tcPr>
            <w:tcW w:w="1838" w:type="dxa"/>
            <w:gridSpan w:val="2"/>
          </w:tcPr>
          <w:p w14:paraId="61FD14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44FCA67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4DE9DA2C" w14:textId="77777777" w:rsidTr="00E831A3">
        <w:tc>
          <w:tcPr>
            <w:tcW w:w="1838" w:type="dxa"/>
            <w:gridSpan w:val="2"/>
          </w:tcPr>
          <w:p w14:paraId="3798AF5A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778BEC0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1B26439E" w14:textId="77777777" w:rsidTr="00E831A3">
        <w:tc>
          <w:tcPr>
            <w:tcW w:w="1838" w:type="dxa"/>
            <w:gridSpan w:val="2"/>
          </w:tcPr>
          <w:p w14:paraId="1F63B4E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F2009D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744459" w14:paraId="00672A04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5FCB4F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UŽŠIA SÚŤAŽ</w:t>
            </w:r>
          </w:p>
          <w:p w14:paraId="6AB6C31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D077BD" w14:paraId="72068C65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10C39B1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3B20BD2F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D077BD" w14:paraId="45E7D3D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44E652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4493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9377460"/>
            <w:placeholder>
              <w:docPart w:val="E3A46D23AE8C4AFC96BAD6D2C3CADC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7D5F36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62796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6D0FF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57CA4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489976"/>
            <w:placeholder>
              <w:docPart w:val="44159823EEAE4A72A37F58F4AA5D2C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9AF33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2A7DB9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9D8B7B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0CCA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974949"/>
            <w:placeholder>
              <w:docPart w:val="516C7FFF9DFF4A8181F3044CE5E26C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EA97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1259B2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9F69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A7B77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199377"/>
            <w:placeholder>
              <w:docPart w:val="0E2C1EA9908D4D2C9B19B7D9D0F997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F35771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56A00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EB23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0C7A98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759881"/>
            <w:placeholder>
              <w:docPart w:val="CA64140604A24990BFB3640EAD33E4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C010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34D4DC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47086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1A01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862728"/>
            <w:placeholder>
              <w:docPart w:val="40CA55287C3B40899B0E1C3F8144A3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C944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2CE54B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AEB4E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45EA5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3394206"/>
            <w:placeholder>
              <w:docPart w:val="B17ACBA5F5934F16A36467EF0A695E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190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B3B2F4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9424C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E54BB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6236181"/>
            <w:placeholder>
              <w:docPart w:val="1B553FF481E14DA0ABBBE088201D0F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9C38C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50F0F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89213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70426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5982890"/>
            <w:placeholder>
              <w:docPart w:val="52CA39BB785C424788540900BDC3F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549550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87C19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13A4A9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44C688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9548072"/>
            <w:placeholder>
              <w:docPart w:val="7AE54A7C934F470C80290E2BEAFBE2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5315E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9E14E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E59B1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27C865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041847"/>
            <w:placeholder>
              <w:docPart w:val="83B85D402008415BB4AD51448369DE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39C90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D7631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7B86D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4F18CB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312"/>
            <w:placeholder>
              <w:docPart w:val="5C3BEFA958F14C68B2FF549143568A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1B0772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ED236E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00457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769C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3127233"/>
            <w:placeholder>
              <w:docPart w:val="683936505D4F4299B6B7C897CF81EE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6A87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86B10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101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EBC8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6760962"/>
            <w:placeholder>
              <w:docPart w:val="C2796A81F9824BFF8599DB125A3DD3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75F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D66C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42745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37638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7399945"/>
            <w:placeholder>
              <w:docPart w:val="D40A53166CC040B38EE513BFB1CEC1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954DE0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15046C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0614A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C5216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9618432"/>
            <w:placeholder>
              <w:docPart w:val="C6FDE416EA4644EA80B857822363D4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3A72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32D8C9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B807C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20F1B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2752582"/>
            <w:placeholder>
              <w:docPart w:val="9B0BCEC5016349568273DC6B275F19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A6D4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1A52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77350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3B166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609983"/>
            <w:placeholder>
              <w:docPart w:val="54437EF42718453EA043C086831EF9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D74FB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CED8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C9F75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2296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95213674"/>
            <w:placeholder>
              <w:docPart w:val="80D4065D3D014D4592238E59013C64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001A4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E6919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16F2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181B8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1628746"/>
            <w:placeholder>
              <w:docPart w:val="F87D47AB1A04483E9FDADDD0A4616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81B41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E7706F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6D74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1F0A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5409399"/>
            <w:placeholder>
              <w:docPart w:val="1E54AE3A6F5848F4BD2A05583B289E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EBE9D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AA5A4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5329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C6A9E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188570"/>
            <w:placeholder>
              <w:docPart w:val="AE63E785B05045D6BC9689F3371C78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4636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2BE1C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568B4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229AD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078799"/>
            <w:placeholder>
              <w:docPart w:val="88160871D6DC49209AAD43082E40A5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C6D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B9830A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80443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C6A88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007118"/>
            <w:placeholder>
              <w:docPart w:val="5C7557565B10490DAF707481E29720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3D4BF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A6B6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8F3C0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9FFA03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4016585"/>
            <w:placeholder>
              <w:docPart w:val="6A753949CE1A471B8A8FB87AEB9B29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B1D0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738C0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BA14F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1C3EC1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8673929"/>
            <w:placeholder>
              <w:docPart w:val="BF238F20007A4B48806502663E6D77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44572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C1AD113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74FC78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AA6734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1815407"/>
            <w:placeholder>
              <w:docPart w:val="DCD282DA059948749C3BF0BE6A25B6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1B1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0344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D3AF6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2FCD2A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304042"/>
            <w:placeholder>
              <w:docPart w:val="6F6D0F53A46944378D4B85A6DBE691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82AB2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A5C5A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74BEA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C3D3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4950611"/>
            <w:placeholder>
              <w:docPart w:val="F23197AA79C0426EA4C52C36896B20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87827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7A992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9CAC7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1919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594047"/>
            <w:placeholder>
              <w:docPart w:val="8D577ECA26FC4E5BB8E061B6F22F9F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EC2DE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4985C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E5F4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84B11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3886151"/>
            <w:placeholder>
              <w:docPart w:val="20C711E43E9449F789622295120EE3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2EEE16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9BFD6D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9D217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318CE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531203"/>
            <w:placeholder>
              <w:docPart w:val="1971A4AC7C564F47B13420EC725737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9ABAAA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4FF2C4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A1B2B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9523B0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1497864"/>
            <w:placeholder>
              <w:docPart w:val="8C8F2ED4DD7F4261AFD059C7FA9494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F2A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2807A3F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C51575C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91428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2332"/>
            <w:placeholder>
              <w:docPart w:val="D5681F5873F944328F95E0CC4144EE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B23A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00655A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DEA67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9A50C6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7399804"/>
            <w:placeholder>
              <w:docPart w:val="B4EF8471598248F9911532C3D09CC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BDAB2B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327160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11566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A2C08E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2729543"/>
            <w:placeholder>
              <w:docPart w:val="DE6D96F165C441A8B3C49B17322999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5F5AB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E24D192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853A0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B0FE17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0781156"/>
            <w:placeholder>
              <w:docPart w:val="D0A9168E23DB4479AFBA5FCC1931FA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4917D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F36E0B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88C3E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AD044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3620319"/>
            <w:placeholder>
              <w:docPart w:val="8713EC41E5FC47398424290C74E05C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20C8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76FC34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57D899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01D32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629162"/>
            <w:placeholder>
              <w:docPart w:val="35468725BB494A0891B2950A8CD61F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2E39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617335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A2963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96A854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733992"/>
            <w:placeholder>
              <w:docPart w:val="BB021DCA89FD45609DA4054CCC124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884D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3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1880B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E0FDC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675129"/>
            <w:placeholder>
              <w:docPart w:val="79EC4E7E40C74F23BAE0CE73E51E65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89296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A71428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DDBB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831C3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3562743"/>
            <w:placeholder>
              <w:docPart w:val="6EF1AC6E2F3247AEB03FEA32D4FC4D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12F5E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9F687D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127FE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EC08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367861"/>
            <w:placeholder>
              <w:docPart w:val="B743EE065B3245099761FDFDA16997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4D97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2DFA9B5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C6EB8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7463D0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8948904"/>
            <w:placeholder>
              <w:docPart w:val="759EA5BEE3D4434FBF9063FBD622B6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A055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03CEF7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226BAA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D3E5F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367457"/>
            <w:placeholder>
              <w:docPart w:val="CE7B2082C2F34F14B74D3522206AEF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2A4F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BD7CB3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BB48E7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7E880E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21844"/>
            <w:placeholder>
              <w:docPart w:val="9C735ED48052461896BC222C98339B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A55C6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90952C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9CD6ED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BEE0DE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9615979"/>
            <w:placeholder>
              <w:docPart w:val="A771EC6AC4C9462392E6FF19F409B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9910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697AF90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B8B15E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49795BB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8950872"/>
            <w:placeholder>
              <w:docPart w:val="E989F3CFEC774EB7AC22EAED129B4B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C012A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D4A8F3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36F19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ADE21B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094131"/>
            <w:placeholder>
              <w:docPart w:val="EA6C617112A04EE294FD50BF756424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C1363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191DCF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63F3C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8C4D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7024065"/>
            <w:placeholder>
              <w:docPart w:val="5E474DD1DD0541B7AA392FEDA2D676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288B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B55C60E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D6DF3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53E72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3294861"/>
            <w:placeholder>
              <w:docPart w:val="1828964FA50A450892042AB6FCB33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B524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A77DB0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BBE8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5E9512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61831229"/>
            <w:placeholder>
              <w:docPart w:val="D79FDCD942EB4D2281322B2C136CB9D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DA44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2346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1A8EB5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CE196A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2899668"/>
            <w:placeholder>
              <w:docPart w:val="794CEAB3AB2F42D987AF763E50AC43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55CBFB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E1EFC7B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113CA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4FC67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289200"/>
            <w:placeholder>
              <w:docPart w:val="74A9860415AA43A2BD72469580A370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7E160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57F569A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C8C58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224F04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679770"/>
            <w:placeholder>
              <w:docPart w:val="FF0DD0585F494858840D91CC1E6A93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619DF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1C59D8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CE3784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D8AD7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4171584"/>
            <w:placeholder>
              <w:docPart w:val="1420EF1E9A704AFA9301ABEA60D29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848A9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50936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538C8E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E808B6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265603"/>
            <w:placeholder>
              <w:docPart w:val="4AA62E4216D5438A8B60A4AAEB7909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71E44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0328398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E329A33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65265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63407"/>
            <w:placeholder>
              <w:docPart w:val="950B3B1DD8964DAF957D058B7CC67A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20FB8D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D7975A7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EF2B40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E5AF6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6032343"/>
            <w:placeholder>
              <w:docPart w:val="507B72DDCAC04971B61844EF82C566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A560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70CC14F1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A36E18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3C3742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9361265"/>
            <w:placeholder>
              <w:docPart w:val="1DE490E4B6CF43D9B61161DC3660D0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4C93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69CAB5DA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C619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6D493B1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775679"/>
            <w:placeholder>
              <w:docPart w:val="BAFF6FDA4298497F91C289639FDF16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D6DD6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00D4278D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AF65BB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03DE823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615096"/>
            <w:placeholder>
              <w:docPart w:val="017320D1088C4C4EB5E969EB40CD72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3726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1D0C39D5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FDF821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5B24F4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6279802"/>
            <w:placeholder>
              <w:docPart w:val="7943BB4B08854466B72C6255F51A45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CEBBE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4622E75C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1365D6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7836AB3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9533921"/>
            <w:placeholder>
              <w:docPart w:val="24110D5F3B164400BD1555542DBCB8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5258B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D077BD" w14:paraId="36061E19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27DB4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146D2E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17755"/>
            <w:placeholder>
              <w:docPart w:val="AC7020633A034CBC943E16A9591FE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BA14C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39543DE6" w14:textId="77777777" w:rsidTr="003C5955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BD7BDA" w14:textId="77777777" w:rsidR="00185AD2" w:rsidRPr="003C5955" w:rsidRDefault="00185AD2" w:rsidP="00E831A3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79" w:type="dxa"/>
            <w:gridSpan w:val="2"/>
            <w:shd w:val="clear" w:color="auto" w:fill="auto"/>
            <w:vAlign w:val="center"/>
          </w:tcPr>
          <w:p w14:paraId="37451AB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9656889"/>
            <w:placeholder>
              <w:docPart w:val="C130B588D91D41E094DD52E953ADF9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1E7A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6FD76350" w14:textId="5689EC8D" w:rsidR="00185AD2" w:rsidRDefault="00185AD2" w:rsidP="00185AD2">
      <w:pPr>
        <w:spacing w:after="160" w:line="259" w:lineRule="auto"/>
      </w:pPr>
    </w:p>
    <w:p w14:paraId="0444B604" w14:textId="48054DF8" w:rsidR="003C5955" w:rsidRDefault="003C5955" w:rsidP="00185AD2">
      <w:pPr>
        <w:spacing w:after="160" w:line="259" w:lineRule="auto"/>
      </w:pPr>
      <w:r>
        <w:br w:type="page"/>
      </w:r>
    </w:p>
    <w:p w14:paraId="0E8CEC14" w14:textId="77777777" w:rsidR="003C5955" w:rsidRDefault="003C5955" w:rsidP="00185AD2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1129"/>
        <w:gridCol w:w="4966"/>
        <w:gridCol w:w="2258"/>
      </w:tblGrid>
      <w:tr w:rsidR="00185AD2" w14:paraId="0275C8DE" w14:textId="77777777" w:rsidTr="00E831A3">
        <w:tc>
          <w:tcPr>
            <w:tcW w:w="1838" w:type="dxa"/>
            <w:gridSpan w:val="2"/>
          </w:tcPr>
          <w:p w14:paraId="3509EE32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Názov MAS</w:t>
            </w:r>
          </w:p>
        </w:tc>
        <w:tc>
          <w:tcPr>
            <w:tcW w:w="7224" w:type="dxa"/>
            <w:gridSpan w:val="2"/>
          </w:tcPr>
          <w:p w14:paraId="5903D10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613A25A" w14:textId="77777777" w:rsidTr="00E831A3">
        <w:tc>
          <w:tcPr>
            <w:tcW w:w="1838" w:type="dxa"/>
            <w:gridSpan w:val="2"/>
          </w:tcPr>
          <w:p w14:paraId="7BA79448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66F091B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F95E5DE" w14:textId="77777777" w:rsidTr="00E831A3">
        <w:tc>
          <w:tcPr>
            <w:tcW w:w="1838" w:type="dxa"/>
            <w:gridSpan w:val="2"/>
          </w:tcPr>
          <w:p w14:paraId="2A48345B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2F0D62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852D411" w14:textId="77777777" w:rsidTr="00E831A3">
        <w:tc>
          <w:tcPr>
            <w:tcW w:w="1838" w:type="dxa"/>
            <w:gridSpan w:val="2"/>
          </w:tcPr>
          <w:p w14:paraId="24A0309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3075F55E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F87AA46" w14:textId="77777777" w:rsidTr="00E831A3">
        <w:tc>
          <w:tcPr>
            <w:tcW w:w="1838" w:type="dxa"/>
            <w:gridSpan w:val="2"/>
          </w:tcPr>
          <w:p w14:paraId="5C9E5D80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4275E2B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AD44A8" w14:paraId="49E16555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29C1BD1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ROKOVACIE KONANIE SO ZVEREJNENÍM </w:t>
            </w:r>
          </w:p>
          <w:p w14:paraId="49E3F95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AD44A8" w14:paraId="49E8E8B4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66F948D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46C4D94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AD44A8" w14:paraId="5D3FCB9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34153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41F827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027136"/>
            <w:placeholder>
              <w:docPart w:val="ADA44CDE9E144D77BCDA605562DB9E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7DC65F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BBF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372D94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6DF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6184297"/>
            <w:placeholder>
              <w:docPart w:val="8EC627C9CDAA4DBE9DA44F1FCE25E3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C74EB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5899D4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4BF6F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C4EC58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3C5955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21444472"/>
            <w:placeholder>
              <w:docPart w:val="0D8A2632A4F14061AFE83AA232AD8C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C13A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1F010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B641A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DE7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7154198"/>
            <w:placeholder>
              <w:docPart w:val="2928411D0D2E4A719F8CD84BA8E38C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F7D89D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BECA2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676912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DAA6B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88005"/>
            <w:placeholder>
              <w:docPart w:val="B45D707E3F2F496EB0B6EC1A2A3415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FBC4E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B244AA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5D54F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F906C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167863"/>
            <w:placeholder>
              <w:docPart w:val="37AC6745D0594B4A95A2D4A29A9798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92F74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D50CD0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A510B4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229E95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756297"/>
            <w:placeholder>
              <w:docPart w:val="EE1A1E2F84404896AB19461E2463DB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E8E2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A8F52A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FD6632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A5BD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393435"/>
            <w:placeholder>
              <w:docPart w:val="A4E2DFCC827C4C83A92C1409C03786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6F795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6E7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762AC2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734C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352545"/>
            <w:placeholder>
              <w:docPart w:val="AFBB6FD9DCD4427AB087F1E3BE728E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3C606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13E48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0DAA32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1DEA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68103927"/>
            <w:placeholder>
              <w:docPart w:val="3DD4A3774BEF4E089A9FEF553F9822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815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AB245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B331CB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2E21E4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6274621"/>
            <w:placeholder>
              <w:docPart w:val="629528849B294AD59AD30C9E82BE15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7B07CA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60347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9D88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8C617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 predložené záujemcami preukazujúce splnenie podmienok účasti, v prípade, ak bola doručená žiadosť o ich predloženie, spolu s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200450"/>
            <w:placeholder>
              <w:docPart w:val="D2D097F3DE404649B54B2D428B256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84D15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E0717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C9EA9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239542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7990282"/>
            <w:placeholder>
              <w:docPart w:val="A49BB3296E7A4BBBBF4882503D6F4B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C5E70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E60C2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1283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FC7976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9700555"/>
            <w:placeholder>
              <w:docPart w:val="20C39D2203F548848BC3715EEDA211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07B96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7C14D8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01E69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0F8BFB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1043989"/>
            <w:placeholder>
              <w:docPart w:val="BF7E19BECAA6469ABDC237BB74B6D3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E0CA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A1FAC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DC7D66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67A48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1762577"/>
            <w:placeholder>
              <w:docPart w:val="7277FD19A2444882BA3F3B3F5E97E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3B36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BF910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F1EB8C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8A46AC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7696556"/>
            <w:placeholder>
              <w:docPart w:val="2B15B926B238497EB3624B9910264A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6A08FF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84EEAF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82BB06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F1A563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6580524"/>
            <w:placeholder>
              <w:docPart w:val="4DE3B91F41F745F3843E938E396436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06AB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3B3CBA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699A3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2283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7230094"/>
            <w:placeholder>
              <w:docPart w:val="9F752A60A9ED49A9A2FD45A0B7ED11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A1C88A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9F0EB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97D29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7651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4696712"/>
            <w:placeholder>
              <w:docPart w:val="40434650D6114BDB85B313B84B70B8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2578F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F0472E7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904AB5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2F1F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91808"/>
            <w:placeholder>
              <w:docPart w:val="934860D4FCB54591AAF99ABC8A500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1CBB5A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68F103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B8DA5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9D0D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5117915"/>
            <w:placeholder>
              <w:docPart w:val="038E9775C5704943B90062FC157CDB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2D151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31BF3D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96CCC7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DEBDE1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0114938"/>
            <w:placeholder>
              <w:docPart w:val="50CAA8D0EF754F3B980B093DA98068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B33C4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5F46D2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26651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A5B1A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7206175"/>
            <w:placeholder>
              <w:docPart w:val="16DFAA7B7C7B4B7C8F1B3EF74F785F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4016E6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9898AE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D0C834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4151C4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4506390"/>
            <w:placeholder>
              <w:docPart w:val="B054B9FC3F0741D9931CBE355B5E5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EA8F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143BD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3277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2D249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7344710"/>
            <w:placeholder>
              <w:docPart w:val="914E410E653F47BB93F101C7AA2908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0E1AF7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86DDC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47C2D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0AFDB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6466569"/>
            <w:placeholder>
              <w:docPart w:val="060205F6F9B54B3CBB1AE3D63FE256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8B310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BB005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8F7050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7884F9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072896"/>
            <w:placeholder>
              <w:docPart w:val="BC3AE5CACD3F4CFD966CACC750721A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2CF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73D24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0857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13AF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7642641"/>
            <w:placeholder>
              <w:docPart w:val="E2B96C95F9B945F48474410BC81F97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42098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D8BC432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562E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1504B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0546530"/>
            <w:placeholder>
              <w:docPart w:val="24193BC210B24565A3D2D909FF333C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0627E1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635806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15F2807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33727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4276752"/>
            <w:placeholder>
              <w:docPart w:val="3CAA2EB27F814D9B93307A023FBAD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60483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21BF25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D8B73B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20E5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51559"/>
            <w:placeholder>
              <w:docPart w:val="6AC3383DD3AF429AB3733120DB1BB3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04CEC8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807C3F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2C6C3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43F47F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0272110"/>
            <w:placeholder>
              <w:docPart w:val="9DA5B020B27144969840F85E91220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AB8364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4BD64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F574F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F94A48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1651607"/>
            <w:placeholder>
              <w:docPart w:val="8C5CE0F6E0E94E97A7D59866F062D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77F0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8D48FA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069379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F87749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0326537"/>
            <w:placeholder>
              <w:docPart w:val="F49CE82AE5494107847AF24D4B031F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A91075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B5D87D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D9869E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B2310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4592980"/>
            <w:placeholder>
              <w:docPart w:val="7673CBA8609E4FD38140F4BB6EFB05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3C82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604264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325FE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95543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44532601"/>
            <w:placeholder>
              <w:docPart w:val="E304295944F94C67AE8ADC2329B35E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4CBB5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0CF8DD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83C3EA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A3BE7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7794633"/>
            <w:placeholder>
              <w:docPart w:val="104F31E3C55B4C83A5092DA3B5BC4A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738959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7B65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581054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1B3AFD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02685"/>
            <w:placeholder>
              <w:docPart w:val="A0F2C33C53E64B41907CA909F2AFCF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56E609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65AA62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FE56F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65B69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907789"/>
            <w:placeholder>
              <w:docPart w:val="709DBAABB6A34F05986F4C1626B91B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FC3A6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F4E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EA489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93D8B0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2888823"/>
            <w:placeholder>
              <w:docPart w:val="A8CD8FAE3FAD42B882B8254D7A6C2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90AD30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D45C7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090AC5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930EA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60334440"/>
            <w:placeholder>
              <w:docPart w:val="7292723152094DE887712959F14D05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A17A0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3C4193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EBA12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92859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40960097"/>
            <w:placeholder>
              <w:docPart w:val="1BEB58FC0DDF49128D794F376B3C39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C1D1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74AA0BB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507A0C8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0AFD7A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4787093"/>
            <w:placeholder>
              <w:docPart w:val="6ED89D7ADBCE47F18B919E8ED0D9E9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F1B2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07A28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505131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EBABF5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5414245"/>
            <w:placeholder>
              <w:docPart w:val="83839FCECF3E4DB9B5870194006BB6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4A24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82848F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97726C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B166C8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197744"/>
            <w:placeholder>
              <w:docPart w:val="C9349A41814D47FBAB1F90F232A1D0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4ECD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25EE9D4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C83F4B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D4FC0C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7825700"/>
            <w:placeholder>
              <w:docPart w:val="FB1726C6D23D453E911A481C2D790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A4A51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0B5B4A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E3D4ED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787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56328216"/>
            <w:placeholder>
              <w:docPart w:val="BDECF414BC9A4586B4BDA20087DFDC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8DB50C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7679F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5E17CB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B060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4651984"/>
            <w:placeholder>
              <w:docPart w:val="39029CD95B9948F3A384A79AEDE5F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8A1EF5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9A4849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D4E2D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B31E87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9633427"/>
            <w:placeholder>
              <w:docPart w:val="6BF031BB0C1E43BE8795BE79043A19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4B11CA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F20BC0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77F539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AB5E32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1220629"/>
            <w:placeholder>
              <w:docPart w:val="EDE04FCEF2E14C729F89B22C8A130D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D8243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8038136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B9A05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047F5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zmluva/koncesná zmluva/rámcová dohoda uzavretá medzi úspešným uchádzačom (úspešnými uchádzačmi) a verejným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947698"/>
            <w:placeholder>
              <w:docPart w:val="2C5706A7CD6D41388A3C883F9ECEB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40F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E03520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980E276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07CADA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0959465"/>
            <w:placeholder>
              <w:docPart w:val="C201243642B64F2DA7358394072BFB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1E7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3A34C9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06E8ED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C69AB4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83297377"/>
            <w:placeholder>
              <w:docPart w:val="30DC69F5EC7D46B29EC5929B70180E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DCF4A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19060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ABD279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5A4F90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6829412"/>
            <w:placeholder>
              <w:docPart w:val="64AEC7A85FBB488B9DE175E96CF3CE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1DF8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0F24826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109E98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451B55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5014588"/>
            <w:placeholder>
              <w:docPart w:val="E0F490C4B46F4520BA379281DC8DB0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DA6B2C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D2DD5A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6AAD58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2CD58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95648975"/>
            <w:placeholder>
              <w:docPart w:val="21E89309983D4252BAB6A2BCC5CA43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ACB1D3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6D02F5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26B14F4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10FBCF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916125"/>
            <w:placeholder>
              <w:docPart w:val="644C0495725D4E479F4845E9099B1E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3D03D6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43807A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BB5334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17D5C1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9305113"/>
            <w:placeholder>
              <w:docPart w:val="15261BC14ADA4B88A5EF25E47399DF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2159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712CDF4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7BA48ADA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26FD8C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903729"/>
            <w:placeholder>
              <w:docPart w:val="8018A843D86945FAA74BC141D50395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DC802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D84FCB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17ED72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11A34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9313415"/>
            <w:placeholder>
              <w:docPart w:val="C44D4A3C432F47E58D58B12A47E024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1B2A58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5782148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E0D0A1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8B06E9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106649"/>
            <w:placeholder>
              <w:docPart w:val="21D4F924CC3D4EF989B8ED4403C355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8FFA0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F1B114D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5CA1A437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025C2B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2417158"/>
            <w:placeholder>
              <w:docPart w:val="F132F9C945C24F9A8D81D16242D9C5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AD01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4605FEE3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C7384B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6B8820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53705006"/>
            <w:placeholder>
              <w:docPart w:val="430F52276F06472D87FCCC74577EBC0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6237D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4AB807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6F102FFD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B0E01D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0153478"/>
            <w:placeholder>
              <w:docPart w:val="B7DD21AD98B347B88679D4B0BD0A27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3692B3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4D11F9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6D65B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29E43F0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69546"/>
            <w:placeholder>
              <w:docPart w:val="183D7A22E0A749318F1041B2964F02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452BAB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6E352311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5B6F240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67852C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výsledné materiály z vykonanej kontroly, ak bola v predmetnom postupe zadávania zákazky úradom, príp. iným kontrolným orgánom, vykonaná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95401"/>
            <w:placeholder>
              <w:docPart w:val="A8AA78EE78C543D99D53BDF175D11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0C416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ED0B63C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8F348C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BDF8B9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9315759"/>
            <w:placeholder>
              <w:docPart w:val="6597C1C60EFA4FD2A7063BDB7FF2F1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9FB0A8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4F0A4B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7EC1509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6EFA9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1702365"/>
            <w:placeholder>
              <w:docPart w:val="53DF66402BDB4EDBA941A682065C8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34E110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1840A78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EECED62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25B92B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994853"/>
            <w:placeholder>
              <w:docPart w:val="378174FAEA17464A9FAB516BA824AC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E17F5E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247114D9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0368E53B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6A2EB87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1377949"/>
            <w:placeholder>
              <w:docPart w:val="EC80F1F53E3845DCBBEBAC64877CC2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67714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31632AE5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213985D3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36CFC3F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8291117"/>
            <w:placeholder>
              <w:docPart w:val="5C78B6381365435D9DBF248B20E9A0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B9D02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AD44A8" w14:paraId="5C4A8A1E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44716C0E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4E4B3F4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0867495"/>
            <w:placeholder>
              <w:docPart w:val="83921F9B6ED6433B9238D4DF736322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7C6AF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7417CF0F" w14:textId="77777777" w:rsidTr="003C5955">
        <w:trPr>
          <w:trHeight w:val="340"/>
        </w:trPr>
        <w:tc>
          <w:tcPr>
            <w:tcW w:w="709" w:type="dxa"/>
            <w:shd w:val="clear" w:color="auto" w:fill="auto"/>
            <w:vAlign w:val="center"/>
          </w:tcPr>
          <w:p w14:paraId="32A19A6F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7CAE5FA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2069181"/>
            <w:placeholder>
              <w:docPart w:val="7ECB8A8DC8DB48469363A4DB41652F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8976C0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14:paraId="5D03202A" w14:textId="77777777" w:rsidTr="003C5955">
        <w:trPr>
          <w:trHeight w:val="70"/>
        </w:trPr>
        <w:tc>
          <w:tcPr>
            <w:tcW w:w="709" w:type="dxa"/>
            <w:shd w:val="clear" w:color="auto" w:fill="auto"/>
            <w:vAlign w:val="center"/>
          </w:tcPr>
          <w:p w14:paraId="506F6B15" w14:textId="77777777" w:rsidR="00185AD2" w:rsidRPr="003C5955" w:rsidRDefault="00185AD2" w:rsidP="00E831A3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6BEF8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80694619"/>
            <w:placeholder>
              <w:docPart w:val="476C6F98CDAD423AB36544032AB636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0D1D5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F5C22C" w14:textId="77777777" w:rsidR="00185AD2" w:rsidRDefault="00185AD2" w:rsidP="00185AD2"/>
    <w:p w14:paraId="7E2706C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3A3CA0C4" w14:textId="51DD3022" w:rsidR="003C5955" w:rsidRDefault="003C5955" w:rsidP="00185A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D8C60EB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4966"/>
        <w:gridCol w:w="2258"/>
      </w:tblGrid>
      <w:tr w:rsidR="00185AD2" w14:paraId="6F63F211" w14:textId="77777777" w:rsidTr="00E831A3">
        <w:tc>
          <w:tcPr>
            <w:tcW w:w="1838" w:type="dxa"/>
            <w:gridSpan w:val="2"/>
          </w:tcPr>
          <w:p w14:paraId="1B6C3776" w14:textId="2AD29EE0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br w:type="page"/>
              <w:t>Názov MAS</w:t>
            </w:r>
          </w:p>
        </w:tc>
        <w:tc>
          <w:tcPr>
            <w:tcW w:w="7224" w:type="dxa"/>
            <w:gridSpan w:val="2"/>
          </w:tcPr>
          <w:p w14:paraId="21986B95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5DA9A385" w14:textId="77777777" w:rsidTr="00E831A3">
        <w:tc>
          <w:tcPr>
            <w:tcW w:w="1838" w:type="dxa"/>
            <w:gridSpan w:val="2"/>
          </w:tcPr>
          <w:p w14:paraId="684A663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MAS</w:t>
            </w:r>
          </w:p>
        </w:tc>
        <w:tc>
          <w:tcPr>
            <w:tcW w:w="7224" w:type="dxa"/>
            <w:gridSpan w:val="2"/>
          </w:tcPr>
          <w:p w14:paraId="093F54EC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20812C63" w14:textId="77777777" w:rsidTr="00E831A3">
        <w:tc>
          <w:tcPr>
            <w:tcW w:w="1838" w:type="dxa"/>
            <w:gridSpan w:val="2"/>
          </w:tcPr>
          <w:p w14:paraId="4FF31196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Žiadateľ</w:t>
            </w:r>
          </w:p>
        </w:tc>
        <w:tc>
          <w:tcPr>
            <w:tcW w:w="7224" w:type="dxa"/>
            <w:gridSpan w:val="2"/>
          </w:tcPr>
          <w:p w14:paraId="3AF6936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7C27D804" w14:textId="77777777" w:rsidTr="00E831A3">
        <w:tc>
          <w:tcPr>
            <w:tcW w:w="1838" w:type="dxa"/>
            <w:gridSpan w:val="2"/>
          </w:tcPr>
          <w:p w14:paraId="16908944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IČO</w:t>
            </w:r>
          </w:p>
        </w:tc>
        <w:tc>
          <w:tcPr>
            <w:tcW w:w="7224" w:type="dxa"/>
            <w:gridSpan w:val="2"/>
          </w:tcPr>
          <w:p w14:paraId="41EEAB21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14:paraId="3356AEB8" w14:textId="77777777" w:rsidTr="00E831A3">
        <w:tc>
          <w:tcPr>
            <w:tcW w:w="1838" w:type="dxa"/>
            <w:gridSpan w:val="2"/>
          </w:tcPr>
          <w:p w14:paraId="1F971927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3C5955">
              <w:rPr>
                <w:rFonts w:cstheme="minorHAnsi"/>
                <w:sz w:val="20"/>
                <w:szCs w:val="20"/>
              </w:rPr>
              <w:t>kód ITMS2014+</w:t>
            </w:r>
          </w:p>
        </w:tc>
        <w:tc>
          <w:tcPr>
            <w:tcW w:w="7224" w:type="dxa"/>
            <w:gridSpan w:val="2"/>
          </w:tcPr>
          <w:p w14:paraId="02AC9ED9" w14:textId="77777777" w:rsidR="00185AD2" w:rsidRPr="003C5955" w:rsidRDefault="00185AD2" w:rsidP="00E831A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185AD2" w:rsidRPr="00223E30" w14:paraId="07641FDA" w14:textId="77777777" w:rsidTr="00E831A3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79920E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PRIAME ROKOVACIE KONANIE</w:t>
            </w:r>
          </w:p>
          <w:p w14:paraId="15E4D8F6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Nadlimitná zákazka</w:t>
            </w:r>
          </w:p>
        </w:tc>
      </w:tr>
      <w:tr w:rsidR="00185AD2" w:rsidRPr="00223E30" w14:paraId="00965613" w14:textId="77777777" w:rsidTr="003C5955">
        <w:trPr>
          <w:trHeight w:val="397"/>
        </w:trPr>
        <w:tc>
          <w:tcPr>
            <w:tcW w:w="6804" w:type="dxa"/>
            <w:gridSpan w:val="3"/>
            <w:shd w:val="clear" w:color="auto" w:fill="auto"/>
            <w:vAlign w:val="center"/>
          </w:tcPr>
          <w:p w14:paraId="2726907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  <w:t>a dokumenty: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0D7FF2E8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3C5955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185AD2" w:rsidRPr="00C065EF" w14:paraId="5D652A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70B55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E9014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860462"/>
            <w:placeholder>
              <w:docPart w:val="9BA69B5F341E4C6DBA57D47E6683BC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DE1E04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D8939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2136A3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E39BE0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167678"/>
            <w:placeholder>
              <w:docPart w:val="70D511143D3349359A2089FE323FB6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83B7F2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4A0B62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7C6B3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2AA1E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8343141"/>
            <w:placeholder>
              <w:docPart w:val="A9A12CE9C56848ACA3F272FBDCFB5C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29120B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19E636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785C9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885F59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7949998"/>
            <w:placeholder>
              <w:docPart w:val="FF95F9EC305747A4A5871FE647AD46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62A58D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8BD9DF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4575A1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62782F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308300"/>
            <w:placeholder>
              <w:docPart w:val="428943C5471E41469AD8B3A0D5BD73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D70A9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7E6BD0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D62E50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F909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8520712"/>
            <w:placeholder>
              <w:docPart w:val="296D87ACFEE04701AA49C982154556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DEF143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E577E2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EF4B0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C1D308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2449862"/>
            <w:placeholder>
              <w:docPart w:val="6F3B9A17FA89485598AF76354C0121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6DB18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29560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8EAF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FDEF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6587225"/>
            <w:placeholder>
              <w:docPart w:val="124F7C1E8932414BA7031CD0A891C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9E66E7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7306D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4D703B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B773C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546198"/>
            <w:placeholder>
              <w:docPart w:val="C1A813D29BCE4854BBF0E4416EB9EB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E083E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46E31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7F74F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5B8B3D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1513760"/>
            <w:placeholder>
              <w:docPart w:val="74763E39F2904B5EA0312C5C43B938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9D7C253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C1105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82A36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DC45DA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808087"/>
            <w:placeholder>
              <w:docPart w:val="C6F688A051DC4B47B01A3C607CB7F3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14A57A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FBCBCEC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06E7D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7F9325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2710"/>
            <w:placeholder>
              <w:docPart w:val="BC1B551AB71E4C1B999839E06CDC1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0E256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F2D8A1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6A89CE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D98045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3839089"/>
            <w:placeholder>
              <w:docPart w:val="7BFE73335AD64979868FB3B6B7959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BEC315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F7CD8A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17196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E35583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2310684"/>
            <w:placeholder>
              <w:docPart w:val="405F24EC528D4B719568D2B1DEEA16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F86BFE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EF66B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9099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D67F4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3526067"/>
            <w:placeholder>
              <w:docPart w:val="79D80B922FF841D09F8608E6922ABA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124BB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56CE619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45A13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94700D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1079051"/>
            <w:placeholder>
              <w:docPart w:val="27C8B5A4A3FC47F6865505264A0C13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3F91379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09E8F7A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C3F81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2116E3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95090196"/>
            <w:placeholder>
              <w:docPart w:val="C2A8874BCE9C4C07AE3266D1894BDF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ED2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51D99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DF33BC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747F51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581521"/>
            <w:placeholder>
              <w:docPart w:val="74C47F0BA8484EF4ADCC8625EBD871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93348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E9AF07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15F79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8C8EF8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23308436"/>
            <w:placeholder>
              <w:docPart w:val="7B10CA392AC140509F710366265726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997E9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98065B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084EF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C926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7710768"/>
            <w:placeholder>
              <w:docPart w:val="F486D783B31042859F364B084F7403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5C88AC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D7861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C9B44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E16E3F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561065"/>
            <w:placeholder>
              <w:docPart w:val="66ECE39686CC42BE8F6904CCD6CC1F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F35179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EFC5A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F6EE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8E724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03789672"/>
            <w:placeholder>
              <w:docPart w:val="5C79207169A545149C47879873680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8C1F56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A90697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DBC8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2B7723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5009491"/>
            <w:placeholder>
              <w:docPart w:val="61AC467883C843BFAC4573E0287DF3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2A5B7F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37651C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2A93B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971574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8642000"/>
            <w:placeholder>
              <w:docPart w:val="D7132FFE083F4479AD4D2F5AC693A9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C2F08EC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A98343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D2C058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CDBE0E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9340457"/>
            <w:placeholder>
              <w:docPart w:val="F82EA42E388A498EB7DF9E5E6D607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1A50033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1E598B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C17F6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E5E21E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162726"/>
            <w:placeholder>
              <w:docPart w:val="6808BD8DFDC0483AB7DEE9384D5F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C46C44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E66E7D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2056A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3AA45E0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82279014"/>
            <w:placeholder>
              <w:docPart w:val="69631B4C48004145811F4ED30E03CE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647752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B97C6B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D7CD56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1DED2D9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2024461"/>
            <w:placeholder>
              <w:docPart w:val="BE31FDEA48424F1AA41D6B2A00F126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EFBC3E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4AE8ED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AF4B19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7E0D825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61154915"/>
            <w:placeholder>
              <w:docPart w:val="3DFF907855A44A9BB3823ED7E4D469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D0EA04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F121ED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AAC3D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D27107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038881"/>
            <w:placeholder>
              <w:docPart w:val="EA115039B8454350A0230843A95347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EAFF33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92BC10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359E6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50ACB2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783297"/>
            <w:placeholder>
              <w:docPart w:val="B984C038382B42E4BE0C84481F8270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A1F988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7B4FF2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98C35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589E6D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51897700"/>
            <w:placeholder>
              <w:docPart w:val="6618763B803241C780ECB0856510DF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669E64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62E293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5AD333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09299B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241733"/>
            <w:placeholder>
              <w:docPart w:val="2D12E471AAC44793B181A1E8FA66DE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32038C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56EAB7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EF17E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75580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1785628"/>
            <w:placeholder>
              <w:docPart w:val="6DCB868935F24D1184BE6A8EAA672C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EBF8C1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D712BFF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B4F54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31B69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9508890"/>
            <w:placeholder>
              <w:docPart w:val="1C9BBB52C5474246B05D974F5456C23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C35F7D2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EF5A3C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B1C77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243D83AF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4628763"/>
            <w:placeholder>
              <w:docPart w:val="9E1AECC843BA4527AE47A2EFE410D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6F1A28B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0571FF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82D9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9197A6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0097887"/>
            <w:placeholder>
              <w:docPart w:val="51E7C947B9E64FC5B329624726758B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178BF7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6349C83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971FC62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4EBF12D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4600841"/>
            <w:placeholder>
              <w:docPart w:val="44AFE39A9F04452088EDA4A9B7264A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A90205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4C6A586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B654CA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83B185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3384539"/>
            <w:placeholder>
              <w:docPart w:val="A45AB54909614C298D836B071AC8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E224BE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222626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3C8DFF8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C450237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691393"/>
            <w:placeholder>
              <w:docPart w:val="5BA0730631B142B1AC016827AE04A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E72B8A5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38429BDB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26597F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6442093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1618234"/>
            <w:placeholder>
              <w:docPart w:val="3AF5660FA95E4AE2B15E3D86D9E33C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7EA26D2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426B78A0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E61F201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E8DFB36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008818"/>
            <w:placeholder>
              <w:docPart w:val="0C208850D91E4553A083B652318EEA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7EB215A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7301045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FFF606D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3230851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2389568"/>
            <w:placeholder>
              <w:docPart w:val="757BA934F418400AB79135C0152F3A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202F9A6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05E812E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ED256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59C076F8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8814653"/>
            <w:placeholder>
              <w:docPart w:val="5670BBBC6D5445609ED3852A8A777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47A0FBC8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247ACDFE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32918CE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AA97339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</w:t>
            </w: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4065879"/>
            <w:placeholder>
              <w:docPart w:val="D77D8D7E506741C6BE2F415F277069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61B62A1F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08E1E64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63D3DE0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67B817B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4779514"/>
            <w:placeholder>
              <w:docPart w:val="67F559A798E5426199E80CC3B2176B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0B2333FD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8A08B0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30C5FC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5281E5A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04166816"/>
            <w:placeholder>
              <w:docPart w:val="F1FA9CE392F545E792C4016EFB59F6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F213950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1C865EDD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017024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6C37F98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025657"/>
            <w:placeholder>
              <w:docPart w:val="173ED282CDD8418382EFD29B923A7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3A6DACA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5901E321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9F1FAFB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03365FF4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8493106"/>
            <w:placeholder>
              <w:docPart w:val="63A7501743F84194B0F0121E5BA7B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580BD547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62E4E758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34DC5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3A7B3DCE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5208313"/>
            <w:placeholder>
              <w:docPart w:val="21662851F03B4B25A55FEC73EAF561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EndPr/>
          <w:sdtContent>
            <w:tc>
              <w:tcPr>
                <w:tcW w:w="2258" w:type="dxa"/>
                <w:shd w:val="clear" w:color="auto" w:fill="auto"/>
                <w:vAlign w:val="center"/>
              </w:tcPr>
              <w:p w14:paraId="24FEED5E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185AD2" w:rsidRPr="00C065EF" w14:paraId="7F0C3287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28BFDA7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4F8EAB9C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3C5955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2258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62119657"/>
              <w:placeholder>
                <w:docPart w:val="C140473E8FF64B6DA0B0C5B4BA759EE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EndPr/>
            <w:sdtContent>
              <w:p w14:paraId="2F5A6581" w14:textId="77777777" w:rsidR="00185AD2" w:rsidRPr="003C5955" w:rsidRDefault="00185AD2" w:rsidP="00E831A3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3C5955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39F4CA93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185AD2" w14:paraId="474FF512" w14:textId="77777777" w:rsidTr="003C5955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B700A" w14:textId="77777777" w:rsidR="00185AD2" w:rsidRPr="003C5955" w:rsidRDefault="00185AD2" w:rsidP="00E831A3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997" w:type="dxa"/>
            <w:gridSpan w:val="2"/>
            <w:shd w:val="clear" w:color="auto" w:fill="auto"/>
            <w:vAlign w:val="center"/>
          </w:tcPr>
          <w:p w14:paraId="7605E102" w14:textId="77777777" w:rsidR="00185AD2" w:rsidRPr="003C5955" w:rsidRDefault="00185AD2" w:rsidP="00E831A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C5955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2258" w:type="dxa"/>
            <w:shd w:val="clear" w:color="auto" w:fill="auto"/>
            <w:vAlign w:val="center"/>
          </w:tcPr>
          <w:p w14:paraId="5A95FE77" w14:textId="77777777" w:rsidR="00185AD2" w:rsidRPr="003C5955" w:rsidRDefault="00185AD2" w:rsidP="00E831A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3C5955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61798536" w14:textId="77777777" w:rsidR="00185AD2" w:rsidRDefault="00185AD2" w:rsidP="00185AD2">
      <w:pPr>
        <w:rPr>
          <w:rFonts w:ascii="Arial" w:hAnsi="Arial" w:cs="Arial"/>
          <w:sz w:val="20"/>
          <w:szCs w:val="20"/>
        </w:rPr>
      </w:pPr>
    </w:p>
    <w:p w14:paraId="0DF84203" w14:textId="77777777" w:rsidR="00185AD2" w:rsidRDefault="00185AD2" w:rsidP="00185AD2"/>
    <w:p w14:paraId="080914F5" w14:textId="77777777" w:rsidR="00185AD2" w:rsidRDefault="00185AD2" w:rsidP="00185AD2"/>
    <w:p w14:paraId="30CEAB43" w14:textId="77777777" w:rsidR="003A3F58" w:rsidRDefault="003A3F58" w:rsidP="00744459"/>
    <w:sectPr w:rsidR="003A3F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C8267" w14:textId="77777777" w:rsidR="00C60679" w:rsidRDefault="00C60679" w:rsidP="00744459">
      <w:pPr>
        <w:spacing w:after="0" w:line="240" w:lineRule="auto"/>
      </w:pPr>
      <w:r>
        <w:separator/>
      </w:r>
    </w:p>
  </w:endnote>
  <w:endnote w:type="continuationSeparator" w:id="0">
    <w:p w14:paraId="1BA013BF" w14:textId="77777777" w:rsidR="00C60679" w:rsidRDefault="00C60679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A8FE" w14:textId="446D7561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3CE3B4" wp14:editId="4A417F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8BBEFA" w14:textId="332A5A2F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3CE3B4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538BBEFA" w14:textId="332A5A2F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65129" w14:textId="6C3CC472" w:rsidR="00E831A3" w:rsidRPr="001068B1" w:rsidRDefault="0061557B" w:rsidP="003C5955">
    <w:pPr>
      <w:pStyle w:val="Pta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2493456" wp14:editId="7FBAD7D5">
              <wp:simplePos x="898497" y="9931179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F96BF0" w14:textId="54AEA7DC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</w:t>
                          </w: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493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2DF96BF0" w14:textId="54AEA7DC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E7B375E" w14:textId="77777777" w:rsidR="00E831A3" w:rsidRDefault="00E83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DB0E" w14:textId="154B5006" w:rsidR="0061557B" w:rsidRDefault="0061557B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549B87F" wp14:editId="6B0BB440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A6D41B" w14:textId="7E23DBC8" w:rsidR="0061557B" w:rsidRPr="0061557B" w:rsidRDefault="0061557B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</w:t>
                          </w:r>
                          <w:r w:rsidRPr="0061557B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49B87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3FA6D41B" w14:textId="7E23DBC8" w:rsidR="0061557B" w:rsidRPr="0061557B" w:rsidRDefault="0061557B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1557B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66611" w14:textId="77777777" w:rsidR="00C60679" w:rsidRDefault="00C60679" w:rsidP="00744459">
      <w:pPr>
        <w:spacing w:after="0" w:line="240" w:lineRule="auto"/>
      </w:pPr>
      <w:r>
        <w:separator/>
      </w:r>
    </w:p>
  </w:footnote>
  <w:footnote w:type="continuationSeparator" w:id="0">
    <w:p w14:paraId="27934A9E" w14:textId="77777777" w:rsidR="00C60679" w:rsidRDefault="00C60679" w:rsidP="00744459">
      <w:pPr>
        <w:spacing w:after="0" w:line="240" w:lineRule="auto"/>
      </w:pPr>
      <w:r>
        <w:continuationSeparator/>
      </w:r>
    </w:p>
  </w:footnote>
  <w:footnote w:id="1">
    <w:p w14:paraId="6F299B25" w14:textId="77777777" w:rsidR="00202C1C" w:rsidRPr="00AB6EF2" w:rsidRDefault="00202C1C" w:rsidP="00202C1C">
      <w:pPr>
        <w:pStyle w:val="Textpoznmkypodiarou"/>
        <w:jc w:val="both"/>
        <w:rPr>
          <w:ins w:id="1" w:author="Valentová Lenka" w:date="2024-11-11T14:08:00Z"/>
          <w:rFonts w:ascii="Calibri" w:hAnsi="Calibri" w:cs="Calibri"/>
        </w:rPr>
      </w:pPr>
      <w:r w:rsidRPr="00202C1C">
        <w:rPr>
          <w:rStyle w:val="Odkaznapoznmkupodiarou"/>
          <w:rFonts w:ascii="Calibri" w:hAnsi="Calibri" w:cs="Calibri"/>
          <w:color w:val="FF0000"/>
        </w:rPr>
        <w:footnoteRef/>
      </w:r>
      <w:r w:rsidRPr="00202C1C">
        <w:rPr>
          <w:rFonts w:ascii="Calibri" w:hAnsi="Calibri" w:cs="Calibri"/>
          <w:color w:val="FF0000"/>
        </w:rPr>
        <w:t xml:space="preserve"> Alebo iného obdobného dokumentu, ktorým sa VO identifikuje (napr. výzva na predkladanie ponúk v prípade podlimitnej zákazky a pod.)</w:t>
      </w:r>
    </w:p>
  </w:footnote>
  <w:footnote w:id="2">
    <w:p w14:paraId="752DBD17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76BC06BA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Zákon č. 343/2015 Z. z. o verejnom obstarávaní</w:t>
      </w:r>
    </w:p>
  </w:footnote>
  <w:footnote w:id="4">
    <w:p w14:paraId="265AF2A7" w14:textId="77777777" w:rsidR="00E831A3" w:rsidRPr="001068B1" w:rsidRDefault="00E831A3" w:rsidP="00185AD2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limit sa určí, podľa druhu verejného obstarávateľa</w:t>
      </w:r>
    </w:p>
  </w:footnote>
  <w:footnote w:id="5">
    <w:p w14:paraId="0A1BA57F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61A8AEC9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F4630F5" w14:textId="77777777" w:rsidR="00E831A3" w:rsidRPr="001068B1" w:rsidRDefault="00E831A3" w:rsidP="00185AD2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8">
    <w:p w14:paraId="5F75A064" w14:textId="77777777" w:rsidR="00E831A3" w:rsidRPr="00BF082A" w:rsidRDefault="00E831A3" w:rsidP="00185AD2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55C9" w14:textId="77777777" w:rsidR="0061557B" w:rsidRDefault="006155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50854" w14:textId="6A74F0F7" w:rsidR="00E831A3" w:rsidRDefault="00E831A3">
    <w:pPr>
      <w:pStyle w:val="Hlavika"/>
    </w:pPr>
    <w:r w:rsidRPr="00BD2F27">
      <w:rPr>
        <w:sz w:val="18"/>
        <w:szCs w:val="18"/>
      </w:rPr>
      <w:t>Príloha č. 1</w:t>
    </w:r>
    <w:r>
      <w:rPr>
        <w:sz w:val="18"/>
        <w:szCs w:val="18"/>
      </w:rPr>
      <w:t>6</w:t>
    </w:r>
    <w:r w:rsidRPr="00BD2F27">
      <w:rPr>
        <w:sz w:val="18"/>
        <w:szCs w:val="18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AEC3" w14:textId="77777777" w:rsidR="0061557B" w:rsidRDefault="0061557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107E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0062D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946A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64A75A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663B47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6A86BF4"/>
    <w:multiLevelType w:val="hybridMultilevel"/>
    <w:tmpl w:val="E10ACC3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7">
      <w:start w:val="1"/>
      <w:numFmt w:val="lowerLetter"/>
      <w:lvlText w:val="%2)"/>
      <w:lvlJc w:val="left"/>
      <w:pPr>
        <w:ind w:left="796" w:hanging="360"/>
      </w:pPr>
    </w:lvl>
    <w:lvl w:ilvl="2" w:tplc="EF9A9B4A">
      <w:start w:val="1"/>
      <w:numFmt w:val="decimal"/>
      <w:lvlText w:val="%3."/>
      <w:lvlJc w:val="left"/>
      <w:pPr>
        <w:ind w:left="1701" w:hanging="360"/>
      </w:pPr>
      <w:rPr>
        <w:rFonts w:hint="default"/>
      </w:rPr>
    </w:lvl>
    <w:lvl w:ilvl="3" w:tplc="790EAB26">
      <w:start w:val="6"/>
      <w:numFmt w:val="decimal"/>
      <w:lvlText w:val="%4"/>
      <w:lvlJc w:val="left"/>
      <w:pPr>
        <w:ind w:left="2236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6E6492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156" w:hanging="360"/>
      </w:pPr>
    </w:lvl>
    <w:lvl w:ilvl="2" w:tplc="041B001B" w:tentative="1">
      <w:start w:val="1"/>
      <w:numFmt w:val="lowerRoman"/>
      <w:lvlText w:val="%3."/>
      <w:lvlJc w:val="right"/>
      <w:pPr>
        <w:ind w:left="1876" w:hanging="180"/>
      </w:pPr>
    </w:lvl>
    <w:lvl w:ilvl="3" w:tplc="041B000F" w:tentative="1">
      <w:start w:val="1"/>
      <w:numFmt w:val="decimal"/>
      <w:lvlText w:val="%4."/>
      <w:lvlJc w:val="left"/>
      <w:pPr>
        <w:ind w:left="2596" w:hanging="360"/>
      </w:pPr>
    </w:lvl>
    <w:lvl w:ilvl="4" w:tplc="041B0019" w:tentative="1">
      <w:start w:val="1"/>
      <w:numFmt w:val="lowerLetter"/>
      <w:lvlText w:val="%5."/>
      <w:lvlJc w:val="left"/>
      <w:pPr>
        <w:ind w:left="3316" w:hanging="360"/>
      </w:pPr>
    </w:lvl>
    <w:lvl w:ilvl="5" w:tplc="041B001B" w:tentative="1">
      <w:start w:val="1"/>
      <w:numFmt w:val="lowerRoman"/>
      <w:lvlText w:val="%6."/>
      <w:lvlJc w:val="right"/>
      <w:pPr>
        <w:ind w:left="4036" w:hanging="180"/>
      </w:pPr>
    </w:lvl>
    <w:lvl w:ilvl="6" w:tplc="041B000F" w:tentative="1">
      <w:start w:val="1"/>
      <w:numFmt w:val="decimal"/>
      <w:lvlText w:val="%7."/>
      <w:lvlJc w:val="left"/>
      <w:pPr>
        <w:ind w:left="4756" w:hanging="360"/>
      </w:pPr>
    </w:lvl>
    <w:lvl w:ilvl="7" w:tplc="041B0019" w:tentative="1">
      <w:start w:val="1"/>
      <w:numFmt w:val="lowerLetter"/>
      <w:lvlText w:val="%8."/>
      <w:lvlJc w:val="left"/>
      <w:pPr>
        <w:ind w:left="5476" w:hanging="360"/>
      </w:pPr>
    </w:lvl>
    <w:lvl w:ilvl="8" w:tplc="041B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E863149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F05AC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5568364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C15651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C22460C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3C368F8"/>
    <w:multiLevelType w:val="hybridMultilevel"/>
    <w:tmpl w:val="8B607B0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302AF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4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044BF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B324B5"/>
    <w:multiLevelType w:val="multilevel"/>
    <w:tmpl w:val="2326E58A"/>
    <w:lvl w:ilvl="0">
      <w:start w:val="1"/>
      <w:numFmt w:val="decimal"/>
      <w:pStyle w:val="Nadpis1"/>
      <w:lvlText w:val="%1.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i/>
      </w:rPr>
    </w:lvl>
    <w:lvl w:ilvl="3">
      <w:start w:val="1"/>
      <w:numFmt w:val="decimal"/>
      <w:pStyle w:val="Nadpis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7388" w:hanging="1008"/>
      </w:pPr>
      <w:rPr>
        <w:b/>
        <w:i/>
        <w:color w:val="0070C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1"/>
  </w:num>
  <w:num w:numId="4">
    <w:abstractNumId w:val="33"/>
  </w:num>
  <w:num w:numId="5">
    <w:abstractNumId w:val="20"/>
  </w:num>
  <w:num w:numId="6">
    <w:abstractNumId w:val="15"/>
  </w:num>
  <w:num w:numId="7">
    <w:abstractNumId w:val="13"/>
  </w:num>
  <w:num w:numId="8">
    <w:abstractNumId w:val="28"/>
  </w:num>
  <w:num w:numId="9">
    <w:abstractNumId w:val="6"/>
  </w:num>
  <w:num w:numId="10">
    <w:abstractNumId w:val="39"/>
  </w:num>
  <w:num w:numId="11">
    <w:abstractNumId w:val="37"/>
  </w:num>
  <w:num w:numId="12">
    <w:abstractNumId w:val="16"/>
  </w:num>
  <w:num w:numId="13">
    <w:abstractNumId w:val="19"/>
  </w:num>
  <w:num w:numId="14">
    <w:abstractNumId w:val="18"/>
  </w:num>
  <w:num w:numId="15">
    <w:abstractNumId w:val="4"/>
  </w:num>
  <w:num w:numId="16">
    <w:abstractNumId w:val="3"/>
  </w:num>
  <w:num w:numId="17">
    <w:abstractNumId w:val="9"/>
  </w:num>
  <w:num w:numId="18">
    <w:abstractNumId w:val="10"/>
  </w:num>
  <w:num w:numId="19">
    <w:abstractNumId w:val="25"/>
  </w:num>
  <w:num w:numId="20">
    <w:abstractNumId w:val="38"/>
  </w:num>
  <w:num w:numId="21">
    <w:abstractNumId w:val="27"/>
  </w:num>
  <w:num w:numId="22">
    <w:abstractNumId w:val="40"/>
  </w:num>
  <w:num w:numId="23">
    <w:abstractNumId w:val="26"/>
  </w:num>
  <w:num w:numId="24">
    <w:abstractNumId w:val="11"/>
  </w:num>
  <w:num w:numId="25">
    <w:abstractNumId w:val="30"/>
  </w:num>
  <w:num w:numId="26">
    <w:abstractNumId w:val="0"/>
  </w:num>
  <w:num w:numId="27">
    <w:abstractNumId w:val="1"/>
  </w:num>
  <w:num w:numId="28">
    <w:abstractNumId w:val="32"/>
  </w:num>
  <w:num w:numId="29">
    <w:abstractNumId w:val="23"/>
  </w:num>
  <w:num w:numId="30">
    <w:abstractNumId w:val="35"/>
  </w:num>
  <w:num w:numId="31">
    <w:abstractNumId w:val="14"/>
  </w:num>
  <w:num w:numId="32">
    <w:abstractNumId w:val="22"/>
  </w:num>
  <w:num w:numId="33">
    <w:abstractNumId w:val="2"/>
  </w:num>
  <w:num w:numId="34">
    <w:abstractNumId w:val="29"/>
  </w:num>
  <w:num w:numId="35">
    <w:abstractNumId w:val="34"/>
  </w:num>
  <w:num w:numId="36">
    <w:abstractNumId w:val="36"/>
  </w:num>
  <w:num w:numId="37">
    <w:abstractNumId w:val="24"/>
  </w:num>
  <w:num w:numId="38">
    <w:abstractNumId w:val="7"/>
  </w:num>
  <w:num w:numId="39">
    <w:abstractNumId w:val="31"/>
  </w:num>
  <w:num w:numId="40">
    <w:abstractNumId w:val="17"/>
  </w:num>
  <w:num w:numId="41">
    <w:abstractNumId w:val="21"/>
  </w:num>
  <w:num w:numId="42">
    <w:abstractNumId w:val="5"/>
  </w:num>
  <w:numIdMacAtCleanup w:val="4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lentová Lenka">
    <w15:presenceInfo w15:providerId="AD" w15:userId="S::lenka.valentova@apa.sk::e0faf982-459d-4c62-8657-e313e4b872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07BD8"/>
    <w:rsid w:val="00012EAC"/>
    <w:rsid w:val="00020970"/>
    <w:rsid w:val="000231CA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91555"/>
    <w:rsid w:val="000A77D5"/>
    <w:rsid w:val="000A7AA2"/>
    <w:rsid w:val="000C1D2B"/>
    <w:rsid w:val="000C233E"/>
    <w:rsid w:val="000C2E62"/>
    <w:rsid w:val="000D1BDC"/>
    <w:rsid w:val="000D2160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37022"/>
    <w:rsid w:val="0015324F"/>
    <w:rsid w:val="00172475"/>
    <w:rsid w:val="00173CC7"/>
    <w:rsid w:val="0018431D"/>
    <w:rsid w:val="00185AD2"/>
    <w:rsid w:val="00196AB3"/>
    <w:rsid w:val="001A1BFE"/>
    <w:rsid w:val="001B78EE"/>
    <w:rsid w:val="001C587A"/>
    <w:rsid w:val="001D0412"/>
    <w:rsid w:val="001E0351"/>
    <w:rsid w:val="001E61CD"/>
    <w:rsid w:val="001E69CB"/>
    <w:rsid w:val="001F0BFC"/>
    <w:rsid w:val="00202C1C"/>
    <w:rsid w:val="002308B7"/>
    <w:rsid w:val="0023687B"/>
    <w:rsid w:val="00236BDA"/>
    <w:rsid w:val="00237C1B"/>
    <w:rsid w:val="00244423"/>
    <w:rsid w:val="00251815"/>
    <w:rsid w:val="002553E4"/>
    <w:rsid w:val="0026647B"/>
    <w:rsid w:val="00277428"/>
    <w:rsid w:val="002776C9"/>
    <w:rsid w:val="002806A5"/>
    <w:rsid w:val="00283313"/>
    <w:rsid w:val="002A4D3F"/>
    <w:rsid w:val="002B59F0"/>
    <w:rsid w:val="002B7C27"/>
    <w:rsid w:val="002C58C4"/>
    <w:rsid w:val="002E078D"/>
    <w:rsid w:val="002F0A6D"/>
    <w:rsid w:val="002F488B"/>
    <w:rsid w:val="003013D9"/>
    <w:rsid w:val="0030187A"/>
    <w:rsid w:val="00317BEF"/>
    <w:rsid w:val="00325239"/>
    <w:rsid w:val="003316EA"/>
    <w:rsid w:val="003343B4"/>
    <w:rsid w:val="0034176F"/>
    <w:rsid w:val="00360E0A"/>
    <w:rsid w:val="00395AA3"/>
    <w:rsid w:val="003A04DA"/>
    <w:rsid w:val="003A3F58"/>
    <w:rsid w:val="003C5955"/>
    <w:rsid w:val="003D0C73"/>
    <w:rsid w:val="0040323B"/>
    <w:rsid w:val="004053C3"/>
    <w:rsid w:val="0040629F"/>
    <w:rsid w:val="00424C1E"/>
    <w:rsid w:val="00427140"/>
    <w:rsid w:val="00427754"/>
    <w:rsid w:val="0043441C"/>
    <w:rsid w:val="00434856"/>
    <w:rsid w:val="0043718A"/>
    <w:rsid w:val="00441F79"/>
    <w:rsid w:val="00467F76"/>
    <w:rsid w:val="00470382"/>
    <w:rsid w:val="00475D2B"/>
    <w:rsid w:val="004832E5"/>
    <w:rsid w:val="004A005A"/>
    <w:rsid w:val="004A2426"/>
    <w:rsid w:val="004A672F"/>
    <w:rsid w:val="004B3CB4"/>
    <w:rsid w:val="004C1528"/>
    <w:rsid w:val="004D0C40"/>
    <w:rsid w:val="004D258B"/>
    <w:rsid w:val="004D2FA5"/>
    <w:rsid w:val="004D3CD4"/>
    <w:rsid w:val="004D4358"/>
    <w:rsid w:val="004F080A"/>
    <w:rsid w:val="00500429"/>
    <w:rsid w:val="005055CC"/>
    <w:rsid w:val="00505DD2"/>
    <w:rsid w:val="00517A7B"/>
    <w:rsid w:val="005237F8"/>
    <w:rsid w:val="005272E0"/>
    <w:rsid w:val="00532B51"/>
    <w:rsid w:val="00533B76"/>
    <w:rsid w:val="005455CA"/>
    <w:rsid w:val="00560595"/>
    <w:rsid w:val="00573587"/>
    <w:rsid w:val="00573B3A"/>
    <w:rsid w:val="00576932"/>
    <w:rsid w:val="00584BD6"/>
    <w:rsid w:val="00587808"/>
    <w:rsid w:val="0059623E"/>
    <w:rsid w:val="00596C08"/>
    <w:rsid w:val="005A6616"/>
    <w:rsid w:val="005C1C6C"/>
    <w:rsid w:val="005D6CF2"/>
    <w:rsid w:val="005E6B8B"/>
    <w:rsid w:val="0060376F"/>
    <w:rsid w:val="00606C6C"/>
    <w:rsid w:val="0061557B"/>
    <w:rsid w:val="00616EEC"/>
    <w:rsid w:val="00617BC7"/>
    <w:rsid w:val="00654EED"/>
    <w:rsid w:val="0066312A"/>
    <w:rsid w:val="00665C44"/>
    <w:rsid w:val="00671FC4"/>
    <w:rsid w:val="00676D2A"/>
    <w:rsid w:val="00697F07"/>
    <w:rsid w:val="006C3F4E"/>
    <w:rsid w:val="006F3B11"/>
    <w:rsid w:val="00711B42"/>
    <w:rsid w:val="00715A12"/>
    <w:rsid w:val="00735109"/>
    <w:rsid w:val="0073612D"/>
    <w:rsid w:val="00742107"/>
    <w:rsid w:val="00744459"/>
    <w:rsid w:val="00746838"/>
    <w:rsid w:val="0075548B"/>
    <w:rsid w:val="00760357"/>
    <w:rsid w:val="00764D33"/>
    <w:rsid w:val="00767801"/>
    <w:rsid w:val="00777C7A"/>
    <w:rsid w:val="00790E21"/>
    <w:rsid w:val="00791562"/>
    <w:rsid w:val="007951BB"/>
    <w:rsid w:val="007972A0"/>
    <w:rsid w:val="007B656B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8F6BBC"/>
    <w:rsid w:val="00903778"/>
    <w:rsid w:val="00903D8A"/>
    <w:rsid w:val="00923AC2"/>
    <w:rsid w:val="0092682F"/>
    <w:rsid w:val="00926F87"/>
    <w:rsid w:val="0094342E"/>
    <w:rsid w:val="0095105F"/>
    <w:rsid w:val="00952CEF"/>
    <w:rsid w:val="00977896"/>
    <w:rsid w:val="009813C1"/>
    <w:rsid w:val="00985FD8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425AA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25103"/>
    <w:rsid w:val="00B33909"/>
    <w:rsid w:val="00B50C59"/>
    <w:rsid w:val="00B60EF4"/>
    <w:rsid w:val="00B8645A"/>
    <w:rsid w:val="00B93DD5"/>
    <w:rsid w:val="00BA2F2B"/>
    <w:rsid w:val="00BC0ED0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0679"/>
    <w:rsid w:val="00C678E4"/>
    <w:rsid w:val="00C7216B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1099D"/>
    <w:rsid w:val="00D13DB9"/>
    <w:rsid w:val="00D5624D"/>
    <w:rsid w:val="00D60711"/>
    <w:rsid w:val="00D672FF"/>
    <w:rsid w:val="00D757E6"/>
    <w:rsid w:val="00D918CD"/>
    <w:rsid w:val="00D965DE"/>
    <w:rsid w:val="00DB356A"/>
    <w:rsid w:val="00DB56F0"/>
    <w:rsid w:val="00DC5C25"/>
    <w:rsid w:val="00DC62AA"/>
    <w:rsid w:val="00DC7324"/>
    <w:rsid w:val="00DD1809"/>
    <w:rsid w:val="00E118D2"/>
    <w:rsid w:val="00E126C7"/>
    <w:rsid w:val="00E1383C"/>
    <w:rsid w:val="00E15C0B"/>
    <w:rsid w:val="00E15DCF"/>
    <w:rsid w:val="00E15E95"/>
    <w:rsid w:val="00E2126A"/>
    <w:rsid w:val="00E25E1D"/>
    <w:rsid w:val="00E25F58"/>
    <w:rsid w:val="00E3007E"/>
    <w:rsid w:val="00E46BEA"/>
    <w:rsid w:val="00E57891"/>
    <w:rsid w:val="00E60C86"/>
    <w:rsid w:val="00E831A3"/>
    <w:rsid w:val="00E9091B"/>
    <w:rsid w:val="00E92138"/>
    <w:rsid w:val="00EB07AF"/>
    <w:rsid w:val="00EC54BC"/>
    <w:rsid w:val="00ED0A18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A6128"/>
    <w:rsid w:val="00FB0FA9"/>
    <w:rsid w:val="00FC01E3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5455CA"/>
    <w:pPr>
      <w:keepNext/>
      <w:keepLines/>
      <w:numPr>
        <w:numId w:val="36"/>
      </w:numPr>
      <w:spacing w:before="480" w:after="0"/>
      <w:outlineLvl w:val="0"/>
    </w:pPr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455CA"/>
    <w:pPr>
      <w:keepNext/>
      <w:keepLines/>
      <w:numPr>
        <w:ilvl w:val="1"/>
        <w:numId w:val="36"/>
      </w:numPr>
      <w:spacing w:before="240" w:after="120"/>
      <w:outlineLvl w:val="1"/>
    </w:pPr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455CA"/>
    <w:pPr>
      <w:keepNext/>
      <w:keepLines/>
      <w:numPr>
        <w:ilvl w:val="2"/>
        <w:numId w:val="36"/>
      </w:numPr>
      <w:spacing w:before="240" w:after="120"/>
      <w:outlineLvl w:val="2"/>
    </w:pPr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55CA"/>
    <w:pPr>
      <w:keepNext/>
      <w:keepLines/>
      <w:numPr>
        <w:ilvl w:val="3"/>
        <w:numId w:val="36"/>
      </w:numPr>
      <w:spacing w:before="240" w:after="120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5455CA"/>
    <w:pPr>
      <w:keepNext/>
      <w:keepLines/>
      <w:numPr>
        <w:ilvl w:val="4"/>
        <w:numId w:val="36"/>
      </w:numPr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5455CA"/>
    <w:pPr>
      <w:keepNext/>
      <w:keepLines/>
      <w:numPr>
        <w:ilvl w:val="5"/>
        <w:numId w:val="36"/>
      </w:numPr>
      <w:spacing w:before="40" w:after="0"/>
      <w:outlineLvl w:val="5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55CA"/>
    <w:pPr>
      <w:keepNext/>
      <w:keepLines/>
      <w:numPr>
        <w:ilvl w:val="6"/>
        <w:numId w:val="36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55CA"/>
    <w:pPr>
      <w:keepNext/>
      <w:keepLines/>
      <w:numPr>
        <w:ilvl w:val="7"/>
        <w:numId w:val="36"/>
      </w:numPr>
      <w:spacing w:before="40" w:after="0"/>
      <w:outlineLvl w:val="7"/>
    </w:pPr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55CA"/>
    <w:pPr>
      <w:keepNext/>
      <w:keepLines/>
      <w:numPr>
        <w:ilvl w:val="8"/>
        <w:numId w:val="36"/>
      </w:numPr>
      <w:spacing w:before="40" w:after="0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99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1202CB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  <w:style w:type="character" w:customStyle="1" w:styleId="awspan">
    <w:name w:val="awspan"/>
    <w:basedOn w:val="Predvolenpsmoodseku"/>
    <w:rsid w:val="00D13DB9"/>
  </w:style>
  <w:style w:type="character" w:customStyle="1" w:styleId="Nadpis1Char">
    <w:name w:val="Nadpis 1 Char"/>
    <w:basedOn w:val="Predvolenpsmoodseku"/>
    <w:link w:val="Nadpis1"/>
    <w:uiPriority w:val="9"/>
    <w:rsid w:val="005455CA"/>
    <w:rPr>
      <w:rFonts w:ascii="Calibri" w:eastAsia="Times New Roman" w:hAnsi="Calibri" w:cs="Times New Roman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rsid w:val="005455CA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basedOn w:val="Predvolenpsmoodseku"/>
    <w:link w:val="Nadpis3"/>
    <w:uiPriority w:val="9"/>
    <w:rsid w:val="005455CA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Nadpis4Char">
    <w:name w:val="Nadpis 4 Char"/>
    <w:basedOn w:val="Predvolenpsmoodseku"/>
    <w:link w:val="Nadpis4"/>
    <w:uiPriority w:val="9"/>
    <w:rsid w:val="005455CA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Nadpis5Char">
    <w:name w:val="Nadpis 5 Char"/>
    <w:basedOn w:val="Predvolenpsmoodseku"/>
    <w:link w:val="Nadpis5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uiPriority w:val="9"/>
    <w:rsid w:val="005455CA"/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55CA"/>
    <w:rPr>
      <w:rFonts w:ascii="Cambria" w:eastAsia="Times New Roman" w:hAnsi="Cambria" w:cs="Times New Roman"/>
      <w:i/>
      <w:iCs/>
      <w:color w:val="243F60"/>
      <w:sz w:val="20"/>
      <w:szCs w:val="20"/>
      <w:lang w:val="x-none" w:eastAsia="x-none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55CA"/>
    <w:rPr>
      <w:rFonts w:ascii="Cambria" w:eastAsia="Times New Roman" w:hAnsi="Cambria" w:cs="Times New Roman"/>
      <w:color w:val="272727"/>
      <w:sz w:val="21"/>
      <w:szCs w:val="21"/>
      <w:lang w:val="x-none" w:eastAsia="x-none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55CA"/>
    <w:rPr>
      <w:rFonts w:ascii="Cambria" w:eastAsia="Times New Roman" w:hAnsi="Cambria" w:cs="Times New Roman"/>
      <w:i/>
      <w:iCs/>
      <w:color w:val="272727"/>
      <w:sz w:val="21"/>
      <w:szCs w:val="21"/>
      <w:lang w:val="x-none" w:eastAsia="x-none"/>
    </w:rPr>
  </w:style>
  <w:style w:type="table" w:styleId="Svetlpodfarbeniezvraznenie5">
    <w:name w:val="Light Shading Accent 5"/>
    <w:basedOn w:val="Normlnatabuka"/>
    <w:uiPriority w:val="60"/>
    <w:rsid w:val="005455CA"/>
    <w:pPr>
      <w:spacing w:after="0" w:line="240" w:lineRule="auto"/>
    </w:pPr>
    <w:rPr>
      <w:rFonts w:ascii="Calibri" w:eastAsia="Calibri" w:hAnsi="Calibri" w:cs="Times New Roman"/>
      <w:color w:val="31849B"/>
      <w:sz w:val="20"/>
      <w:szCs w:val="20"/>
      <w:lang w:eastAsia="sk-SK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zov">
    <w:name w:val="Title"/>
    <w:basedOn w:val="Normlny"/>
    <w:next w:val="Normlny"/>
    <w:link w:val="NzovChar"/>
    <w:uiPriority w:val="10"/>
    <w:qFormat/>
    <w:rsid w:val="00202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202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02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02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02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202C1C"/>
    <w:rPr>
      <w:i/>
      <w:iCs/>
      <w:color w:val="404040" w:themeColor="text1" w:themeTint="BF"/>
    </w:rPr>
  </w:style>
  <w:style w:type="character" w:styleId="Intenzvnezvraznenie">
    <w:name w:val="Intense Emphasis"/>
    <w:basedOn w:val="Predvolenpsmoodseku"/>
    <w:uiPriority w:val="21"/>
    <w:qFormat/>
    <w:rsid w:val="00202C1C"/>
    <w:rPr>
      <w:i/>
      <w:iCs/>
      <w:color w:val="2E74B5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02C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02C1C"/>
    <w:rPr>
      <w:i/>
      <w:iCs/>
      <w:color w:val="2E74B5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02C1C"/>
    <w:rPr>
      <w:b/>
      <w:bCs/>
      <w:smallCaps/>
      <w:color w:val="2E74B5" w:themeColor="accent1" w:themeShade="BF"/>
      <w:spacing w:val="5"/>
    </w:rPr>
  </w:style>
  <w:style w:type="paragraph" w:customStyle="1" w:styleId="Char2">
    <w:name w:val="Char2"/>
    <w:basedOn w:val="Normlny"/>
    <w:link w:val="Odkaznapoznmkupodiarou"/>
    <w:uiPriority w:val="99"/>
    <w:rsid w:val="00202C1C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cko@vlada.gov.sk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EC4BACF7D4543618BB8108B62D44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C69736-5AD9-448D-AD37-B46D6484A1B8}"/>
      </w:docPartPr>
      <w:docPartBody>
        <w:p w:rsidR="00CF0DCC" w:rsidRDefault="005072DD" w:rsidP="005072DD">
          <w:pPr>
            <w:pStyle w:val="7EC4BACF7D4543618BB8108B62D44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1AE4CF22E34BAD9644F76AC61F8E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C62FE-FF52-4C15-812F-5E4876F9C3C4}"/>
      </w:docPartPr>
      <w:docPartBody>
        <w:p w:rsidR="00CF0DCC" w:rsidRDefault="005072DD" w:rsidP="005072DD">
          <w:pPr>
            <w:pStyle w:val="DF1AE4CF22E34BAD9644F76AC61F8E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2CE7EC39E40CB9F227485EEDE3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250DD-C78A-4AFE-8ED3-F1F45811CE17}"/>
      </w:docPartPr>
      <w:docPartBody>
        <w:p w:rsidR="00CF0DCC" w:rsidRDefault="005072DD" w:rsidP="005072DD">
          <w:pPr>
            <w:pStyle w:val="FA92CE7EC39E40CB9F227485EEDE3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DCBA3E18594C9F80B63B887CD7C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A0A3D-C2D3-451C-A838-9276E8CC5971}"/>
      </w:docPartPr>
      <w:docPartBody>
        <w:p w:rsidR="00CF0DCC" w:rsidRDefault="005072DD" w:rsidP="005072DD">
          <w:pPr>
            <w:pStyle w:val="98DCBA3E18594C9F80B63B887CD7C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8B46C308849378CA2A2CC310F2F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403F0-7958-4F81-8DFC-85836DDAAC61}"/>
      </w:docPartPr>
      <w:docPartBody>
        <w:p w:rsidR="00CF0DCC" w:rsidRDefault="005072DD" w:rsidP="005072DD">
          <w:pPr>
            <w:pStyle w:val="ADC8B46C308849378CA2A2CC310F2F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311CE8DC84DBE8E6B1F13C5CE1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DED3E-978F-4F55-971F-621D554FA964}"/>
      </w:docPartPr>
      <w:docPartBody>
        <w:p w:rsidR="00CF0DCC" w:rsidRDefault="005072DD" w:rsidP="005072DD">
          <w:pPr>
            <w:pStyle w:val="8E6311CE8DC84DBE8E6B1F13C5CE1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CFF7B9643A4AF9A67A7BB5720511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A66A4C-476B-4B7E-9FC8-6ADA342DA639}"/>
      </w:docPartPr>
      <w:docPartBody>
        <w:p w:rsidR="00CF0DCC" w:rsidRDefault="005072DD" w:rsidP="005072DD">
          <w:pPr>
            <w:pStyle w:val="BCCFF7B9643A4AF9A67A7BB5720511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C759048EA4E03A415F224E4FC79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819674-FE7A-4FBE-BB6D-B4CDEA73D3C1}"/>
      </w:docPartPr>
      <w:docPartBody>
        <w:p w:rsidR="00CF0DCC" w:rsidRDefault="005072DD" w:rsidP="005072DD">
          <w:pPr>
            <w:pStyle w:val="046C759048EA4E03A415F224E4FC79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F0D936EE84B66AA14B425F2FA1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4BF595-2F9A-4797-829F-D96F33B586F2}"/>
      </w:docPartPr>
      <w:docPartBody>
        <w:p w:rsidR="00CF0DCC" w:rsidRDefault="005072DD" w:rsidP="005072DD">
          <w:pPr>
            <w:pStyle w:val="9E5F0D936EE84B66AA14B425F2FA1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7434665E5740E3A6C3B096ADA9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F3E008-450A-49EC-9196-C417E7A1A229}"/>
      </w:docPartPr>
      <w:docPartBody>
        <w:p w:rsidR="00CF0DCC" w:rsidRDefault="005072DD" w:rsidP="005072DD">
          <w:pPr>
            <w:pStyle w:val="DD7434665E5740E3A6C3B096ADA9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A67B1F8ED4C36AFAB627988FEED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EB2E-E057-41B5-B6C7-DF855EBE793F}"/>
      </w:docPartPr>
      <w:docPartBody>
        <w:p w:rsidR="00CF0DCC" w:rsidRDefault="005072DD" w:rsidP="005072DD">
          <w:pPr>
            <w:pStyle w:val="534A67B1F8ED4C36AFAB627988FEED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7C5F28B49847149BBC4AD9614A67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0CC4D-DD6F-44D1-AF29-66262A4736F9}"/>
      </w:docPartPr>
      <w:docPartBody>
        <w:p w:rsidR="00CF0DCC" w:rsidRDefault="005072DD" w:rsidP="005072DD">
          <w:pPr>
            <w:pStyle w:val="CA7C5F28B49847149BBC4AD9614A67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932456F30A473A866439DB18DFE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194E8-C593-4BF0-866B-B3D26AF46AEC}"/>
      </w:docPartPr>
      <w:docPartBody>
        <w:p w:rsidR="00CF0DCC" w:rsidRDefault="005072DD" w:rsidP="005072DD">
          <w:pPr>
            <w:pStyle w:val="EA932456F30A473A866439DB18DFE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D06936FA4492DB0A3393B43D76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35A2BD-D0D3-40DA-A05F-47BEFFCED298}"/>
      </w:docPartPr>
      <w:docPartBody>
        <w:p w:rsidR="00CF0DCC" w:rsidRDefault="005072DD" w:rsidP="005072DD">
          <w:pPr>
            <w:pStyle w:val="A3AD06936FA4492DB0A3393B43D76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C91D72FBF044139C91CB80F008F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2E8D0-85FE-4A29-BB84-482B9E6957D4}"/>
      </w:docPartPr>
      <w:docPartBody>
        <w:p w:rsidR="00CF0DCC" w:rsidRDefault="005072DD" w:rsidP="005072DD">
          <w:pPr>
            <w:pStyle w:val="53C91D72FBF044139C91CB80F008FE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91BFAE81E4AD2870384893CB69D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5E089-212E-4F2F-8374-8996B67DED4B}"/>
      </w:docPartPr>
      <w:docPartBody>
        <w:p w:rsidR="00CF0DCC" w:rsidRDefault="005072DD" w:rsidP="005072DD">
          <w:pPr>
            <w:pStyle w:val="A4591BFAE81E4AD2870384893CB69D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06BA3748F441D7B852519DC959B0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606271-79EC-43F6-8885-BB6B3BE1E1CF}"/>
      </w:docPartPr>
      <w:docPartBody>
        <w:p w:rsidR="00CF0DCC" w:rsidRDefault="005072DD" w:rsidP="005072DD">
          <w:pPr>
            <w:pStyle w:val="2006BA3748F441D7B852519DC959B0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396E03BF6E4E2BA893BA2592E9BE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06739-96FF-4FD1-9B57-2D2F5498FE02}"/>
      </w:docPartPr>
      <w:docPartBody>
        <w:p w:rsidR="00CF0DCC" w:rsidRDefault="005072DD" w:rsidP="005072DD">
          <w:pPr>
            <w:pStyle w:val="25396E03BF6E4E2BA893BA2592E9BE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2814B23B4A4B16B61ED397BF921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ECB8C-E3B2-43EF-BE95-DB56DA1FBA83}"/>
      </w:docPartPr>
      <w:docPartBody>
        <w:p w:rsidR="00CF0DCC" w:rsidRDefault="005072DD" w:rsidP="005072DD">
          <w:pPr>
            <w:pStyle w:val="892814B23B4A4B16B61ED397BF921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291CD0E1224C798DEB8983E90EA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F1408C-2809-4F8A-8448-2832973B4ECD}"/>
      </w:docPartPr>
      <w:docPartBody>
        <w:p w:rsidR="00CF0DCC" w:rsidRDefault="005072DD" w:rsidP="005072DD">
          <w:pPr>
            <w:pStyle w:val="A1291CD0E1224C798DEB8983E90EA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494C67E9A4330903CF23A17407E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913A9F-A66D-44E4-BB1D-20AA0A364BAC}"/>
      </w:docPartPr>
      <w:docPartBody>
        <w:p w:rsidR="00CF0DCC" w:rsidRDefault="005072DD" w:rsidP="005072DD">
          <w:pPr>
            <w:pStyle w:val="08E494C67E9A4330903CF23A17407E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D3C87F8D4494FA0E9AC6BAE590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4C588F-C5E6-4345-BA66-589B75634850}"/>
      </w:docPartPr>
      <w:docPartBody>
        <w:p w:rsidR="00CF0DCC" w:rsidRDefault="005072DD" w:rsidP="005072DD">
          <w:pPr>
            <w:pStyle w:val="D60D3C87F8D4494FA0E9AC6BAE590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859D02C947474F9E407BC5A79C30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E9769D-15E9-4C01-A9D0-64C3649FF7B1}"/>
      </w:docPartPr>
      <w:docPartBody>
        <w:p w:rsidR="00CF0DCC" w:rsidRDefault="005072DD" w:rsidP="005072DD">
          <w:pPr>
            <w:pStyle w:val="D6859D02C947474F9E407BC5A79C30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16AA86A53841B98C4379EC08579A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A18A8C-8C70-4F35-B231-396A5FC0A674}"/>
      </w:docPartPr>
      <w:docPartBody>
        <w:p w:rsidR="00CF0DCC" w:rsidRDefault="005072DD" w:rsidP="005072DD">
          <w:pPr>
            <w:pStyle w:val="9516AA86A53841B98C4379EC08579A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73291BDCCC4896A667C4BDD64FA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E254E-F9F2-418D-8F23-F38357A4A4BF}"/>
      </w:docPartPr>
      <w:docPartBody>
        <w:p w:rsidR="00CF0DCC" w:rsidRDefault="005072DD" w:rsidP="005072DD">
          <w:pPr>
            <w:pStyle w:val="A073291BDCCC4896A667C4BDD64FA8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BAB237A214979A58846D99D2AB2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AE8999-DAD1-4ADA-9FA7-3DFD4D15FB6E}"/>
      </w:docPartPr>
      <w:docPartBody>
        <w:p w:rsidR="00CF0DCC" w:rsidRDefault="005072DD" w:rsidP="005072DD">
          <w:pPr>
            <w:pStyle w:val="E3DBAB237A214979A58846D99D2AB2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B059E3C7241D2B751021DFA2C92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C81A-C7DD-4013-A897-86D808AFB777}"/>
      </w:docPartPr>
      <w:docPartBody>
        <w:p w:rsidR="00CF0DCC" w:rsidRDefault="005072DD" w:rsidP="005072DD">
          <w:pPr>
            <w:pStyle w:val="46CB059E3C7241D2B751021DFA2C92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4E0FF9FAD4867B7777A963976A9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04E07-F6E9-4DAA-ACD7-6304EFE6E215}"/>
      </w:docPartPr>
      <w:docPartBody>
        <w:p w:rsidR="00CF0DCC" w:rsidRDefault="005072DD" w:rsidP="005072DD">
          <w:pPr>
            <w:pStyle w:val="6C04E0FF9FAD4867B7777A963976A9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B3FCFB42048E5818670FD57C32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578D26-7070-4CA8-923C-0437BDF2FD1C}"/>
      </w:docPartPr>
      <w:docPartBody>
        <w:p w:rsidR="00CF0DCC" w:rsidRDefault="005072DD" w:rsidP="005072DD">
          <w:pPr>
            <w:pStyle w:val="708B3FCFB42048E5818670FD57C32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B337D623304DC29DEBACF62C618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F89246-527B-4A6B-8ACB-EF8EEF0DB52B}"/>
      </w:docPartPr>
      <w:docPartBody>
        <w:p w:rsidR="00CF0DCC" w:rsidRDefault="005072DD" w:rsidP="005072DD">
          <w:pPr>
            <w:pStyle w:val="A1B337D623304DC29DEBACF62C618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1BBCD97634AC0AD9802907B3E9C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65D462-8E7B-405F-BB8C-F4216FB98B46}"/>
      </w:docPartPr>
      <w:docPartBody>
        <w:p w:rsidR="00CF0DCC" w:rsidRDefault="005072DD" w:rsidP="005072DD">
          <w:pPr>
            <w:pStyle w:val="8391BBCD97634AC0AD9802907B3E9C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40BEE2A3C47C8AAC296EA2F6A2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81F37-44C7-4BAC-B808-D1D5FB334BAF}"/>
      </w:docPartPr>
      <w:docPartBody>
        <w:p w:rsidR="00CF0DCC" w:rsidRDefault="005072DD" w:rsidP="005072DD">
          <w:pPr>
            <w:pStyle w:val="78F40BEE2A3C47C8AAC296EA2F6A2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D92E571D4BC68485F08E8A4FCF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A54402-9F1A-4594-B036-FB025A3CEA7D}"/>
      </w:docPartPr>
      <w:docPartBody>
        <w:p w:rsidR="00CF0DCC" w:rsidRDefault="005072DD" w:rsidP="005072DD">
          <w:pPr>
            <w:pStyle w:val="048FD92E571D4BC68485F08E8A4FCF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B789EA01F24781B59B6A98B2C18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5890F-1B68-48ED-95D2-2C3198FB72E7}"/>
      </w:docPartPr>
      <w:docPartBody>
        <w:p w:rsidR="00CF0DCC" w:rsidRDefault="005072DD" w:rsidP="005072DD">
          <w:pPr>
            <w:pStyle w:val="0FB789EA01F24781B59B6A98B2C18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DA8F7583B74EBDB653D47D69FAFF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B5F6-8D5D-4BB2-BAC9-AA2FFA1CE005}"/>
      </w:docPartPr>
      <w:docPartBody>
        <w:p w:rsidR="00CF0DCC" w:rsidRDefault="005072DD" w:rsidP="005072DD">
          <w:pPr>
            <w:pStyle w:val="7BDA8F7583B74EBDB653D47D69FAFF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CBCE53E5B242C49DB238DBA98A85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48CA88-E49B-4094-9A0C-329CBF1C7207}"/>
      </w:docPartPr>
      <w:docPartBody>
        <w:p w:rsidR="00CF0DCC" w:rsidRDefault="005072DD" w:rsidP="005072DD">
          <w:pPr>
            <w:pStyle w:val="5CCBCE53E5B242C49DB238DBA98A85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C46DC145A4D19968BB3F846F8C1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9CC07E-CB77-4E9F-B5E1-3122B20BC1F4}"/>
      </w:docPartPr>
      <w:docPartBody>
        <w:p w:rsidR="00CF0DCC" w:rsidRDefault="005072DD" w:rsidP="005072DD">
          <w:pPr>
            <w:pStyle w:val="850C46DC145A4D19968BB3F846F8C1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2DA518E28F4907B16A043AE7C01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5A8671-A853-4AE5-88E3-DBC8E674405C}"/>
      </w:docPartPr>
      <w:docPartBody>
        <w:p w:rsidR="00CF0DCC" w:rsidRDefault="005072DD" w:rsidP="005072DD">
          <w:pPr>
            <w:pStyle w:val="D02DA518E28F4907B16A043AE7C01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4CD33E58524E8D8140387952602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36D8-7892-4751-B62C-3CA22C4E7DAC}"/>
      </w:docPartPr>
      <w:docPartBody>
        <w:p w:rsidR="00CF0DCC" w:rsidRDefault="005072DD" w:rsidP="005072DD">
          <w:pPr>
            <w:pStyle w:val="0D4CD33E58524E8D8140387952602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B845103849E59935445936578A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8A57C-A9C1-430E-8F1A-1EB4B4A43CC0}"/>
      </w:docPartPr>
      <w:docPartBody>
        <w:p w:rsidR="00CF0DCC" w:rsidRDefault="005072DD" w:rsidP="005072DD">
          <w:pPr>
            <w:pStyle w:val="E0B6B845103849E59935445936578A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1D1636A0D04197A9629C400FD5D1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68CCBA-3A7B-4081-B9E2-7F3E6507AC02}"/>
      </w:docPartPr>
      <w:docPartBody>
        <w:p w:rsidR="00CF0DCC" w:rsidRDefault="005072DD" w:rsidP="005072DD">
          <w:pPr>
            <w:pStyle w:val="C71D1636A0D04197A9629C400FD5D1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377BC82CE4690BD31C391D1749F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120C7-21F0-4900-8316-89906B29371B}"/>
      </w:docPartPr>
      <w:docPartBody>
        <w:p w:rsidR="00CF0DCC" w:rsidRDefault="005072DD" w:rsidP="005072DD">
          <w:pPr>
            <w:pStyle w:val="8C1377BC82CE4690BD31C391D1749F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3D484B95BD448DBDEC40B4CBB0E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B58D7-5479-4B86-BC24-4F1D1B55395E}"/>
      </w:docPartPr>
      <w:docPartBody>
        <w:p w:rsidR="00CF0DCC" w:rsidRDefault="005072DD" w:rsidP="005072DD">
          <w:pPr>
            <w:pStyle w:val="313D484B95BD448DBDEC40B4CBB0E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B4FEF55AD1460D8E24C743BE4A8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EF78E2-59ED-4D5F-86B9-EBDA29A51EFA}"/>
      </w:docPartPr>
      <w:docPartBody>
        <w:p w:rsidR="00CF0DCC" w:rsidRDefault="005072DD" w:rsidP="005072DD">
          <w:pPr>
            <w:pStyle w:val="3BB4FEF55AD1460D8E24C743BE4A8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6239D1FF8E44799F3D1E59389EE5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0D486E-4DE4-4D8B-9571-989BC71CC743}"/>
      </w:docPartPr>
      <w:docPartBody>
        <w:p w:rsidR="00CF0DCC" w:rsidRDefault="005072DD" w:rsidP="005072DD">
          <w:pPr>
            <w:pStyle w:val="D26239D1FF8E44799F3D1E59389EE5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BE1DA0BBB416BB861A5C48B02CA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C5195-14CC-45AB-87C5-BAC50538CC28}"/>
      </w:docPartPr>
      <w:docPartBody>
        <w:p w:rsidR="00CF0DCC" w:rsidRDefault="005072DD" w:rsidP="005072DD">
          <w:pPr>
            <w:pStyle w:val="7A2BE1DA0BBB416BB861A5C48B02CA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CF001D22D04D849E40DF54FBB0C2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DC2D6-DE4B-40FC-929B-9C0AC19678AF}"/>
      </w:docPartPr>
      <w:docPartBody>
        <w:p w:rsidR="00CF0DCC" w:rsidRDefault="005072DD" w:rsidP="005072DD">
          <w:pPr>
            <w:pStyle w:val="1CCF001D22D04D849E40DF54FBB0C2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6C61E100F484C80F5457A0237D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8A53F-F22E-4D94-9032-8DD411137918}"/>
      </w:docPartPr>
      <w:docPartBody>
        <w:p w:rsidR="00CF0DCC" w:rsidRDefault="005072DD" w:rsidP="005072DD">
          <w:pPr>
            <w:pStyle w:val="7CE6C61E100F484C80F5457A0237D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40B34122C94B959AA17BB94DB926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AB3F7-B92E-4278-AD5C-46FEF7551127}"/>
      </w:docPartPr>
      <w:docPartBody>
        <w:p w:rsidR="00CF0DCC" w:rsidRDefault="005072DD" w:rsidP="005072DD">
          <w:pPr>
            <w:pStyle w:val="4240B34122C94B959AA17BB94DB926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691F57CFA24B4993DD70AA8E605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483138-BCE7-42E3-8958-4ECA636F60BE}"/>
      </w:docPartPr>
      <w:docPartBody>
        <w:p w:rsidR="00CF0DCC" w:rsidRDefault="005072DD" w:rsidP="005072DD">
          <w:pPr>
            <w:pStyle w:val="C6691F57CFA24B4993DD70AA8E605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EA5D663F440BAC101A873EE4E4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B54782-17C2-4BD9-ACD6-A90977A64C36}"/>
      </w:docPartPr>
      <w:docPartBody>
        <w:p w:rsidR="00CF0DCC" w:rsidRDefault="005072DD" w:rsidP="005072DD">
          <w:pPr>
            <w:pStyle w:val="9251EA5D663F440BAC101A873EE4E4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2D024616E4F3B8FD06BCEF04B61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0540CC-CD56-4EC2-BE3B-A7F67A279373}"/>
      </w:docPartPr>
      <w:docPartBody>
        <w:p w:rsidR="00CF0DCC" w:rsidRDefault="005072DD" w:rsidP="005072DD">
          <w:pPr>
            <w:pStyle w:val="1932D024616E4F3B8FD06BCEF04B61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4DB4DD284545C48E967B105AEFF3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F083FD-AD7E-4188-94CE-4093532A87B1}"/>
      </w:docPartPr>
      <w:docPartBody>
        <w:p w:rsidR="00CF0DCC" w:rsidRDefault="005072DD" w:rsidP="005072DD">
          <w:pPr>
            <w:pStyle w:val="764DB4DD284545C48E967B105AEFF3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A81CBB8C457F84A3B2D847891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7EF7E9-E4C9-4F58-B3B3-3A0547319165}"/>
      </w:docPartPr>
      <w:docPartBody>
        <w:p w:rsidR="00CF0DCC" w:rsidRDefault="005072DD" w:rsidP="005072DD">
          <w:pPr>
            <w:pStyle w:val="572EA81CBB8C457F84A3B2D847891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E412403014ECE9D3F99CCEB2B3D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CAEA-E329-4E47-9D8F-384FC005E888}"/>
      </w:docPartPr>
      <w:docPartBody>
        <w:p w:rsidR="00CF0DCC" w:rsidRDefault="005072DD" w:rsidP="005072DD">
          <w:pPr>
            <w:pStyle w:val="B1DE412403014ECE9D3F99CCEB2B3D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FBBA0C7434E18A3F267FA56642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10BFC8-D2F4-4FBC-8B7C-FD362163B172}"/>
      </w:docPartPr>
      <w:docPartBody>
        <w:p w:rsidR="00CF0DCC" w:rsidRDefault="005072DD" w:rsidP="005072DD">
          <w:pPr>
            <w:pStyle w:val="50CFBBA0C7434E18A3F267FA56642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E7E4FD66B54E8A96F611A524FC9A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258A4C-0C78-4940-B0AC-52BB1F540ED5}"/>
      </w:docPartPr>
      <w:docPartBody>
        <w:p w:rsidR="00CF0DCC" w:rsidRDefault="005072DD" w:rsidP="005072DD">
          <w:pPr>
            <w:pStyle w:val="01E7E4FD66B54E8A96F611A524FC9A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27B463ABA2496E900F231CAA0CAF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CA55EF-3111-4BBB-B9BF-A98CA9D4D6B1}"/>
      </w:docPartPr>
      <w:docPartBody>
        <w:p w:rsidR="00CF0DCC" w:rsidRDefault="005072DD" w:rsidP="005072DD">
          <w:pPr>
            <w:pStyle w:val="E227B463ABA2496E900F231CAA0CAF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48218AD96747D09A6293623C6787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1BB284-EF29-4668-A661-FD85A7783CA8}"/>
      </w:docPartPr>
      <w:docPartBody>
        <w:p w:rsidR="00CF0DCC" w:rsidRDefault="005072DD" w:rsidP="005072DD">
          <w:pPr>
            <w:pStyle w:val="3248218AD96747D09A6293623C6787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38CDF5A6A04A79A21A0E9429FF2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EB5934-0438-4585-8A45-0399E17D1ED0}"/>
      </w:docPartPr>
      <w:docPartBody>
        <w:p w:rsidR="00CF0DCC" w:rsidRDefault="005072DD" w:rsidP="005072DD">
          <w:pPr>
            <w:pStyle w:val="9238CDF5A6A04A79A21A0E9429FF2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7E2A2D99F46B98AE61D25BABDA0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5AB08B-6B74-4D6A-B8C3-544B7555888D}"/>
      </w:docPartPr>
      <w:docPartBody>
        <w:p w:rsidR="00CF0DCC" w:rsidRDefault="005072DD" w:rsidP="005072DD">
          <w:pPr>
            <w:pStyle w:val="75E7E2A2D99F46B98AE61D25BABDA0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7B84B56BFD4307B42DDB780FC93A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EC4E31-8DFA-4EB3-8BD5-49AC9DCC16EF}"/>
      </w:docPartPr>
      <w:docPartBody>
        <w:p w:rsidR="00CF0DCC" w:rsidRDefault="005072DD" w:rsidP="005072DD">
          <w:pPr>
            <w:pStyle w:val="0B7B84B56BFD4307B42DDB780FC93A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0394BA352412A8B60DCA90C5E9B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728E-1FDD-4620-AADA-EE107D04FAC6}"/>
      </w:docPartPr>
      <w:docPartBody>
        <w:p w:rsidR="00CF0DCC" w:rsidRDefault="005072DD" w:rsidP="005072DD">
          <w:pPr>
            <w:pStyle w:val="C4D0394BA352412A8B60DCA90C5E9B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C6500CEE194253BD78F4C85610E1C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C7F39F-A869-4AE7-8C27-98200B931023}"/>
      </w:docPartPr>
      <w:docPartBody>
        <w:p w:rsidR="00CF0DCC" w:rsidRDefault="005072DD" w:rsidP="005072DD">
          <w:pPr>
            <w:pStyle w:val="CCC6500CEE194253BD78F4C85610E1C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A41C19FB434938B378823FE5EED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CAAFB-3C61-4FA1-BCD2-5ED8DAA25703}"/>
      </w:docPartPr>
      <w:docPartBody>
        <w:p w:rsidR="00CF0DCC" w:rsidRDefault="005072DD" w:rsidP="005072DD">
          <w:pPr>
            <w:pStyle w:val="99A41C19FB434938B378823FE5EED8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C963D719D42CD87B7076294BE30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A9628-5CC2-4A15-B460-BD757C693AFC}"/>
      </w:docPartPr>
      <w:docPartBody>
        <w:p w:rsidR="00CF0DCC" w:rsidRDefault="005072DD" w:rsidP="005072DD">
          <w:pPr>
            <w:pStyle w:val="CA6C963D719D42CD87B7076294BE30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F3491515C447F97E1C5C2FB82D8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20B03D-23E6-481B-B026-16966DB1FBA5}"/>
      </w:docPartPr>
      <w:docPartBody>
        <w:p w:rsidR="00CF0DCC" w:rsidRDefault="005072DD" w:rsidP="005072DD">
          <w:pPr>
            <w:pStyle w:val="8B8F3491515C447F97E1C5C2FB82D8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1357D22ECA4315B3B431F5E65ABB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2FACC6-A0F6-4408-854E-CCBFF51721CE}"/>
      </w:docPartPr>
      <w:docPartBody>
        <w:p w:rsidR="00CF0DCC" w:rsidRDefault="005072DD" w:rsidP="005072DD">
          <w:pPr>
            <w:pStyle w:val="461357D22ECA4315B3B431F5E65ABB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56AF24CC854FC880341CF7CA7097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4F6A4F-8798-49D4-9E87-20D2C3449466}"/>
      </w:docPartPr>
      <w:docPartBody>
        <w:p w:rsidR="00CF0DCC" w:rsidRDefault="005072DD" w:rsidP="005072DD">
          <w:pPr>
            <w:pStyle w:val="D956AF24CC854FC880341CF7CA7097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1094663D1448ED86B9ACB10D2E49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FB2F5-953B-473C-8C31-D8DD75DC3B63}"/>
      </w:docPartPr>
      <w:docPartBody>
        <w:p w:rsidR="00CF0DCC" w:rsidRDefault="005072DD" w:rsidP="005072DD">
          <w:pPr>
            <w:pStyle w:val="5A1094663D1448ED86B9ACB10D2E49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0D38EBC48047A3B0DF8561FFC049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70586-A078-4F3D-AFF1-D9A8EBCCDC3D}"/>
      </w:docPartPr>
      <w:docPartBody>
        <w:p w:rsidR="00CF0DCC" w:rsidRDefault="005072DD" w:rsidP="005072DD">
          <w:pPr>
            <w:pStyle w:val="620D38EBC48047A3B0DF8561FFC049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6200F9DFE4B07A7698D726248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6A8E-3063-4A1B-8F48-75776642A67D}"/>
      </w:docPartPr>
      <w:docPartBody>
        <w:p w:rsidR="00CF0DCC" w:rsidRDefault="005072DD" w:rsidP="005072DD">
          <w:pPr>
            <w:pStyle w:val="EAC6200F9DFE4B07A7698D726248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7BAF886714F81B9F8FBE5B6B6C9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39FFE-CAB9-4469-9C7E-5CB4E59B3228}"/>
      </w:docPartPr>
      <w:docPartBody>
        <w:p w:rsidR="00CF0DCC" w:rsidRDefault="005072DD" w:rsidP="005072DD">
          <w:pPr>
            <w:pStyle w:val="9007BAF886714F81B9F8FBE5B6B6C9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328A5DF7AE47BE8715ABDD3E06F0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2A133E-B2B2-4132-8E59-433091766D73}"/>
      </w:docPartPr>
      <w:docPartBody>
        <w:p w:rsidR="00CF0DCC" w:rsidRDefault="005072DD" w:rsidP="005072DD">
          <w:pPr>
            <w:pStyle w:val="1D328A5DF7AE47BE8715ABDD3E06F0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0BA9B0D67D4DAFA3C1B6C5176E6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758D8-44AD-4C9E-96DD-214EB047046B}"/>
      </w:docPartPr>
      <w:docPartBody>
        <w:p w:rsidR="00CF0DCC" w:rsidRDefault="005072DD" w:rsidP="005072DD">
          <w:pPr>
            <w:pStyle w:val="BE0BA9B0D67D4DAFA3C1B6C5176E67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B2D094517142E0A51A46CCF80D3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68F23-C3BE-4E02-A43A-685DD96CE803}"/>
      </w:docPartPr>
      <w:docPartBody>
        <w:p w:rsidR="00CF0DCC" w:rsidRDefault="005072DD" w:rsidP="005072DD">
          <w:pPr>
            <w:pStyle w:val="24B2D094517142E0A51A46CCF80D3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DC4DA23E6443293CE00A0C490A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F74F81-02FD-4057-8FD0-C22F9E68ACC5}"/>
      </w:docPartPr>
      <w:docPartBody>
        <w:p w:rsidR="00CF0DCC" w:rsidRDefault="005072DD" w:rsidP="005072DD">
          <w:pPr>
            <w:pStyle w:val="C30DC4DA23E6443293CE00A0C490A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8063652134659B340212A036485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A2408-90FC-41CF-8953-A34ADDBAE2B1}"/>
      </w:docPartPr>
      <w:docPartBody>
        <w:p w:rsidR="00CF0DCC" w:rsidRDefault="005072DD" w:rsidP="005072DD">
          <w:pPr>
            <w:pStyle w:val="F208063652134659B340212A036485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62835D11F74F49A28BD9AC2BB5D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C65B6C-A5A6-4287-8C3B-E5E8CA016F5B}"/>
      </w:docPartPr>
      <w:docPartBody>
        <w:p w:rsidR="00CF0DCC" w:rsidRDefault="005072DD" w:rsidP="005072DD">
          <w:pPr>
            <w:pStyle w:val="4862835D11F74F49A28BD9AC2BB5D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F9C939948A47E898663816E14EE1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EABB87-BC8B-430F-9E70-CED847FD83D5}"/>
      </w:docPartPr>
      <w:docPartBody>
        <w:p w:rsidR="00CF0DCC" w:rsidRDefault="005072DD" w:rsidP="005072DD">
          <w:pPr>
            <w:pStyle w:val="88F9C939948A47E898663816E14EE1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9CF6E6983460E9CE1369BA2B6D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6F2B98-4836-4382-91DA-02717D2D05A9}"/>
      </w:docPartPr>
      <w:docPartBody>
        <w:p w:rsidR="00CF0DCC" w:rsidRDefault="005072DD" w:rsidP="005072DD">
          <w:pPr>
            <w:pStyle w:val="5BC9CF6E6983460E9CE1369BA2B6DA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A1D10E7214B87BF1764422E8CC3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20901A-FC7F-4A04-BF81-B138783BE0EE}"/>
      </w:docPartPr>
      <w:docPartBody>
        <w:p w:rsidR="00CF0DCC" w:rsidRDefault="005072DD" w:rsidP="005072DD">
          <w:pPr>
            <w:pStyle w:val="173A1D10E7214B87BF1764422E8CC3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73E2F0A19497188DC31CC999F7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7560C-BAA6-477F-A46D-D7C0AC9A4B9E}"/>
      </w:docPartPr>
      <w:docPartBody>
        <w:p w:rsidR="00CF0DCC" w:rsidRDefault="005072DD" w:rsidP="005072DD">
          <w:pPr>
            <w:pStyle w:val="28F73E2F0A19497188DC31CC999F7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345CE98052448FB677570A6B3BA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FD8E60-8483-4F3B-8D5B-B9E617C1F387}"/>
      </w:docPartPr>
      <w:docPartBody>
        <w:p w:rsidR="00CF0DCC" w:rsidRDefault="005072DD" w:rsidP="005072DD">
          <w:pPr>
            <w:pStyle w:val="CF345CE98052448FB677570A6B3BA5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1DE7F3F7D64D9BBF7C8B2D9363E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ED348D-A63D-4B83-AC5D-D67AC9AB539B}"/>
      </w:docPartPr>
      <w:docPartBody>
        <w:p w:rsidR="00CF0DCC" w:rsidRDefault="005072DD" w:rsidP="005072DD">
          <w:pPr>
            <w:pStyle w:val="2E1DE7F3F7D64D9BBF7C8B2D9363E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2DEB2DC0B4276BB0356AC133B9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B89E43-7514-4655-845A-0FA1E13185FD}"/>
      </w:docPartPr>
      <w:docPartBody>
        <w:p w:rsidR="00CF0DCC" w:rsidRDefault="005072DD" w:rsidP="005072DD">
          <w:pPr>
            <w:pStyle w:val="0DC2DEB2DC0B4276BB0356AC133B9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53B8A2914BDF8162D822FB660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66A28F-FB78-471A-A558-A4E021BE6E13}"/>
      </w:docPartPr>
      <w:docPartBody>
        <w:p w:rsidR="00CF0DCC" w:rsidRDefault="005072DD" w:rsidP="005072DD">
          <w:pPr>
            <w:pStyle w:val="D20353B8A2914BDF8162D822FB660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BE4658978B48319B42B24B6E498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E21517-B445-4CD1-987D-64F69075098E}"/>
      </w:docPartPr>
      <w:docPartBody>
        <w:p w:rsidR="00CF0DCC" w:rsidRDefault="005072DD" w:rsidP="005072DD">
          <w:pPr>
            <w:pStyle w:val="5ABE4658978B48319B42B24B6E498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08FF39843D4D02B2105A8C0D3A4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46BA98-7B58-4314-9226-3568E083287E}"/>
      </w:docPartPr>
      <w:docPartBody>
        <w:p w:rsidR="00CF0DCC" w:rsidRDefault="005072DD" w:rsidP="005072DD">
          <w:pPr>
            <w:pStyle w:val="F708FF39843D4D02B2105A8C0D3A4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5F34E703FC41718FB11A0B8FD679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40B18D-220F-4A3D-BF81-833626540A40}"/>
      </w:docPartPr>
      <w:docPartBody>
        <w:p w:rsidR="00CF0DCC" w:rsidRDefault="005072DD" w:rsidP="005072DD">
          <w:pPr>
            <w:pStyle w:val="E55F34E703FC41718FB11A0B8FD679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E7AF279F224C9C9FAFFBE81DE6E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8556-B61D-4A2E-A409-9F64AA8BC4E9}"/>
      </w:docPartPr>
      <w:docPartBody>
        <w:p w:rsidR="00CF0DCC" w:rsidRDefault="005072DD" w:rsidP="005072DD">
          <w:pPr>
            <w:pStyle w:val="BAE7AF279F224C9C9FAFFBE81DE6E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073407388493E8FCDCA7DB2B04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976ED-9EDD-4CDE-BFFA-9A77E756EEA3}"/>
      </w:docPartPr>
      <w:docPartBody>
        <w:p w:rsidR="00CF0DCC" w:rsidRDefault="005072DD" w:rsidP="005072DD">
          <w:pPr>
            <w:pStyle w:val="48D073407388493E8FCDCA7DB2B04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E434BCF4F4163BCCB4991AE91F3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557CAE-F3E0-4110-B33B-4E33051D062A}"/>
      </w:docPartPr>
      <w:docPartBody>
        <w:p w:rsidR="00CF0DCC" w:rsidRDefault="005072DD" w:rsidP="005072DD">
          <w:pPr>
            <w:pStyle w:val="7EAE434BCF4F4163BCCB4991AE91F3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977A95F09F4090AA043AF2E72129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48BA7-73FE-47FC-BCC6-5E13D71BE45D}"/>
      </w:docPartPr>
      <w:docPartBody>
        <w:p w:rsidR="00CF0DCC" w:rsidRDefault="005072DD" w:rsidP="005072DD">
          <w:pPr>
            <w:pStyle w:val="E0977A95F09F4090AA043AF2E72129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AF3D7F4BFD400A87EF961F43488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DAB4B6-1B41-4E24-B39B-B6BF52A53F29}"/>
      </w:docPartPr>
      <w:docPartBody>
        <w:p w:rsidR="00CF0DCC" w:rsidRDefault="005072DD" w:rsidP="005072DD">
          <w:pPr>
            <w:pStyle w:val="EEAF3D7F4BFD400A87EF961F43488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FA5453A1C84B758AE5474891C00B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6BA8C-A11A-4B14-AD68-17D78E492398}"/>
      </w:docPartPr>
      <w:docPartBody>
        <w:p w:rsidR="00CF0DCC" w:rsidRDefault="005072DD" w:rsidP="005072DD">
          <w:pPr>
            <w:pStyle w:val="3BFA5453A1C84B758AE5474891C00B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A15B0179274CCB9CC2BA60C9235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17CC3-52FF-41FB-ABE7-F232392F1775}"/>
      </w:docPartPr>
      <w:docPartBody>
        <w:p w:rsidR="00CF0DCC" w:rsidRDefault="005072DD" w:rsidP="005072DD">
          <w:pPr>
            <w:pStyle w:val="92A15B0179274CCB9CC2BA60C9235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EED54A433848B89303EB3128CAE1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F8F8-47F7-4918-AFFC-1BC31CFE86DE}"/>
      </w:docPartPr>
      <w:docPartBody>
        <w:p w:rsidR="00CF0DCC" w:rsidRDefault="005072DD" w:rsidP="005072DD">
          <w:pPr>
            <w:pStyle w:val="FEEED54A433848B89303EB3128CAE1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A783B919A416798FE87D00369EC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9C38B-ECA5-4EA5-A759-8706D798CEED}"/>
      </w:docPartPr>
      <w:docPartBody>
        <w:p w:rsidR="00CF0DCC" w:rsidRDefault="005072DD" w:rsidP="005072DD">
          <w:pPr>
            <w:pStyle w:val="6FFA783B919A416798FE87D00369EC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F4AE545A64EE9A53C1A6B7B165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C5AC5-6A53-4901-BECF-66E284FE6060}"/>
      </w:docPartPr>
      <w:docPartBody>
        <w:p w:rsidR="00CF0DCC" w:rsidRDefault="005072DD" w:rsidP="005072DD">
          <w:pPr>
            <w:pStyle w:val="5C3F4AE545A64EE9A53C1A6B7B165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42149995E04AB794B37FADD6FD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C4D4B-8F5B-4C3B-A5F9-F099C1042928}"/>
      </w:docPartPr>
      <w:docPartBody>
        <w:p w:rsidR="00CF0DCC" w:rsidRDefault="005072DD" w:rsidP="005072DD">
          <w:pPr>
            <w:pStyle w:val="1B42149995E04AB794B37FADD6FD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C0427CE49E42CDA09050F65101E1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5F7DF-5A69-4396-8F67-71192B897B22}"/>
      </w:docPartPr>
      <w:docPartBody>
        <w:p w:rsidR="00CF0DCC" w:rsidRDefault="005072DD" w:rsidP="005072DD">
          <w:pPr>
            <w:pStyle w:val="81C0427CE49E42CDA09050F65101E1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986CAF75B242A9BF4CC7A54D623F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199B87-381B-4870-8E96-F89DB0B37ACC}"/>
      </w:docPartPr>
      <w:docPartBody>
        <w:p w:rsidR="00CF0DCC" w:rsidRDefault="005072DD" w:rsidP="005072DD">
          <w:pPr>
            <w:pStyle w:val="67986CAF75B242A9BF4CC7A54D623F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558A2455047F39FDA06826B236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28ADF-E8CD-4593-B102-CED3ED993F32}"/>
      </w:docPartPr>
      <w:docPartBody>
        <w:p w:rsidR="00CF0DCC" w:rsidRDefault="005072DD" w:rsidP="005072DD">
          <w:pPr>
            <w:pStyle w:val="157558A2455047F39FDA06826B236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45020EE8D46F1BA3BA93C17A66F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5B1DB-C74E-4C58-9850-CED39E0E6A1B}"/>
      </w:docPartPr>
      <w:docPartBody>
        <w:p w:rsidR="00CF0DCC" w:rsidRDefault="005072DD" w:rsidP="005072DD">
          <w:pPr>
            <w:pStyle w:val="50E45020EE8D46F1BA3BA93C17A66F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36F2035014437B8CDBEDD12DABA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E537F2-2A31-4659-B2B9-93D2FB78CCE1}"/>
      </w:docPartPr>
      <w:docPartBody>
        <w:p w:rsidR="00CF0DCC" w:rsidRDefault="005072DD" w:rsidP="005072DD">
          <w:pPr>
            <w:pStyle w:val="CE236F2035014437B8CDBEDD12DABA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6AC3CD73524A3484897F57FC4EE0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4744AD-D638-4A6C-8957-342476C1C488}"/>
      </w:docPartPr>
      <w:docPartBody>
        <w:p w:rsidR="00CF0DCC" w:rsidRDefault="005072DD" w:rsidP="005072DD">
          <w:pPr>
            <w:pStyle w:val="306AC3CD73524A3484897F57FC4EE0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10CA4861E8469F844ACFC7358B3C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F7D41-8297-4692-B9C4-557EBFF31526}"/>
      </w:docPartPr>
      <w:docPartBody>
        <w:p w:rsidR="00CF0DCC" w:rsidRDefault="005072DD" w:rsidP="005072DD">
          <w:pPr>
            <w:pStyle w:val="3D10CA4861E8469F844ACFC7358B3C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5328E10CE14200BCD8FD97951F0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9BE61-3485-4ABB-B6D1-93E19E1B8067}"/>
      </w:docPartPr>
      <w:docPartBody>
        <w:p w:rsidR="00CF0DCC" w:rsidRDefault="005072DD" w:rsidP="005072DD">
          <w:pPr>
            <w:pStyle w:val="4C5328E10CE14200BCD8FD97951F04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85CB00C8F04DD9B0269E7E7C625B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5DA0AE-2E85-4F9C-A288-D61147DFA2E3}"/>
      </w:docPartPr>
      <w:docPartBody>
        <w:p w:rsidR="00CF0DCC" w:rsidRDefault="005072DD" w:rsidP="005072DD">
          <w:pPr>
            <w:pStyle w:val="7F85CB00C8F04DD9B0269E7E7C625B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2725065EFC4BCCA9657B6F481703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003A5-4E4F-4253-AB7A-40272F615CF0}"/>
      </w:docPartPr>
      <w:docPartBody>
        <w:p w:rsidR="00CF0DCC" w:rsidRDefault="005072DD" w:rsidP="005072DD">
          <w:pPr>
            <w:pStyle w:val="E82725065EFC4BCCA9657B6F481703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E06C63C2424775965989A3B383A3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06D927-3820-41DC-B3CB-3CB90B92CC1C}"/>
      </w:docPartPr>
      <w:docPartBody>
        <w:p w:rsidR="00CF0DCC" w:rsidRDefault="005072DD" w:rsidP="005072DD">
          <w:pPr>
            <w:pStyle w:val="78E06C63C2424775965989A3B383A3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6201C7A4F64A7EBDC6C49A40351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D3FDC-A5BD-4DD6-ABC7-9321AC2D374E}"/>
      </w:docPartPr>
      <w:docPartBody>
        <w:p w:rsidR="00CF0DCC" w:rsidRDefault="005072DD" w:rsidP="005072DD">
          <w:pPr>
            <w:pStyle w:val="256201C7A4F64A7EBDC6C49A40351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B5C8AD31C4872BE74ABC913D312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4A2336-EDDE-4715-A489-44B25DDB28FE}"/>
      </w:docPartPr>
      <w:docPartBody>
        <w:p w:rsidR="00CF0DCC" w:rsidRDefault="005072DD" w:rsidP="005072DD">
          <w:pPr>
            <w:pStyle w:val="74DB5C8AD31C4872BE74ABC913D312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CBB3AA29A04458AE7EA8E1F2EE69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FF758-0C6D-40F0-9D4C-687024BB0A21}"/>
      </w:docPartPr>
      <w:docPartBody>
        <w:p w:rsidR="00CF0DCC" w:rsidRDefault="005072DD" w:rsidP="005072DD">
          <w:pPr>
            <w:pStyle w:val="EACBB3AA29A04458AE7EA8E1F2EE69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862F534BE04CEBBEB44AD0FB8BD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32B265-9BE6-4F97-82FA-5CBEB0A8F21A}"/>
      </w:docPartPr>
      <w:docPartBody>
        <w:p w:rsidR="00CF0DCC" w:rsidRDefault="005072DD" w:rsidP="005072DD">
          <w:pPr>
            <w:pStyle w:val="0A862F534BE04CEBBEB44AD0FB8BD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2CE29245A44CDCAF085A5EBF38F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2FF2C-086B-4004-8B22-A994FB7A789B}"/>
      </w:docPartPr>
      <w:docPartBody>
        <w:p w:rsidR="00CF0DCC" w:rsidRDefault="005072DD" w:rsidP="005072DD">
          <w:pPr>
            <w:pStyle w:val="9F2CE29245A44CDCAF085A5EBF38F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02628E91F4171BA2F2F7EAAD4EF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3F9A85-4B04-4FB0-BB0D-EB10B1965929}"/>
      </w:docPartPr>
      <w:docPartBody>
        <w:p w:rsidR="00CF0DCC" w:rsidRDefault="005072DD" w:rsidP="005072DD">
          <w:pPr>
            <w:pStyle w:val="FA702628E91F4171BA2F2F7EAAD4EF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FA3D72D1614CBF956E4E158153B3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9EB2B4-EAEA-43F6-9123-D91E36CFE634}"/>
      </w:docPartPr>
      <w:docPartBody>
        <w:p w:rsidR="00CF0DCC" w:rsidRDefault="005072DD" w:rsidP="005072DD">
          <w:pPr>
            <w:pStyle w:val="B4FA3D72D1614CBF956E4E158153B3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A45338A2147F9987CDCFB115E21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FC47B-4578-4BDF-86BE-2B3A2EECBA79}"/>
      </w:docPartPr>
      <w:docPartBody>
        <w:p w:rsidR="00CF0DCC" w:rsidRDefault="005072DD" w:rsidP="005072DD">
          <w:pPr>
            <w:pStyle w:val="8ACA45338A2147F9987CDCFB115E21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F03170E1EC47EDAB4FF6B72B4F5D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621C9-7C53-40A1-A922-B2A804A66C33}"/>
      </w:docPartPr>
      <w:docPartBody>
        <w:p w:rsidR="00CF0DCC" w:rsidRDefault="005072DD" w:rsidP="005072DD">
          <w:pPr>
            <w:pStyle w:val="53F03170E1EC47EDAB4FF6B72B4F5D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8CEC036E424AE0808565B71DD0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8520D5-D84A-491E-A0BF-25B315DE6F9C}"/>
      </w:docPartPr>
      <w:docPartBody>
        <w:p w:rsidR="00CF0DCC" w:rsidRDefault="005072DD" w:rsidP="005072DD">
          <w:pPr>
            <w:pStyle w:val="5C8CEC036E424AE0808565B71DD0A9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A49F4CE0949C4A3D3C2780E84AE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AF677-7C3C-4238-A3D9-930DB218EACF}"/>
      </w:docPartPr>
      <w:docPartBody>
        <w:p w:rsidR="00CF0DCC" w:rsidRDefault="005072DD" w:rsidP="005072DD">
          <w:pPr>
            <w:pStyle w:val="6AEA49F4CE0949C4A3D3C2780E84AE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352103B5A34893A4D48E8D8724E7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A90FF8-2687-4BED-90F1-22429796A077}"/>
      </w:docPartPr>
      <w:docPartBody>
        <w:p w:rsidR="00CF0DCC" w:rsidRDefault="005072DD" w:rsidP="005072DD">
          <w:pPr>
            <w:pStyle w:val="0A352103B5A34893A4D48E8D8724E7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C2A3B34D984E81B9E7AEC35F1320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EDC92D-C8E6-42C7-848F-4A8642E74FEC}"/>
      </w:docPartPr>
      <w:docPartBody>
        <w:p w:rsidR="00CF0DCC" w:rsidRDefault="005072DD" w:rsidP="005072DD">
          <w:pPr>
            <w:pStyle w:val="0FC2A3B34D984E81B9E7AEC35F1320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C850C76F48999C2BC4124EDD2B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335A4-C751-4C64-B003-8B0A8FF6B61C}"/>
      </w:docPartPr>
      <w:docPartBody>
        <w:p w:rsidR="00CF0DCC" w:rsidRDefault="005072DD" w:rsidP="005072DD">
          <w:pPr>
            <w:pStyle w:val="E530C850C76F48999C2BC4124EDD2B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C09A7DA4684F4BA9D1192107BF6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C76D85-973F-4043-97BE-1D39E0229F49}"/>
      </w:docPartPr>
      <w:docPartBody>
        <w:p w:rsidR="00CF0DCC" w:rsidRDefault="005072DD" w:rsidP="005072DD">
          <w:pPr>
            <w:pStyle w:val="13C09A7DA4684F4BA9D1192107BF6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E73259171E4E399DC1FF98620D03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F1809-F5D8-4802-8710-54C667833D37}"/>
      </w:docPartPr>
      <w:docPartBody>
        <w:p w:rsidR="00CF0DCC" w:rsidRDefault="005072DD" w:rsidP="005072DD">
          <w:pPr>
            <w:pStyle w:val="2AE73259171E4E399DC1FF98620D03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487620A93419E8C303EFB41E78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83207B-80F3-4BC9-A689-4B9AF8C6BD08}"/>
      </w:docPartPr>
      <w:docPartBody>
        <w:p w:rsidR="00CF0DCC" w:rsidRDefault="005072DD" w:rsidP="005072DD">
          <w:pPr>
            <w:pStyle w:val="E0B487620A93419E8C303EFB41E78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B77DA7D604440C97E946D9EBA357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6BEF98-F79B-4C27-A82E-CE00163F7469}"/>
      </w:docPartPr>
      <w:docPartBody>
        <w:p w:rsidR="00CF0DCC" w:rsidRDefault="005072DD" w:rsidP="005072DD">
          <w:pPr>
            <w:pStyle w:val="BAB77DA7D604440C97E946D9EBA357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70E5F2E3BF4D329ECA328F74C2FD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11F6F-2FDA-4980-BD51-36F766CAC2C5}"/>
      </w:docPartPr>
      <w:docPartBody>
        <w:p w:rsidR="00CF0DCC" w:rsidRDefault="005072DD" w:rsidP="005072DD">
          <w:pPr>
            <w:pStyle w:val="8F70E5F2E3BF4D329ECA328F74C2FD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BD78B138B49CA833D8AB2C16F8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20092-2345-4B95-9717-D45F14D3F179}"/>
      </w:docPartPr>
      <w:docPartBody>
        <w:p w:rsidR="00CF0DCC" w:rsidRDefault="005072DD" w:rsidP="005072DD">
          <w:pPr>
            <w:pStyle w:val="8CABD78B138B49CA833D8AB2C16F8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CEF5127E8E4D8E87BBB1DD420995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EEA751-29A6-4A88-961E-0764430156DD}"/>
      </w:docPartPr>
      <w:docPartBody>
        <w:p w:rsidR="00CF0DCC" w:rsidRDefault="005072DD" w:rsidP="005072DD">
          <w:pPr>
            <w:pStyle w:val="37CEF5127E8E4D8E87BBB1DD420995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E73757252E4F87B9160FA3D2A610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11FBB-A4F5-48EA-ACC2-9062ED69AD34}"/>
      </w:docPartPr>
      <w:docPartBody>
        <w:p w:rsidR="00CF0DCC" w:rsidRDefault="005072DD" w:rsidP="005072DD">
          <w:pPr>
            <w:pStyle w:val="7CE73757252E4F87B9160FA3D2A610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2406CE739443E8AB41E13ADCCF1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7A463-63BC-4A71-9558-6C51D860E951}"/>
      </w:docPartPr>
      <w:docPartBody>
        <w:p w:rsidR="00CF0DCC" w:rsidRDefault="005072DD" w:rsidP="005072DD">
          <w:pPr>
            <w:pStyle w:val="1E2406CE739443E8AB41E13ADCCF1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44BA1382E146348C5E3052064C3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1E3B8-B91E-4810-A3D5-F448EAA6EB09}"/>
      </w:docPartPr>
      <w:docPartBody>
        <w:p w:rsidR="00CF0DCC" w:rsidRDefault="005072DD" w:rsidP="005072DD">
          <w:pPr>
            <w:pStyle w:val="B044BA1382E146348C5E3052064C3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A3714B4354622A919874D29126C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80273-E74E-4A2A-8AD4-3EB3497F1617}"/>
      </w:docPartPr>
      <w:docPartBody>
        <w:p w:rsidR="00CF0DCC" w:rsidRDefault="005072DD" w:rsidP="005072DD">
          <w:pPr>
            <w:pStyle w:val="BFAA3714B4354622A919874D29126C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1E0136915245DB872FEA662DDFB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D8CC9-43B1-4502-A10C-F3E343F7E954}"/>
      </w:docPartPr>
      <w:docPartBody>
        <w:p w:rsidR="00CF0DCC" w:rsidRDefault="005072DD" w:rsidP="005072DD">
          <w:pPr>
            <w:pStyle w:val="3B1E0136915245DB872FEA662DDFB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55B32AE0C44ACB131B854BBB92B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28F2E-D9CE-4156-AC72-689312149D42}"/>
      </w:docPartPr>
      <w:docPartBody>
        <w:p w:rsidR="00CF0DCC" w:rsidRDefault="005072DD" w:rsidP="005072DD">
          <w:pPr>
            <w:pStyle w:val="C6055B32AE0C44ACB131B854BBB92B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C16EF767745B1B671BEC2927F99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A215DC-E0EC-436C-A5E3-9B700B1E726A}"/>
      </w:docPartPr>
      <w:docPartBody>
        <w:p w:rsidR="00CF0DCC" w:rsidRDefault="005072DD" w:rsidP="005072DD">
          <w:pPr>
            <w:pStyle w:val="E2BC16EF767745B1B671BEC2927F99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4570CC99B4E4786F1692A45603D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862D7-CA48-45B3-9E81-64E8266FD198}"/>
      </w:docPartPr>
      <w:docPartBody>
        <w:p w:rsidR="00CF0DCC" w:rsidRDefault="005072DD" w:rsidP="005072DD">
          <w:pPr>
            <w:pStyle w:val="B334570CC99B4E4786F1692A45603D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B4676D9BB434D87CB3C18B78721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EFA60-ACE7-4C32-B7A2-04878B6A74A3}"/>
      </w:docPartPr>
      <w:docPartBody>
        <w:p w:rsidR="00CF0DCC" w:rsidRDefault="005072DD" w:rsidP="005072DD">
          <w:pPr>
            <w:pStyle w:val="C96B4676D9BB434D87CB3C18B78721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889A9162E47E588A43B84CFE9B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05CF7-429A-49E5-A2D2-219AD8AD29C7}"/>
      </w:docPartPr>
      <w:docPartBody>
        <w:p w:rsidR="00CF0DCC" w:rsidRDefault="005072DD" w:rsidP="005072DD">
          <w:pPr>
            <w:pStyle w:val="94C889A9162E47E588A43B84CFE9B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0CCD069DB643C0AD2D26339222B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957898-7E0E-4C90-AAC8-A891CE4EFBC9}"/>
      </w:docPartPr>
      <w:docPartBody>
        <w:p w:rsidR="00CF0DCC" w:rsidRDefault="005072DD" w:rsidP="005072DD">
          <w:pPr>
            <w:pStyle w:val="150CCD069DB643C0AD2D26339222BA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C8EB352969493BA44B0A4F0BB2A4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7834A9-D137-46FA-9C07-34B6375A9950}"/>
      </w:docPartPr>
      <w:docPartBody>
        <w:p w:rsidR="00CF0DCC" w:rsidRDefault="005072DD" w:rsidP="005072DD">
          <w:pPr>
            <w:pStyle w:val="BAC8EB352969493BA44B0A4F0BB2A4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8933E15761428488CDD9407F55A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1BDBBD-8D8A-44C9-891C-67F70DCD6D68}"/>
      </w:docPartPr>
      <w:docPartBody>
        <w:p w:rsidR="00CF0DCC" w:rsidRDefault="005072DD" w:rsidP="005072DD">
          <w:pPr>
            <w:pStyle w:val="9A8933E15761428488CDD9407F55A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B94B4C4B504D4D9337371B525AC7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DBE31-72E0-4A3E-AC33-229EF1DB7447}"/>
      </w:docPartPr>
      <w:docPartBody>
        <w:p w:rsidR="00CF0DCC" w:rsidRDefault="005072DD" w:rsidP="005072DD">
          <w:pPr>
            <w:pStyle w:val="70B94B4C4B504D4D9337371B525AC7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4DDB3FA0DB4894A352138FB9C10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3511-5504-436C-A617-6C82498B76D5}"/>
      </w:docPartPr>
      <w:docPartBody>
        <w:p w:rsidR="00CF0DCC" w:rsidRDefault="005072DD" w:rsidP="005072DD">
          <w:pPr>
            <w:pStyle w:val="474DDB3FA0DB4894A352138FB9C10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AE93512384DDFB26E5A48CE7568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4DCF5-4CC3-4291-AE13-CF1361B6628C}"/>
      </w:docPartPr>
      <w:docPartBody>
        <w:p w:rsidR="00CF0DCC" w:rsidRDefault="005072DD" w:rsidP="005072DD">
          <w:pPr>
            <w:pStyle w:val="57DAE93512384DDFB26E5A48CE7568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6C7D4DE70C4CC2BFD163F9890E9A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6669ED-FC61-44F8-8EA8-1F45FE0CF674}"/>
      </w:docPartPr>
      <w:docPartBody>
        <w:p w:rsidR="00CF0DCC" w:rsidRDefault="005072DD" w:rsidP="005072DD">
          <w:pPr>
            <w:pStyle w:val="796C7D4DE70C4CC2BFD163F9890E9A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0C3A726A154B47885AA30352111D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30747-8AF5-4780-A982-B8BCA94B4593}"/>
      </w:docPartPr>
      <w:docPartBody>
        <w:p w:rsidR="00CF0DCC" w:rsidRDefault="005072DD" w:rsidP="005072DD">
          <w:pPr>
            <w:pStyle w:val="830C3A726A154B47885AA30352111D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D37B2D49804C0B95A20BF02B723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EF9E4F-081E-40B8-B2B2-61A1663C4061}"/>
      </w:docPartPr>
      <w:docPartBody>
        <w:p w:rsidR="00CF0DCC" w:rsidRDefault="005072DD" w:rsidP="005072DD">
          <w:pPr>
            <w:pStyle w:val="4DD37B2D49804C0B95A20BF02B723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960F89F47C4FC296D41F47A110A6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10B46-B6BD-44A8-A64E-29791DF80BC5}"/>
      </w:docPartPr>
      <w:docPartBody>
        <w:p w:rsidR="00CF0DCC" w:rsidRDefault="005072DD" w:rsidP="005072DD">
          <w:pPr>
            <w:pStyle w:val="13960F89F47C4FC296D41F47A110A6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C0DB9D8904BBEA6E8C7455FE033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1BFC1-7F53-47E2-8379-AB243A875B30}"/>
      </w:docPartPr>
      <w:docPartBody>
        <w:p w:rsidR="00CF0DCC" w:rsidRDefault="005072DD" w:rsidP="005072DD">
          <w:pPr>
            <w:pStyle w:val="E4DC0DB9D8904BBEA6E8C7455FE033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F726E1B18486689D3B462CEB031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B3E491-CCCE-4D86-8757-0FB3CDCB3AC6}"/>
      </w:docPartPr>
      <w:docPartBody>
        <w:p w:rsidR="00CF0DCC" w:rsidRDefault="005072DD" w:rsidP="005072DD">
          <w:pPr>
            <w:pStyle w:val="DDDF726E1B18486689D3B462CEB031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AC5B1788CE48BDAE2E4F9264F61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33CA-ACA9-468D-849C-876FDE6F068A}"/>
      </w:docPartPr>
      <w:docPartBody>
        <w:p w:rsidR="00CF0DCC" w:rsidRDefault="005072DD" w:rsidP="005072DD">
          <w:pPr>
            <w:pStyle w:val="BEAC5B1788CE48BDAE2E4F9264F61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9245DF0AFA4D858507C45FE81B41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819E4F-D595-4EF7-A992-F5055C67E959}"/>
      </w:docPartPr>
      <w:docPartBody>
        <w:p w:rsidR="00CF0DCC" w:rsidRDefault="005072DD" w:rsidP="005072DD">
          <w:pPr>
            <w:pStyle w:val="1D9245DF0AFA4D858507C45FE81B41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6BBEC857D443488E702DE0DC7DC1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A4975-A34B-4062-A23C-594CFB7F68EC}"/>
      </w:docPartPr>
      <w:docPartBody>
        <w:p w:rsidR="00CF0DCC" w:rsidRDefault="005072DD" w:rsidP="005072DD">
          <w:pPr>
            <w:pStyle w:val="406BBEC857D443488E702DE0DC7DC1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D6844D6E1412FABA7E9F35566F6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09F6B-9F41-453F-BC20-305FE451E116}"/>
      </w:docPartPr>
      <w:docPartBody>
        <w:p w:rsidR="00CF0DCC" w:rsidRDefault="005072DD" w:rsidP="005072DD">
          <w:pPr>
            <w:pStyle w:val="28FD6844D6E1412FABA7E9F35566F6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DDB809CE9F47D198C575EFBC8E43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BD8F3A-E2ED-4EB5-AF5C-16744D850027}"/>
      </w:docPartPr>
      <w:docPartBody>
        <w:p w:rsidR="00CF0DCC" w:rsidRDefault="005072DD" w:rsidP="005072DD">
          <w:pPr>
            <w:pStyle w:val="E3DDB809CE9F47D198C575EFBC8E43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CC514822C4778843FE2B4DACB2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5DE73-B3D8-4305-9516-4735835108DA}"/>
      </w:docPartPr>
      <w:docPartBody>
        <w:p w:rsidR="00CF0DCC" w:rsidRDefault="005072DD" w:rsidP="005072DD">
          <w:pPr>
            <w:pStyle w:val="36ACC514822C4778843FE2B4DACB2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8D847B3AC4496B94A0404FEA96D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8A629B-34E0-4B95-8697-23CB45D9BC09}"/>
      </w:docPartPr>
      <w:docPartBody>
        <w:p w:rsidR="00CF0DCC" w:rsidRDefault="005072DD" w:rsidP="005072DD">
          <w:pPr>
            <w:pStyle w:val="7D8D847B3AC4496B94A0404FEA96D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6B2B041B24FD1898774AD66734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37F6EA-F911-49A5-AFD3-EB01CF1A2EDE}"/>
      </w:docPartPr>
      <w:docPartBody>
        <w:p w:rsidR="00CF0DCC" w:rsidRDefault="005072DD" w:rsidP="005072DD">
          <w:pPr>
            <w:pStyle w:val="5376B2B041B24FD1898774AD66734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8BC66ABA9492B9142BD1AD24719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C6BE4A-93B3-4595-8C24-D4FDBD5D0025}"/>
      </w:docPartPr>
      <w:docPartBody>
        <w:p w:rsidR="00CF0DCC" w:rsidRDefault="005072DD" w:rsidP="005072DD">
          <w:pPr>
            <w:pStyle w:val="BF78BC66ABA9492B9142BD1AD24719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36076474443048D2CA73D039100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8D42B-2613-43A9-AA4E-C3BCFB4DF8BA}"/>
      </w:docPartPr>
      <w:docPartBody>
        <w:p w:rsidR="00CF0DCC" w:rsidRDefault="005072DD" w:rsidP="005072DD">
          <w:pPr>
            <w:pStyle w:val="5BE36076474443048D2CA73D039100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EBDF486C149DFAE28D58B34401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006A9-C0EA-4F0B-BB89-6349A89CA832}"/>
      </w:docPartPr>
      <w:docPartBody>
        <w:p w:rsidR="00CF0DCC" w:rsidRDefault="005072DD" w:rsidP="005072DD">
          <w:pPr>
            <w:pStyle w:val="4C3EBDF486C149DFAE28D58B34401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49514C7B954BF3BB39ABE726D3D0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CADF5B-D56D-48EA-B94A-64FFCF4893BB}"/>
      </w:docPartPr>
      <w:docPartBody>
        <w:p w:rsidR="00CF0DCC" w:rsidRDefault="005072DD" w:rsidP="005072DD">
          <w:pPr>
            <w:pStyle w:val="7549514C7B954BF3BB39ABE726D3D0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FAFDE10A74101A6F58F2A797197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03AE6F-C0C7-4278-AFF8-9F91D1504217}"/>
      </w:docPartPr>
      <w:docPartBody>
        <w:p w:rsidR="00CF0DCC" w:rsidRDefault="005072DD" w:rsidP="005072DD">
          <w:pPr>
            <w:pStyle w:val="94EFAFDE10A74101A6F58F2A797197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A7B8851A71412DBB658DF2DA054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C667F0-80E9-4528-A952-29F505D5BFD4}"/>
      </w:docPartPr>
      <w:docPartBody>
        <w:p w:rsidR="00CF0DCC" w:rsidRDefault="005072DD" w:rsidP="005072DD">
          <w:pPr>
            <w:pStyle w:val="8CA7B8851A71412DBB658DF2DA054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349927919411D965D7A792AD975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7984A2-FE93-4AF9-9A3F-5D560674F029}"/>
      </w:docPartPr>
      <w:docPartBody>
        <w:p w:rsidR="00CF0DCC" w:rsidRDefault="005072DD" w:rsidP="005072DD">
          <w:pPr>
            <w:pStyle w:val="C8A349927919411D965D7A792AD975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D2433FB6C4212A3A7B754622745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C191D0-7EF0-4498-9F9C-FC185C450229}"/>
      </w:docPartPr>
      <w:docPartBody>
        <w:p w:rsidR="00CF0DCC" w:rsidRDefault="005072DD" w:rsidP="005072DD">
          <w:pPr>
            <w:pStyle w:val="EFDD2433FB6C4212A3A7B754622745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DD9D7E512443949DA179EE7AF3B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51EE4D-28C3-45B9-818D-B8740EDA8989}"/>
      </w:docPartPr>
      <w:docPartBody>
        <w:p w:rsidR="00CF0DCC" w:rsidRDefault="005072DD" w:rsidP="005072DD">
          <w:pPr>
            <w:pStyle w:val="64DD9D7E512443949DA179EE7AF3B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34ADDD6E3481692AEEEBA2E9F7F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33F09E-0734-47A7-88D7-00336CDCCC6F}"/>
      </w:docPartPr>
      <w:docPartBody>
        <w:p w:rsidR="00CF0DCC" w:rsidRDefault="005072DD" w:rsidP="005072DD">
          <w:pPr>
            <w:pStyle w:val="FA134ADDD6E3481692AEEEBA2E9F7F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A403084CBD49B09216C97099518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F9CC1-4256-4DAD-A5CB-6C96C7BC4691}"/>
      </w:docPartPr>
      <w:docPartBody>
        <w:p w:rsidR="00CF0DCC" w:rsidRDefault="005072DD" w:rsidP="005072DD">
          <w:pPr>
            <w:pStyle w:val="0EA403084CBD49B09216C97099518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C0204C2D404BA6B2D2F863457523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8521A-04B0-4924-BB94-1C43CEB95CC5}"/>
      </w:docPartPr>
      <w:docPartBody>
        <w:p w:rsidR="00CF0DCC" w:rsidRDefault="005072DD" w:rsidP="005072DD">
          <w:pPr>
            <w:pStyle w:val="F8C0204C2D404BA6B2D2F863457523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6A349D9A464D1B8C1AAF48DD90BE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FD0BA0-017A-4E48-85B0-A75489D68BEB}"/>
      </w:docPartPr>
      <w:docPartBody>
        <w:p w:rsidR="00CF0DCC" w:rsidRDefault="005072DD" w:rsidP="005072DD">
          <w:pPr>
            <w:pStyle w:val="236A349D9A464D1B8C1AAF48DD90BE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75DD1204F746A3982455A1584813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22CF3-8B7A-4A08-A2ED-71A34E434FAA}"/>
      </w:docPartPr>
      <w:docPartBody>
        <w:p w:rsidR="00CF0DCC" w:rsidRDefault="005072DD" w:rsidP="005072DD">
          <w:pPr>
            <w:pStyle w:val="E075DD1204F746A3982455A1584813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F4B5A425D4CF788288488F5693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14397-0E0F-46E3-8C63-9EF303923088}"/>
      </w:docPartPr>
      <w:docPartBody>
        <w:p w:rsidR="00CF0DCC" w:rsidRDefault="005072DD" w:rsidP="005072DD">
          <w:pPr>
            <w:pStyle w:val="6E8F4B5A425D4CF788288488F5693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29052F4B704756A3EA89D2C5E3F1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8E654-E6DE-4613-B27E-7AD649EB8399}"/>
      </w:docPartPr>
      <w:docPartBody>
        <w:p w:rsidR="00CF0DCC" w:rsidRDefault="005072DD" w:rsidP="005072DD">
          <w:pPr>
            <w:pStyle w:val="7429052F4B704756A3EA89D2C5E3F1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4E52DD6D6442598EA74518D5B10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8487FC-E5B8-4E41-A72D-62D250FBAB02}"/>
      </w:docPartPr>
      <w:docPartBody>
        <w:p w:rsidR="00CF0DCC" w:rsidRDefault="005072DD" w:rsidP="005072DD">
          <w:pPr>
            <w:pStyle w:val="C1A4E52DD6D6442598EA74518D5B10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1BEDEBE35B422296939A606AC11D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39C2C9-EB25-4A56-924C-0CE5DD71C6D6}"/>
      </w:docPartPr>
      <w:docPartBody>
        <w:p w:rsidR="00CF0DCC" w:rsidRDefault="005072DD" w:rsidP="005072DD">
          <w:pPr>
            <w:pStyle w:val="901BEDEBE35B422296939A606AC11D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5C735D6FD549B0BFD736A1B198E4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219B9-7246-4195-89AC-29CE3039D76F}"/>
      </w:docPartPr>
      <w:docPartBody>
        <w:p w:rsidR="00CF0DCC" w:rsidRDefault="005072DD" w:rsidP="005072DD">
          <w:pPr>
            <w:pStyle w:val="095C735D6FD549B0BFD736A1B198E4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680DD8C704413F8154A1FE80147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9FCD9-A30B-4262-B6A8-6BCF8A55DC0E}"/>
      </w:docPartPr>
      <w:docPartBody>
        <w:p w:rsidR="00CF0DCC" w:rsidRDefault="005072DD" w:rsidP="005072DD">
          <w:pPr>
            <w:pStyle w:val="EC680DD8C704413F8154A1FE80147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3AC934D80485F894349FFDC31F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08FEE-20D0-4BE9-A183-56789A59A9F4}"/>
      </w:docPartPr>
      <w:docPartBody>
        <w:p w:rsidR="00CF0DCC" w:rsidRDefault="005072DD" w:rsidP="005072DD">
          <w:pPr>
            <w:pStyle w:val="E683AC934D80485F894349FFDC31F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E738FD96B74110929532543F6F51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65655-9BB8-4839-B3EB-C51E0DF46C6C}"/>
      </w:docPartPr>
      <w:docPartBody>
        <w:p w:rsidR="00CF0DCC" w:rsidRDefault="005072DD" w:rsidP="005072DD">
          <w:pPr>
            <w:pStyle w:val="F9E738FD96B74110929532543F6F51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D115B51D5147A883F3A0563AEB77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80EE0E-7E0E-4D86-965C-83214AA222C4}"/>
      </w:docPartPr>
      <w:docPartBody>
        <w:p w:rsidR="00CF0DCC" w:rsidRDefault="005072DD" w:rsidP="005072DD">
          <w:pPr>
            <w:pStyle w:val="49D115B51D5147A883F3A0563AEB77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FFEFF66837419F8729F94AB442C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883980-96DF-49B8-A08A-6CBB476FB115}"/>
      </w:docPartPr>
      <w:docPartBody>
        <w:p w:rsidR="00CF0DCC" w:rsidRDefault="005072DD" w:rsidP="005072DD">
          <w:pPr>
            <w:pStyle w:val="B6FFEFF66837419F8729F94AB442C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1BE7CFFA594DDC91272AC072B06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8EB9F4-9B12-4359-8EC3-4B5D4BDBBFEF}"/>
      </w:docPartPr>
      <w:docPartBody>
        <w:p w:rsidR="00CF0DCC" w:rsidRDefault="005072DD" w:rsidP="005072DD">
          <w:pPr>
            <w:pStyle w:val="FA1BE7CFFA594DDC91272AC072B06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C8C60BA388493297412D4839B2A5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C2E81-02FB-4816-A3FF-2DC5014D5B59}"/>
      </w:docPartPr>
      <w:docPartBody>
        <w:p w:rsidR="00CF0DCC" w:rsidRDefault="005072DD" w:rsidP="005072DD">
          <w:pPr>
            <w:pStyle w:val="4BC8C60BA388493297412D4839B2A5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6548C303B404ABFD3B948A89BC9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B0228-BDC0-4909-807C-BC975AF7F244}"/>
      </w:docPartPr>
      <w:docPartBody>
        <w:p w:rsidR="00CF0DCC" w:rsidRDefault="005072DD" w:rsidP="005072DD">
          <w:pPr>
            <w:pStyle w:val="8B26548C303B404ABFD3B948A89BC9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BA86BDF9B4CEA89936CB090C3B7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3BFF0A-6688-4264-AF76-7F77DA37FCA8}"/>
      </w:docPartPr>
      <w:docPartBody>
        <w:p w:rsidR="00CF0DCC" w:rsidRDefault="005072DD" w:rsidP="005072DD">
          <w:pPr>
            <w:pStyle w:val="CFEBA86BDF9B4CEA89936CB090C3B7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A3800D7E7B4D49991F1E86545D59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66123-6116-4460-B3D4-7840D1E88627}"/>
      </w:docPartPr>
      <w:docPartBody>
        <w:p w:rsidR="00CF0DCC" w:rsidRDefault="005072DD" w:rsidP="005072DD">
          <w:pPr>
            <w:pStyle w:val="B7A3800D7E7B4D49991F1E86545D59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6CC72700442FA8C73F2AD000EE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5E8C0-94A3-46DB-91C2-4098629F6FF0}"/>
      </w:docPartPr>
      <w:docPartBody>
        <w:p w:rsidR="00CF0DCC" w:rsidRDefault="005072DD" w:rsidP="005072DD">
          <w:pPr>
            <w:pStyle w:val="2DC6CC72700442FA8C73F2AD000EE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46071D63474885A900975703816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07A61A-6C7C-4E85-9C70-0E66AFB8BCF7}"/>
      </w:docPartPr>
      <w:docPartBody>
        <w:p w:rsidR="00CF0DCC" w:rsidRDefault="005072DD" w:rsidP="005072DD">
          <w:pPr>
            <w:pStyle w:val="D846071D63474885A900975703816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0783AEB4640FABAB4910D33CB9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DE4758-49EB-4DBD-8143-DB9441B3BDA7}"/>
      </w:docPartPr>
      <w:docPartBody>
        <w:p w:rsidR="00CF0DCC" w:rsidRDefault="005072DD" w:rsidP="005072DD">
          <w:pPr>
            <w:pStyle w:val="8A40783AEB4640FABAB4910D33CB9B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88C03DD1D948B69488FD654E2DF7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466C2F-DE23-4D61-9BE5-3EFD6CC4B646}"/>
      </w:docPartPr>
      <w:docPartBody>
        <w:p w:rsidR="00CF0DCC" w:rsidRDefault="005072DD" w:rsidP="005072DD">
          <w:pPr>
            <w:pStyle w:val="9E88C03DD1D948B69488FD654E2DF7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0C9A450A2843F38A034EA98522D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D110F7-F02F-499D-B3B7-FC5E1E2B3C5D}"/>
      </w:docPartPr>
      <w:docPartBody>
        <w:p w:rsidR="00CF0DCC" w:rsidRDefault="005072DD" w:rsidP="005072DD">
          <w:pPr>
            <w:pStyle w:val="580C9A450A2843F38A034EA98522D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53D29C95044FB5A0D95107B63891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FB471C-EC34-43D0-920A-6923507B020D}"/>
      </w:docPartPr>
      <w:docPartBody>
        <w:p w:rsidR="00CF0DCC" w:rsidRDefault="005072DD" w:rsidP="005072DD">
          <w:pPr>
            <w:pStyle w:val="2053D29C95044FB5A0D95107B63891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D057EF004C41078E1C8F945ED31D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21702-B0AC-49F8-9A22-8A89B1E86C12}"/>
      </w:docPartPr>
      <w:docPartBody>
        <w:p w:rsidR="00CF0DCC" w:rsidRDefault="005072DD" w:rsidP="005072DD">
          <w:pPr>
            <w:pStyle w:val="42D057EF004C41078E1C8F945ED31D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4126B283944CCBAB4FBC6991800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355957-0026-409B-98C3-68528B51BDE8}"/>
      </w:docPartPr>
      <w:docPartBody>
        <w:p w:rsidR="00CF0DCC" w:rsidRDefault="005072DD" w:rsidP="005072DD">
          <w:pPr>
            <w:pStyle w:val="B94126B283944CCBAB4FBC6991800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EA4D5570534417BC499C6430944D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CA457-F231-4839-835B-F4811DAAF32E}"/>
      </w:docPartPr>
      <w:docPartBody>
        <w:p w:rsidR="00CF0DCC" w:rsidRDefault="005072DD" w:rsidP="005072DD">
          <w:pPr>
            <w:pStyle w:val="F2EA4D5570534417BC499C6430944D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C618B0249B43918569A8BA1FA4EE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89FF4-C494-4C94-A0F0-038E536B52B0}"/>
      </w:docPartPr>
      <w:docPartBody>
        <w:p w:rsidR="00CF0DCC" w:rsidRDefault="005072DD" w:rsidP="005072DD">
          <w:pPr>
            <w:pStyle w:val="B4C618B0249B43918569A8BA1FA4EE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F3C00712C4344A30C8AE9BC9C5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D646F0-5D3A-4AF0-9EEB-D8368E7C4086}"/>
      </w:docPartPr>
      <w:docPartBody>
        <w:p w:rsidR="00CF0DCC" w:rsidRDefault="005072DD" w:rsidP="005072DD">
          <w:pPr>
            <w:pStyle w:val="5D9F3C00712C4344A30C8AE9BC9C5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F28CFB6DF0460B92D1A49BE6BD1D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4584-35C8-49E6-BE0D-1137CD9D7454}"/>
      </w:docPartPr>
      <w:docPartBody>
        <w:p w:rsidR="00CF0DCC" w:rsidRDefault="005072DD" w:rsidP="005072DD">
          <w:pPr>
            <w:pStyle w:val="6FF28CFB6DF0460B92D1A49BE6BD1D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33C991F1B4F4CAC0A33AE68FF1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0A3833-5E93-4BC3-B448-B35347CBA577}"/>
      </w:docPartPr>
      <w:docPartBody>
        <w:p w:rsidR="00CF0DCC" w:rsidRDefault="005072DD" w:rsidP="005072DD">
          <w:pPr>
            <w:pStyle w:val="85E33C991F1B4F4CAC0A33AE68FF1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B1A70CBAB4A94A0C9AD1E2B548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31EE1-3BED-4AF3-AE8E-11859B98C266}"/>
      </w:docPartPr>
      <w:docPartBody>
        <w:p w:rsidR="00CF0DCC" w:rsidRDefault="005072DD" w:rsidP="005072DD">
          <w:pPr>
            <w:pStyle w:val="6ADB1A70CBAB4A94A0C9AD1E2B548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77C1C06D94FF0BA04B15A0ED657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2E1DA7-0C8C-4E1C-92FE-BD86333060DA}"/>
      </w:docPartPr>
      <w:docPartBody>
        <w:p w:rsidR="00CF0DCC" w:rsidRDefault="005072DD" w:rsidP="005072DD">
          <w:pPr>
            <w:pStyle w:val="3D077C1C06D94FF0BA04B15A0ED657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098AE26F746FD9FEF2345542205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6DF5D-1125-4A89-8F8B-744C9C44846F}"/>
      </w:docPartPr>
      <w:docPartBody>
        <w:p w:rsidR="00CF0DCC" w:rsidRDefault="005072DD" w:rsidP="005072DD">
          <w:pPr>
            <w:pStyle w:val="F24098AE26F746FD9FEF2345542205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51496150414AC4A223348F59D5CE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894A0-6B79-49D9-B304-0C7AAF207FC0}"/>
      </w:docPartPr>
      <w:docPartBody>
        <w:p w:rsidR="00CF0DCC" w:rsidRDefault="005072DD" w:rsidP="005072DD">
          <w:pPr>
            <w:pStyle w:val="2F51496150414AC4A223348F59D5CE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8E8AF8BB1E4E58B05A9649A8ABCF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F9C4E-0C71-402B-AE6D-DD111DB54BCF}"/>
      </w:docPartPr>
      <w:docPartBody>
        <w:p w:rsidR="00CF0DCC" w:rsidRDefault="005072DD" w:rsidP="005072DD">
          <w:pPr>
            <w:pStyle w:val="4A8E8AF8BB1E4E58B05A9649A8ABCF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803EB0E844B94A973468F84B80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D08EF-23C7-4AEE-8D38-10E8A63C0747}"/>
      </w:docPartPr>
      <w:docPartBody>
        <w:p w:rsidR="00CF0DCC" w:rsidRDefault="005072DD" w:rsidP="005072DD">
          <w:pPr>
            <w:pStyle w:val="FE0803EB0E844B94A973468F84B80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8C4EED8FB4FBDBD41CB885507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CE164-079A-4CCF-A297-9731501EA85E}"/>
      </w:docPartPr>
      <w:docPartBody>
        <w:p w:rsidR="00CF0DCC" w:rsidRDefault="005072DD" w:rsidP="005072DD">
          <w:pPr>
            <w:pStyle w:val="1518C4EED8FB4FBDBD41CB885507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E6CAAE87E34E91B5635D463361EE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7D644-88E5-408E-9D8E-221A7E5EF6C6}"/>
      </w:docPartPr>
      <w:docPartBody>
        <w:p w:rsidR="00CF0DCC" w:rsidRDefault="005072DD" w:rsidP="005072DD">
          <w:pPr>
            <w:pStyle w:val="92E6CAAE87E34E91B5635D463361EE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A520D4B19A405FAD67E87F2E5C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30CE8C-0722-4761-98A1-FC7ECFF33201}"/>
      </w:docPartPr>
      <w:docPartBody>
        <w:p w:rsidR="00CF0DCC" w:rsidRDefault="005072DD" w:rsidP="005072DD">
          <w:pPr>
            <w:pStyle w:val="1CA520D4B19A405FAD67E87F2E5C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31AD2D2DB740D681C1162070EB6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89213-25C6-4721-B98F-92BEC3917828}"/>
      </w:docPartPr>
      <w:docPartBody>
        <w:p w:rsidR="00CF0DCC" w:rsidRDefault="005072DD" w:rsidP="005072DD">
          <w:pPr>
            <w:pStyle w:val="9C31AD2D2DB740D681C1162070EB6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57E3FB94B4725B3F641C1DBD996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B11C-D987-4D6B-9DFD-6EBC0FE6B231}"/>
      </w:docPartPr>
      <w:docPartBody>
        <w:p w:rsidR="00CF0DCC" w:rsidRDefault="005072DD" w:rsidP="005072DD">
          <w:pPr>
            <w:pStyle w:val="AF757E3FB94B4725B3F641C1DBD996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24E7EC591D406196B445DB64ECF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5595E7-B9BD-4431-9B93-39A14161DC1A}"/>
      </w:docPartPr>
      <w:docPartBody>
        <w:p w:rsidR="00CF0DCC" w:rsidRDefault="005072DD" w:rsidP="005072DD">
          <w:pPr>
            <w:pStyle w:val="9824E7EC591D406196B445DB64ECF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F37AA823364AA9B482C04777C00A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BC4AB9-1E40-41FA-967C-457D9193D177}"/>
      </w:docPartPr>
      <w:docPartBody>
        <w:p w:rsidR="00CF0DCC" w:rsidRDefault="005072DD" w:rsidP="005072DD">
          <w:pPr>
            <w:pStyle w:val="C4F37AA823364AA9B482C04777C00A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AEA2B2F2F740A680434E0F7CE785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958C2-9824-4BA3-A1DE-9CB71981AEE5}"/>
      </w:docPartPr>
      <w:docPartBody>
        <w:p w:rsidR="00CF0DCC" w:rsidRDefault="005072DD" w:rsidP="005072DD">
          <w:pPr>
            <w:pStyle w:val="DEAEA2B2F2F740A680434E0F7CE785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A82F64E72E4B8DADA0FD0EAB4CD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F6FE8C-9F7B-431E-9D77-9C07E6CF8FAF}"/>
      </w:docPartPr>
      <w:docPartBody>
        <w:p w:rsidR="00CF0DCC" w:rsidRDefault="005072DD" w:rsidP="005072DD">
          <w:pPr>
            <w:pStyle w:val="D9A82F64E72E4B8DADA0FD0EAB4CD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7D5B1E1EC14696B659C2EC4CCB8C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A146BA-C304-4048-86C1-C300546AB4C1}"/>
      </w:docPartPr>
      <w:docPartBody>
        <w:p w:rsidR="00CF0DCC" w:rsidRDefault="005072DD" w:rsidP="005072DD">
          <w:pPr>
            <w:pStyle w:val="D27D5B1E1EC14696B659C2EC4CCB8C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F0250C974D43609AF42369754D2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6D3FA-6844-475C-8FCA-564FA2915FA5}"/>
      </w:docPartPr>
      <w:docPartBody>
        <w:p w:rsidR="00CF0DCC" w:rsidRDefault="005072DD" w:rsidP="005072DD">
          <w:pPr>
            <w:pStyle w:val="9CF0250C974D43609AF42369754D2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F867045E04B86B1E268017D3395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CD0E4-69B0-4514-9F1D-086B657C3181}"/>
      </w:docPartPr>
      <w:docPartBody>
        <w:p w:rsidR="00CF0DCC" w:rsidRDefault="005072DD" w:rsidP="005072DD">
          <w:pPr>
            <w:pStyle w:val="805F867045E04B86B1E268017D3395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F921450AE489FB7AC189A05F006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D44398-3365-48FC-A370-950270E61642}"/>
      </w:docPartPr>
      <w:docPartBody>
        <w:p w:rsidR="00CF0DCC" w:rsidRDefault="005072DD" w:rsidP="005072DD">
          <w:pPr>
            <w:pStyle w:val="838F921450AE489FB7AC189A05F006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A3EB0B9BBD4F5EAAE6193653401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FA8FEA-58FA-4EDB-BE58-157977A511A1}"/>
      </w:docPartPr>
      <w:docPartBody>
        <w:p w:rsidR="00CF0DCC" w:rsidRDefault="005072DD" w:rsidP="005072DD">
          <w:pPr>
            <w:pStyle w:val="B5A3EB0B9BBD4F5EAAE61936534015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C46ECDECD84543900D8BD815EF57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CA3EDE-26C3-4073-93E5-0E9D06CB50DF}"/>
      </w:docPartPr>
      <w:docPartBody>
        <w:p w:rsidR="00CF0DCC" w:rsidRDefault="005072DD" w:rsidP="005072DD">
          <w:pPr>
            <w:pStyle w:val="FAC46ECDECD84543900D8BD815EF57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B504B422824C1FADA0108E577D84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8DBD2-1EC5-4726-B180-8422B9C47C4E}"/>
      </w:docPartPr>
      <w:docPartBody>
        <w:p w:rsidR="00CF0DCC" w:rsidRDefault="005072DD" w:rsidP="005072DD">
          <w:pPr>
            <w:pStyle w:val="C2B504B422824C1FADA0108E577D84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8C687D892421A82FB685B44622F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D27FC-0BB6-4ED7-A15F-A4289A8620C3}"/>
      </w:docPartPr>
      <w:docPartBody>
        <w:p w:rsidR="00CF0DCC" w:rsidRDefault="005072DD" w:rsidP="005072DD">
          <w:pPr>
            <w:pStyle w:val="D868C687D892421A82FB685B44622F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6D658060544A5BBC3703A218119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7688C9-2154-4B6F-B4F4-DA0767A43602}"/>
      </w:docPartPr>
      <w:docPartBody>
        <w:p w:rsidR="00CF0DCC" w:rsidRDefault="005072DD" w:rsidP="005072DD">
          <w:pPr>
            <w:pStyle w:val="886D658060544A5BBC3703A218119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AF179CC2847779F9B94D05F1B5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49B6E3-6F70-4E4E-BB19-ED0B9B727874}"/>
      </w:docPartPr>
      <w:docPartBody>
        <w:p w:rsidR="00CF0DCC" w:rsidRDefault="005072DD" w:rsidP="005072DD">
          <w:pPr>
            <w:pStyle w:val="FCEAF179CC2847779F9B94D05F1B5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2981DDBA84940A79CA356AC6BEB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96100F-B40F-4262-B45A-C98CD3694FB5}"/>
      </w:docPartPr>
      <w:docPartBody>
        <w:p w:rsidR="00CF0DCC" w:rsidRDefault="005072DD" w:rsidP="005072DD">
          <w:pPr>
            <w:pStyle w:val="FD32981DDBA84940A79CA356AC6BEB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221247710744B1BDC79B19D8B38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74A76-2D04-4784-B462-12631B73F50D}"/>
      </w:docPartPr>
      <w:docPartBody>
        <w:p w:rsidR="00CF0DCC" w:rsidRDefault="005072DD" w:rsidP="005072DD">
          <w:pPr>
            <w:pStyle w:val="24221247710744B1BDC79B19D8B389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F4071FE124DCB9AC1D814882A0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2A41D6-8E7F-4F04-A3CF-8185FCF3231F}"/>
      </w:docPartPr>
      <w:docPartBody>
        <w:p w:rsidR="00CF0DCC" w:rsidRDefault="005072DD" w:rsidP="005072DD">
          <w:pPr>
            <w:pStyle w:val="79EF4071FE124DCB9AC1D814882A0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46A3E20D0044BC9B86B3BBFB98AA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70F3BF-DF42-44F3-B127-E983708AF926}"/>
      </w:docPartPr>
      <w:docPartBody>
        <w:p w:rsidR="00CF0DCC" w:rsidRDefault="005072DD" w:rsidP="005072DD">
          <w:pPr>
            <w:pStyle w:val="2746A3E20D0044BC9B86B3BBFB98AA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1DE42EC1B443FBA41C08FA32DF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C31DA1-0485-4072-B881-EE9C1B170BE3}"/>
      </w:docPartPr>
      <w:docPartBody>
        <w:p w:rsidR="00CF0DCC" w:rsidRDefault="005072DD" w:rsidP="005072DD">
          <w:pPr>
            <w:pStyle w:val="11C1DE42EC1B443FBA41C08FA32DF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C77B5B38C42D3AEA6CA916EF4E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3677-F1D5-471D-8C07-BCBFE2E2E34C}"/>
      </w:docPartPr>
      <w:docPartBody>
        <w:p w:rsidR="00CF0DCC" w:rsidRDefault="005072DD" w:rsidP="005072DD">
          <w:pPr>
            <w:pStyle w:val="266C77B5B38C42D3AEA6CA916EF4E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2C689EC3E4FC8AB88C01C6C3DB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634EA9-3292-49AE-A5ED-1FD5EBA3CAFB}"/>
      </w:docPartPr>
      <w:docPartBody>
        <w:p w:rsidR="00CF0DCC" w:rsidRDefault="005072DD" w:rsidP="005072DD">
          <w:pPr>
            <w:pStyle w:val="71C2C689EC3E4FC8AB88C01C6C3DB1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3827B64AD4C2699480E610C99D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AE37DA-F725-42B7-9C79-BA868BB04A89}"/>
      </w:docPartPr>
      <w:docPartBody>
        <w:p w:rsidR="00CF0DCC" w:rsidRDefault="005072DD" w:rsidP="005072DD">
          <w:pPr>
            <w:pStyle w:val="50A3827B64AD4C2699480E610C99D7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EB1B7D5704F2B9EFD023987690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023727-3DD7-47A9-A2F4-3F60F7A6EB03}"/>
      </w:docPartPr>
      <w:docPartBody>
        <w:p w:rsidR="00CF0DCC" w:rsidRDefault="005072DD" w:rsidP="005072DD">
          <w:pPr>
            <w:pStyle w:val="EF4EB1B7D5704F2B9EFD023987690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424DBB10C14C83B3D0E35F861128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57EBBF-703B-419D-A7B9-1183848463B8}"/>
      </w:docPartPr>
      <w:docPartBody>
        <w:p w:rsidR="00CF0DCC" w:rsidRDefault="005072DD" w:rsidP="005072DD">
          <w:pPr>
            <w:pStyle w:val="8C424DBB10C14C83B3D0E35F861128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68499687674975A31BDDB738E50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4548D-1153-417E-B4E5-61F49C9EBBCA}"/>
      </w:docPartPr>
      <w:docPartBody>
        <w:p w:rsidR="00CF0DCC" w:rsidRDefault="005072DD" w:rsidP="005072DD">
          <w:pPr>
            <w:pStyle w:val="9D68499687674975A31BDDB738E50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3B2DCB636B4CAEAC37C224CA8A0F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7EE259-873B-49AA-B653-E38D674B4A65}"/>
      </w:docPartPr>
      <w:docPartBody>
        <w:p w:rsidR="00CF0DCC" w:rsidRDefault="005072DD" w:rsidP="005072DD">
          <w:pPr>
            <w:pStyle w:val="5E3B2DCB636B4CAEAC37C224CA8A0F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1E11ED99E46F59C13FBDD1F11B3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D6318D-0435-4E00-B51A-93471440ACA4}"/>
      </w:docPartPr>
      <w:docPartBody>
        <w:p w:rsidR="00CF0DCC" w:rsidRDefault="005072DD" w:rsidP="005072DD">
          <w:pPr>
            <w:pStyle w:val="2B11E11ED99E46F59C13FBDD1F11B3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7C4069EB84FB3A3F75E50CD98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47CFF1-D796-4E66-8DAF-C1EA88CBEAE9}"/>
      </w:docPartPr>
      <w:docPartBody>
        <w:p w:rsidR="00CF0DCC" w:rsidRDefault="005072DD" w:rsidP="005072DD">
          <w:pPr>
            <w:pStyle w:val="CE07C4069EB84FB3A3F75E50CD98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41799655D940B5B1E9804FF8F41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21E1C0-2B22-494B-B4F3-BE68EA37952E}"/>
      </w:docPartPr>
      <w:docPartBody>
        <w:p w:rsidR="00CF0DCC" w:rsidRDefault="005072DD" w:rsidP="005072DD">
          <w:pPr>
            <w:pStyle w:val="4B41799655D940B5B1E9804FF8F41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CE9B25AB74AE9956DA18E73784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D24191-F836-421B-9C64-72E838C54AE4}"/>
      </w:docPartPr>
      <w:docPartBody>
        <w:p w:rsidR="00CF0DCC" w:rsidRDefault="005072DD" w:rsidP="005072DD">
          <w:pPr>
            <w:pStyle w:val="159CE9B25AB74AE9956DA18E73784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D033FE64BD2A097BC2528445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CC1DE3-A5CA-4AD1-9813-8815BC642D62}"/>
      </w:docPartPr>
      <w:docPartBody>
        <w:p w:rsidR="00CF0DCC" w:rsidRDefault="005072DD" w:rsidP="005072DD">
          <w:pPr>
            <w:pStyle w:val="F1031D033FE64BD2A097BC25284454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FCBA69F2E4C7797AEEAC870A42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A1A60-182D-4BA2-80A9-574A007518FF}"/>
      </w:docPartPr>
      <w:docPartBody>
        <w:p w:rsidR="00CF0DCC" w:rsidRDefault="005072DD" w:rsidP="005072DD">
          <w:pPr>
            <w:pStyle w:val="991FCBA69F2E4C7797AEEAC870A42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C7D6402E434619B18C89755F609E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6D5C3-DA57-4C63-8BEF-84D915163D8D}"/>
      </w:docPartPr>
      <w:docPartBody>
        <w:p w:rsidR="00CF0DCC" w:rsidRDefault="005072DD" w:rsidP="005072DD">
          <w:pPr>
            <w:pStyle w:val="9FC7D6402E434619B18C89755F609E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55EA81411450692BE55F90710A2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AA049-DD80-4B4D-867E-FBE7F7601E80}"/>
      </w:docPartPr>
      <w:docPartBody>
        <w:p w:rsidR="00CF0DCC" w:rsidRDefault="005072DD" w:rsidP="005072DD">
          <w:pPr>
            <w:pStyle w:val="9FB55EA81411450692BE55F90710A2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2B79B6B05F45C598800E238493D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2EE8F7-9A27-4575-9914-5739B7C5FB22}"/>
      </w:docPartPr>
      <w:docPartBody>
        <w:p w:rsidR="00CF0DCC" w:rsidRDefault="005072DD" w:rsidP="005072DD">
          <w:pPr>
            <w:pStyle w:val="772B79B6B05F45C598800E238493DA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92585AB8A64904B896CE64A02FE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B4F8E0-C1A1-4975-BA76-BC48F7AC2FA2}"/>
      </w:docPartPr>
      <w:docPartBody>
        <w:p w:rsidR="00CF0DCC" w:rsidRDefault="005072DD" w:rsidP="005072DD">
          <w:pPr>
            <w:pStyle w:val="2B92585AB8A64904B896CE64A02FEF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F359BB71904E5489CC112C2290A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4F2AE-5DA8-4563-B87A-99E791CF608E}"/>
      </w:docPartPr>
      <w:docPartBody>
        <w:p w:rsidR="00CF0DCC" w:rsidRDefault="005072DD" w:rsidP="005072DD">
          <w:pPr>
            <w:pStyle w:val="FDF359BB71904E5489CC112C2290A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7F204A2DB241FFAF3C516707DB49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B5BFF1-1530-4FFA-8F61-491917F8FF0A}"/>
      </w:docPartPr>
      <w:docPartBody>
        <w:p w:rsidR="00CF0DCC" w:rsidRDefault="005072DD" w:rsidP="005072DD">
          <w:pPr>
            <w:pStyle w:val="497F204A2DB241FFAF3C516707DB49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E8495C2B04AFDABE12E9A431CA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89A7AE-29E8-42A5-983D-D287B67F9A5F}"/>
      </w:docPartPr>
      <w:docPartBody>
        <w:p w:rsidR="00CF0DCC" w:rsidRDefault="005072DD" w:rsidP="005072DD">
          <w:pPr>
            <w:pStyle w:val="07EE8495C2B04AFDABE12E9A431CA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2A1884A114D1DB422826994146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3AF8C4-64F2-4F56-B841-AF7ABE38EA62}"/>
      </w:docPartPr>
      <w:docPartBody>
        <w:p w:rsidR="00CF0DCC" w:rsidRDefault="005072DD" w:rsidP="005072DD">
          <w:pPr>
            <w:pStyle w:val="1FC2A1884A114D1DB422826994146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A48DC941DD4462979C7EB84096ED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F6AE-5B96-44CD-8F72-363D6E0D179C}"/>
      </w:docPartPr>
      <w:docPartBody>
        <w:p w:rsidR="00CF0DCC" w:rsidRDefault="005072DD" w:rsidP="005072DD">
          <w:pPr>
            <w:pStyle w:val="A3A48DC941DD4462979C7EB84096ED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F48F5FB8C42F683B5F840A4EA4E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ED6091-E260-4634-90A6-B242CA5F3FBE}"/>
      </w:docPartPr>
      <w:docPartBody>
        <w:p w:rsidR="00CF0DCC" w:rsidRDefault="005072DD" w:rsidP="005072DD">
          <w:pPr>
            <w:pStyle w:val="C0DF48F5FB8C42F683B5F840A4EA4E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8A929822F546C6A50E67E26AF270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A5A2E6-760B-460F-8A07-6D77890E69C9}"/>
      </w:docPartPr>
      <w:docPartBody>
        <w:p w:rsidR="00CF0DCC" w:rsidRDefault="005072DD" w:rsidP="005072DD">
          <w:pPr>
            <w:pStyle w:val="C08A929822F546C6A50E67E26AF270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20C4944742298C4606FF3BB275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1AFC57-6F43-4128-831D-5DADAE9E5A7F}"/>
      </w:docPartPr>
      <w:docPartBody>
        <w:p w:rsidR="00CF0DCC" w:rsidRDefault="005072DD" w:rsidP="005072DD">
          <w:pPr>
            <w:pStyle w:val="1E6020C4944742298C4606FF3BB275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2F763816B4E03BB5143B20460B1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9E670D-CBD6-470B-AD15-AB063C5FC6D1}"/>
      </w:docPartPr>
      <w:docPartBody>
        <w:p w:rsidR="00CF0DCC" w:rsidRDefault="005072DD" w:rsidP="005072DD">
          <w:pPr>
            <w:pStyle w:val="B4D2F763816B4E03BB5143B20460B1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6784183EF049FF8C3350AD4D7444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20237C-9A2D-4E26-ADFC-E68BF13E3443}"/>
      </w:docPartPr>
      <w:docPartBody>
        <w:p w:rsidR="00CF0DCC" w:rsidRDefault="005072DD" w:rsidP="005072DD">
          <w:pPr>
            <w:pStyle w:val="C96784183EF049FF8C3350AD4D7444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28399804954836A7953CD6F4723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11814B-A1DA-4723-923B-B2EE9AE0169C}"/>
      </w:docPartPr>
      <w:docPartBody>
        <w:p w:rsidR="00CF0DCC" w:rsidRDefault="005072DD" w:rsidP="005072DD">
          <w:pPr>
            <w:pStyle w:val="C428399804954836A7953CD6F47230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EAF94CFA0440E392F1F07FA3261F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BDAF-52C3-45B4-ABC9-520807AE99E6}"/>
      </w:docPartPr>
      <w:docPartBody>
        <w:p w:rsidR="00CF0DCC" w:rsidRDefault="005072DD" w:rsidP="005072DD">
          <w:pPr>
            <w:pStyle w:val="D0EAF94CFA0440E392F1F07FA3261F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FE08FDEBE5455791814710B44E47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1EF05-4B4B-4B6F-8A99-5C1A6D4E3917}"/>
      </w:docPartPr>
      <w:docPartBody>
        <w:p w:rsidR="00CF0DCC" w:rsidRDefault="005072DD" w:rsidP="005072DD">
          <w:pPr>
            <w:pStyle w:val="D0FE08FDEBE5455791814710B44E47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557EA897B64A8CBD8E021465C2DE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773D3-5E23-46DD-9573-A432F7A0896D}"/>
      </w:docPartPr>
      <w:docPartBody>
        <w:p w:rsidR="00CF0DCC" w:rsidRDefault="005072DD" w:rsidP="005072DD">
          <w:pPr>
            <w:pStyle w:val="30557EA897B64A8CBD8E021465C2DE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8B42B92804744B0BCB123D3207E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5EEB8-8D00-44DD-8839-BB6D5B21344C}"/>
      </w:docPartPr>
      <w:docPartBody>
        <w:p w:rsidR="00CF0DCC" w:rsidRDefault="005072DD" w:rsidP="005072DD">
          <w:pPr>
            <w:pStyle w:val="E688B42B92804744B0BCB123D3207E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2B60E51E243E8BCC9941FDA17BC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23C1CC-8EE5-453E-A2E6-F42B6D9FFB94}"/>
      </w:docPartPr>
      <w:docPartBody>
        <w:p w:rsidR="00CF0DCC" w:rsidRDefault="005072DD" w:rsidP="005072DD">
          <w:pPr>
            <w:pStyle w:val="9972B60E51E243E8BCC9941FDA17BC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C436B2F114465BF2A8F6385DAF7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9672D7-CF44-4471-85A4-B41375906A60}"/>
      </w:docPartPr>
      <w:docPartBody>
        <w:p w:rsidR="00CF0DCC" w:rsidRDefault="005072DD" w:rsidP="005072DD">
          <w:pPr>
            <w:pStyle w:val="6CAC436B2F114465BF2A8F6385DAF7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068E8D32824CF6A26CE790177718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0EFD2-B8EF-4DAF-80C3-CD0969278CF1}"/>
      </w:docPartPr>
      <w:docPartBody>
        <w:p w:rsidR="00CF0DCC" w:rsidRDefault="005072DD" w:rsidP="005072DD">
          <w:pPr>
            <w:pStyle w:val="F3068E8D32824CF6A26CE790177718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254CC5B6C4E8E9374718E06FD5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DD9F7-E1AB-4916-8CDD-8D054828E7ED}"/>
      </w:docPartPr>
      <w:docPartBody>
        <w:p w:rsidR="00CF0DCC" w:rsidRDefault="005072DD" w:rsidP="005072DD">
          <w:pPr>
            <w:pStyle w:val="FAD254CC5B6C4E8E9374718E06FD5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CE9A139F84FF6AEE1002889875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8B8556-5A8A-47DF-B1B0-43BD83AEA077}"/>
      </w:docPartPr>
      <w:docPartBody>
        <w:p w:rsidR="00CF0DCC" w:rsidRDefault="005072DD" w:rsidP="005072DD">
          <w:pPr>
            <w:pStyle w:val="B5CCE9A139F84FF6AEE1002889875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420D44495841FA8AC2B114BC62D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F39B83-C59F-44F5-9247-B1CCA37FE7DE}"/>
      </w:docPartPr>
      <w:docPartBody>
        <w:p w:rsidR="00CF0DCC" w:rsidRDefault="005072DD" w:rsidP="005072DD">
          <w:pPr>
            <w:pStyle w:val="F9420D44495841FA8AC2B114BC62D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40AF8A8E02475892F535BCA67AA2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0999C-423C-43DA-B10C-6FA3747B96EC}"/>
      </w:docPartPr>
      <w:docPartBody>
        <w:p w:rsidR="00CF0DCC" w:rsidRDefault="005072DD" w:rsidP="005072DD">
          <w:pPr>
            <w:pStyle w:val="8740AF8A8E02475892F535BCA67AA2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ED708BEC74AA8B58C5209E78E5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5B97C-7DF6-41EA-B375-7014752E38C8}"/>
      </w:docPartPr>
      <w:docPartBody>
        <w:p w:rsidR="00CF0DCC" w:rsidRDefault="005072DD" w:rsidP="005072DD">
          <w:pPr>
            <w:pStyle w:val="120ED708BEC74AA8B58C5209E78E5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B2EE365ED4FB9BB88568FC165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8C7204-7877-4D54-AEA1-C002FAC9A455}"/>
      </w:docPartPr>
      <w:docPartBody>
        <w:p w:rsidR="00CF0DCC" w:rsidRDefault="005072DD" w:rsidP="005072DD">
          <w:pPr>
            <w:pStyle w:val="4DEB2EE365ED4FB9BB88568FC165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E78E1717C248CDB453C0589D1331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C110BB-61F9-487D-B40C-F8231510F25C}"/>
      </w:docPartPr>
      <w:docPartBody>
        <w:p w:rsidR="00CF0DCC" w:rsidRDefault="005072DD" w:rsidP="005072DD">
          <w:pPr>
            <w:pStyle w:val="F8E78E1717C248CDB453C0589D1331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6648622A284C50A970F56D829933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B019D7-6E66-4913-8533-B85C6BD4FA8D}"/>
      </w:docPartPr>
      <w:docPartBody>
        <w:p w:rsidR="00CF0DCC" w:rsidRDefault="005072DD" w:rsidP="005072DD">
          <w:pPr>
            <w:pStyle w:val="EB6648622A284C50A970F56D829933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BACC03D5C24ACC892492A9414190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00EBE-5C81-4EB2-8756-6E0445005CCF}"/>
      </w:docPartPr>
      <w:docPartBody>
        <w:p w:rsidR="00CF0DCC" w:rsidRDefault="005072DD" w:rsidP="005072DD">
          <w:pPr>
            <w:pStyle w:val="12BACC03D5C24ACC892492A9414190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1A91A52A784316883679D584ABC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F01C3-732C-43A0-B719-74D15DA5F4A5}"/>
      </w:docPartPr>
      <w:docPartBody>
        <w:p w:rsidR="00CF0DCC" w:rsidRDefault="005072DD" w:rsidP="005072DD">
          <w:pPr>
            <w:pStyle w:val="C31A91A52A784316883679D584ABC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2791220F0C453EBE1709402E028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1B45B-96C4-4640-8219-07A34F9C9995}"/>
      </w:docPartPr>
      <w:docPartBody>
        <w:p w:rsidR="00CF0DCC" w:rsidRDefault="005072DD" w:rsidP="005072DD">
          <w:pPr>
            <w:pStyle w:val="962791220F0C453EBE1709402E028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EFCB8B3AB14A1CAA4FDFC041834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90E578-7752-41F1-9E93-B0B5BE731482}"/>
      </w:docPartPr>
      <w:docPartBody>
        <w:p w:rsidR="00CF0DCC" w:rsidRDefault="005072DD" w:rsidP="005072DD">
          <w:pPr>
            <w:pStyle w:val="47EFCB8B3AB14A1CAA4FDFC041834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A41802D194C13AE083CB108D1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C4596-9216-4E9D-8BFE-E308F0323040}"/>
      </w:docPartPr>
      <w:docPartBody>
        <w:p w:rsidR="00CF0DCC" w:rsidRDefault="005072DD" w:rsidP="005072DD">
          <w:pPr>
            <w:pStyle w:val="944A41802D194C13AE083CB108D1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905122A72F4AFF9209ECF84EDBB1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C1FCB1-0A82-41F2-9631-B2DFE0BA5BE7}"/>
      </w:docPartPr>
      <w:docPartBody>
        <w:p w:rsidR="00CF0DCC" w:rsidRDefault="005072DD" w:rsidP="005072DD">
          <w:pPr>
            <w:pStyle w:val="81905122A72F4AFF9209ECF84EDBB1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F5BC0D4594F518E84F0BAE00171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4866D-C8BA-472D-938B-D742A728EB6E}"/>
      </w:docPartPr>
      <w:docPartBody>
        <w:p w:rsidR="00CF0DCC" w:rsidRDefault="005072DD" w:rsidP="005072DD">
          <w:pPr>
            <w:pStyle w:val="8C2F5BC0D4594F518E84F0BAE00171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7ED0FB261647B1AA05ACE4FF6175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70C94F-AD0D-4823-A8AB-E06DAA3B8C61}"/>
      </w:docPartPr>
      <w:docPartBody>
        <w:p w:rsidR="00CF0DCC" w:rsidRDefault="005072DD" w:rsidP="005072DD">
          <w:pPr>
            <w:pStyle w:val="FF7ED0FB261647B1AA05ACE4FF6175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CABB83483408CAF270E7C90B7E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931475-317E-4D0C-A3A7-5D5E39B90A28}"/>
      </w:docPartPr>
      <w:docPartBody>
        <w:p w:rsidR="00CF0DCC" w:rsidRDefault="005072DD" w:rsidP="005072DD">
          <w:pPr>
            <w:pStyle w:val="EBACABB83483408CAF270E7C90B7E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6CF90292AF484CB5F8B217462D03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9B934-53C7-4D5E-89B7-07594A82985D}"/>
      </w:docPartPr>
      <w:docPartBody>
        <w:p w:rsidR="00CF0DCC" w:rsidRDefault="005072DD" w:rsidP="005072DD">
          <w:pPr>
            <w:pStyle w:val="CC6CF90292AF484CB5F8B217462D03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8EC0F1C717478695F70C0783F6D7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B3C9F-937C-49C8-BFF1-DC20F0890AD6}"/>
      </w:docPartPr>
      <w:docPartBody>
        <w:p w:rsidR="00CF0DCC" w:rsidRDefault="005072DD" w:rsidP="005072DD">
          <w:pPr>
            <w:pStyle w:val="178EC0F1C717478695F70C0783F6D7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D07059D6C04221B8F7ABBF643560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87886-BDDE-4CF9-A9F6-E57C981E642E}"/>
      </w:docPartPr>
      <w:docPartBody>
        <w:p w:rsidR="00CF0DCC" w:rsidRDefault="005072DD" w:rsidP="005072DD">
          <w:pPr>
            <w:pStyle w:val="4ED07059D6C04221B8F7ABBF643560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88EB6013EB498E9EC02D6F1F69E5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A958B-D880-4395-AC61-CB1077624783}"/>
      </w:docPartPr>
      <w:docPartBody>
        <w:p w:rsidR="00CF0DCC" w:rsidRDefault="005072DD" w:rsidP="005072DD">
          <w:pPr>
            <w:pStyle w:val="9488EB6013EB498E9EC02D6F1F69E5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961BFA73CD4A76BC99BED23BA2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317FD-4F94-4E31-A9B2-A2EA3C249DEE}"/>
      </w:docPartPr>
      <w:docPartBody>
        <w:p w:rsidR="00CF0DCC" w:rsidRDefault="005072DD" w:rsidP="005072DD">
          <w:pPr>
            <w:pStyle w:val="21961BFA73CD4A76BC99BED23BA2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F8077B66A8446CAB87DB3B3BD15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2323C-9176-495E-A05A-16A7230568A1}"/>
      </w:docPartPr>
      <w:docPartBody>
        <w:p w:rsidR="00CF0DCC" w:rsidRDefault="005072DD" w:rsidP="005072DD">
          <w:pPr>
            <w:pStyle w:val="13F8077B66A8446CAB87DB3B3BD15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F0A2F44A7C4942AA26DBEAFD992B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08B98-3F65-462F-AC52-F582176B716F}"/>
      </w:docPartPr>
      <w:docPartBody>
        <w:p w:rsidR="00CF0DCC" w:rsidRDefault="005072DD" w:rsidP="005072DD">
          <w:pPr>
            <w:pStyle w:val="8CF0A2F44A7C4942AA26DBEAFD992B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FA77F460A434F8E661A5BF6F6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FD81DB-55D0-4AD9-8162-918E03FE0D92}"/>
      </w:docPartPr>
      <w:docPartBody>
        <w:p w:rsidR="00CF0DCC" w:rsidRDefault="005072DD" w:rsidP="005072DD">
          <w:pPr>
            <w:pStyle w:val="97DFA77F460A434F8E661A5BF6F6DD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B771B40D6C4DE99DB34074B77153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EC1747-F68E-43D4-A843-9F925C10A847}"/>
      </w:docPartPr>
      <w:docPartBody>
        <w:p w:rsidR="00CF0DCC" w:rsidRDefault="005072DD" w:rsidP="005072DD">
          <w:pPr>
            <w:pStyle w:val="91B771B40D6C4DE99DB34074B77153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BC2A6D9D9D4CA1B444975FCE232E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5A9E0-EA19-406B-9CBF-0CAFDF173CF1}"/>
      </w:docPartPr>
      <w:docPartBody>
        <w:p w:rsidR="00CF0DCC" w:rsidRDefault="005072DD" w:rsidP="005072DD">
          <w:pPr>
            <w:pStyle w:val="A7BC2A6D9D9D4CA1B444975FCE232E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6CBD9F01C94169B7AF715A0A9E7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D2C3-AE8E-4448-8FB6-E6F2FC107A86}"/>
      </w:docPartPr>
      <w:docPartBody>
        <w:p w:rsidR="00CF0DCC" w:rsidRDefault="005072DD" w:rsidP="005072DD">
          <w:pPr>
            <w:pStyle w:val="546CBD9F01C94169B7AF715A0A9E7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FE1243F9E84D4F9F026BCA49EFD9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0F0A80-C7F4-4FD8-9698-D4B05D35F5DD}"/>
      </w:docPartPr>
      <w:docPartBody>
        <w:p w:rsidR="00CF0DCC" w:rsidRDefault="005072DD" w:rsidP="005072DD">
          <w:pPr>
            <w:pStyle w:val="02FE1243F9E84D4F9F026BCA49EFD9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00F950D224C579487D87E473AE2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08B185-C574-4C3F-AACB-67D8A9004EAF}"/>
      </w:docPartPr>
      <w:docPartBody>
        <w:p w:rsidR="00CF0DCC" w:rsidRDefault="005072DD" w:rsidP="005072DD">
          <w:pPr>
            <w:pStyle w:val="59800F950D224C579487D87E473AE2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6F8B62252B415293C9E3D0F1909F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07F7D1-00A4-4669-A94D-28650FFDA058}"/>
      </w:docPartPr>
      <w:docPartBody>
        <w:p w:rsidR="00CF0DCC" w:rsidRDefault="005072DD" w:rsidP="005072DD">
          <w:pPr>
            <w:pStyle w:val="D46F8B62252B415293C9E3D0F1909F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2A4D4CA6B14BE0A692734E90D3C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F62E66-D7A7-4F93-95F0-7F4A9824F414}"/>
      </w:docPartPr>
      <w:docPartBody>
        <w:p w:rsidR="00CF0DCC" w:rsidRDefault="005072DD" w:rsidP="005072DD">
          <w:pPr>
            <w:pStyle w:val="DC2A4D4CA6B14BE0A692734E90D3C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B03AE4BA864B7491F3EBA8ACFBD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F8AAC6-DB68-48A9-9A8C-9DC58259FB91}"/>
      </w:docPartPr>
      <w:docPartBody>
        <w:p w:rsidR="00CF0DCC" w:rsidRDefault="005072DD" w:rsidP="005072DD">
          <w:pPr>
            <w:pStyle w:val="48B03AE4BA864B7491F3EBA8ACFBD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80B0162DB64C9E897439FD177BE9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68195A-BBB5-4851-9205-8F7C7AC78401}"/>
      </w:docPartPr>
      <w:docPartBody>
        <w:p w:rsidR="00CF0DCC" w:rsidRDefault="005072DD" w:rsidP="005072DD">
          <w:pPr>
            <w:pStyle w:val="7480B0162DB64C9E897439FD177BE9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7B07F5576E43F7B0345EA541AB2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D16D2-CA38-457D-9EA3-1C5D861A706C}"/>
      </w:docPartPr>
      <w:docPartBody>
        <w:p w:rsidR="00CF0DCC" w:rsidRDefault="005072DD" w:rsidP="005072DD">
          <w:pPr>
            <w:pStyle w:val="3A7B07F5576E43F7B0345EA541AB2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23B36F9F40FEA6912CE2B6A709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293EF-3FD4-4C62-AB79-BD4DF9347CF7}"/>
      </w:docPartPr>
      <w:docPartBody>
        <w:p w:rsidR="00CF0DCC" w:rsidRDefault="005072DD" w:rsidP="005072DD">
          <w:pPr>
            <w:pStyle w:val="378123B36F9F40FEA6912CE2B6A709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A11DC5074A1EBE8311555D379E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9021-931A-4F30-A7F1-CDDA247E3CA7}"/>
      </w:docPartPr>
      <w:docPartBody>
        <w:p w:rsidR="00CF0DCC" w:rsidRDefault="005072DD" w:rsidP="005072DD">
          <w:pPr>
            <w:pStyle w:val="4568A11DC5074A1EBE8311555D379E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4B18660FA34813974A79851D8579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FBCB4-523E-4C7B-BE38-601B47275417}"/>
      </w:docPartPr>
      <w:docPartBody>
        <w:p w:rsidR="00CF0DCC" w:rsidRDefault="005072DD" w:rsidP="005072DD">
          <w:pPr>
            <w:pStyle w:val="944B18660FA34813974A79851D8579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44BBCC7744CCA9F4CF91974ACE8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7F9AF-5EC1-4838-90F1-8FA69C6D6D2A}"/>
      </w:docPartPr>
      <w:docPartBody>
        <w:p w:rsidR="00CF0DCC" w:rsidRDefault="005072DD" w:rsidP="005072DD">
          <w:pPr>
            <w:pStyle w:val="87A44BBCC7744CCA9F4CF91974ACE8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AF375E5AD459686872516414C7D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F48FD-B879-40AA-8D2F-ED7F54C0C2C7}"/>
      </w:docPartPr>
      <w:docPartBody>
        <w:p w:rsidR="00CF0DCC" w:rsidRDefault="005072DD" w:rsidP="005072DD">
          <w:pPr>
            <w:pStyle w:val="80DAF375E5AD459686872516414C7D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A5B4B1BAB04478BBC500116A2F4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12C8D7-F1C3-4593-9E70-A99550C42413}"/>
      </w:docPartPr>
      <w:docPartBody>
        <w:p w:rsidR="00CF0DCC" w:rsidRDefault="005072DD" w:rsidP="005072DD">
          <w:pPr>
            <w:pStyle w:val="E1A5B4B1BAB04478BBC500116A2F4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FD462186C4BAFA961361D955A3C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D4A5E-7A9B-4B5C-8EA8-172FACF17DD3}"/>
      </w:docPartPr>
      <w:docPartBody>
        <w:p w:rsidR="00CF0DCC" w:rsidRDefault="005072DD" w:rsidP="005072DD">
          <w:pPr>
            <w:pStyle w:val="661FD462186C4BAFA961361D955A3C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6599853437408A9BA3AD78373AD0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51131A-F8DA-4B59-A775-57B80C20B8D8}"/>
      </w:docPartPr>
      <w:docPartBody>
        <w:p w:rsidR="00CF0DCC" w:rsidRDefault="005072DD" w:rsidP="005072DD">
          <w:pPr>
            <w:pStyle w:val="386599853437408A9BA3AD78373AD0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DB2F9B31E45079CA8C3D657ACF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096D1-0692-4017-9CED-7A2611C2ECBE}"/>
      </w:docPartPr>
      <w:docPartBody>
        <w:p w:rsidR="00CF0DCC" w:rsidRDefault="005072DD" w:rsidP="005072DD">
          <w:pPr>
            <w:pStyle w:val="FB1DB2F9B31E45079CA8C3D657ACF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21FB320DDF492A8850951723867F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AC3EC-F1A2-45C0-B75C-7A43DFFC91A2}"/>
      </w:docPartPr>
      <w:docPartBody>
        <w:p w:rsidR="00CF0DCC" w:rsidRDefault="005072DD" w:rsidP="005072DD">
          <w:pPr>
            <w:pStyle w:val="5B21FB320DDF492A8850951723867F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E9FADC578453BB4F02B29392E6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314AF6-72AF-4F67-B5D8-0C692F37143D}"/>
      </w:docPartPr>
      <w:docPartBody>
        <w:p w:rsidR="00CF0DCC" w:rsidRDefault="005072DD" w:rsidP="005072DD">
          <w:pPr>
            <w:pStyle w:val="1F0E9FADC578453BB4F02B29392E6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04B66DC8E418C96E50B4AE9F988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4B9F07-61C3-4A27-980D-227632CECDCB}"/>
      </w:docPartPr>
      <w:docPartBody>
        <w:p w:rsidR="00CF0DCC" w:rsidRDefault="005072DD" w:rsidP="005072DD">
          <w:pPr>
            <w:pStyle w:val="EEB04B66DC8E418C96E50B4AE9F988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F34B0D6724484B097D9A37465A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7F42A-FE44-4EDA-A1B7-F452488A8A43}"/>
      </w:docPartPr>
      <w:docPartBody>
        <w:p w:rsidR="00CF0DCC" w:rsidRDefault="005072DD" w:rsidP="005072DD">
          <w:pPr>
            <w:pStyle w:val="1C9F34B0D6724484B097D9A37465A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50FCE0994D4DA4A2A6094CF49EF0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A45B1-2DC7-43C5-B93D-D9C1A4187672}"/>
      </w:docPartPr>
      <w:docPartBody>
        <w:p w:rsidR="00CF0DCC" w:rsidRDefault="005072DD" w:rsidP="005072DD">
          <w:pPr>
            <w:pStyle w:val="BB50FCE0994D4DA4A2A6094CF49EF0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0CC2F82A5D435EA05CFFFE253A6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885561-CE91-4A3D-8226-CBBCA7B30731}"/>
      </w:docPartPr>
      <w:docPartBody>
        <w:p w:rsidR="00CF0DCC" w:rsidRDefault="005072DD" w:rsidP="005072DD">
          <w:pPr>
            <w:pStyle w:val="130CC2F82A5D435EA05CFFFE253A6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C09E528084BAEB5443C32623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C6572-3388-47F4-84BD-07E4950B937F}"/>
      </w:docPartPr>
      <w:docPartBody>
        <w:p w:rsidR="00CF0DCC" w:rsidRDefault="005072DD" w:rsidP="005072DD">
          <w:pPr>
            <w:pStyle w:val="FDEC09E528084BAEB5443C32623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2D43AFFB34613BE11E38577DC13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01013-2CAA-4E19-A6B2-EBA7DB002FDF}"/>
      </w:docPartPr>
      <w:docPartBody>
        <w:p w:rsidR="00CF0DCC" w:rsidRDefault="005072DD" w:rsidP="005072DD">
          <w:pPr>
            <w:pStyle w:val="F892D43AFFB34613BE11E38577DC13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7BF1BC56FB49479BDEFAC0599C48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B3922-60C0-4C42-98B5-A807209F74A6}"/>
      </w:docPartPr>
      <w:docPartBody>
        <w:p w:rsidR="00CF0DCC" w:rsidRDefault="005072DD" w:rsidP="005072DD">
          <w:pPr>
            <w:pStyle w:val="487BF1BC56FB49479BDEFAC0599C48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77BA61295E498C99DA0F7DB5382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E78DF7-588C-4BD6-ADF5-20280B24B2EA}"/>
      </w:docPartPr>
      <w:docPartBody>
        <w:p w:rsidR="00CF0DCC" w:rsidRDefault="005072DD" w:rsidP="005072DD">
          <w:pPr>
            <w:pStyle w:val="9377BA61295E498C99DA0F7DB5382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BBA0153E748D0A278DC8DBCAC36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52F2E0-E731-4815-ADD5-843C9DB17EB2}"/>
      </w:docPartPr>
      <w:docPartBody>
        <w:p w:rsidR="00CF0DCC" w:rsidRDefault="005072DD" w:rsidP="005072DD">
          <w:pPr>
            <w:pStyle w:val="27CBBA0153E748D0A278DC8DBCAC36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798DE804334239A4BF947A6E4295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02BAEA-CB47-4F3A-BBCD-7BFDAA02648C}"/>
      </w:docPartPr>
      <w:docPartBody>
        <w:p w:rsidR="00CF0DCC" w:rsidRDefault="005072DD" w:rsidP="005072DD">
          <w:pPr>
            <w:pStyle w:val="36798DE804334239A4BF947A6E4295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E2C977C957411BA5F1DD611F0CB6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005ED-5372-4030-B002-570836297646}"/>
      </w:docPartPr>
      <w:docPartBody>
        <w:p w:rsidR="00CF0DCC" w:rsidRDefault="005072DD" w:rsidP="005072DD">
          <w:pPr>
            <w:pStyle w:val="60E2C977C957411BA5F1DD611F0CB6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5E9F745FCA4FE993909153251B9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38AB49-0161-495C-AC08-04E9A38651C6}"/>
      </w:docPartPr>
      <w:docPartBody>
        <w:p w:rsidR="00CF0DCC" w:rsidRDefault="005072DD" w:rsidP="005072DD">
          <w:pPr>
            <w:pStyle w:val="F25E9F745FCA4FE993909153251B9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F988BF37A439D876A12A4D32C9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987CD-177B-4892-AD2D-3F0CC62581E4}"/>
      </w:docPartPr>
      <w:docPartBody>
        <w:p w:rsidR="00CF0DCC" w:rsidRDefault="005072DD" w:rsidP="005072DD">
          <w:pPr>
            <w:pStyle w:val="FBFF988BF37A439D876A12A4D32C9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2239BDB8A6447E9B1EA41B732D98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C021D-C306-400A-A6F1-359F7F3B9C26}"/>
      </w:docPartPr>
      <w:docPartBody>
        <w:p w:rsidR="00CF0DCC" w:rsidRDefault="005072DD" w:rsidP="005072DD">
          <w:pPr>
            <w:pStyle w:val="9E2239BDB8A6447E9B1EA41B732D98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62E1B63048AF929749E199CD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7F73A-8807-4182-A532-EC264A611ADC}"/>
      </w:docPartPr>
      <w:docPartBody>
        <w:p w:rsidR="00CF0DCC" w:rsidRDefault="005072DD" w:rsidP="005072DD">
          <w:pPr>
            <w:pStyle w:val="F17762E1B63048AF929749E199CD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C4CED3EE9B4EEA915497DB159B28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B0A143-C1AA-42C3-90C6-C226731F5AB8}"/>
      </w:docPartPr>
      <w:docPartBody>
        <w:p w:rsidR="00CF0DCC" w:rsidRDefault="005072DD" w:rsidP="005072DD">
          <w:pPr>
            <w:pStyle w:val="49C4CED3EE9B4EEA915497DB159B28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7B4D0801E456098B3ECFCF1EF4B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626462-83FE-4519-80D7-F6855AAB8E43}"/>
      </w:docPartPr>
      <w:docPartBody>
        <w:p w:rsidR="00CF0DCC" w:rsidRDefault="005072DD" w:rsidP="005072DD">
          <w:pPr>
            <w:pStyle w:val="7267B4D0801E456098B3ECFCF1EF4B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CD0D2A41474C0C9B71C57E95340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E9BA4-3160-425B-93DB-3657D42DFC4E}"/>
      </w:docPartPr>
      <w:docPartBody>
        <w:p w:rsidR="00CF0DCC" w:rsidRDefault="005072DD" w:rsidP="005072DD">
          <w:pPr>
            <w:pStyle w:val="A1CD0D2A41474C0C9B71C57E95340D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B55122E62481688FBDA2E919E3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7A0-5AC3-4480-B3ED-21504B514D46}"/>
      </w:docPartPr>
      <w:docPartBody>
        <w:p w:rsidR="00CF0DCC" w:rsidRDefault="005072DD" w:rsidP="005072DD">
          <w:pPr>
            <w:pStyle w:val="3DDB55122E62481688FBDA2E919E3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0589DBBAD141D7A9E30A83F46EBD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6D5540-0EF0-423D-86C0-C0377E8E1417}"/>
      </w:docPartPr>
      <w:docPartBody>
        <w:p w:rsidR="00CF0DCC" w:rsidRDefault="005072DD" w:rsidP="005072DD">
          <w:pPr>
            <w:pStyle w:val="7A0589DBBAD141D7A9E30A83F46EBD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109400A8DF4F17AEB60E1573031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7B166-4776-45F9-A8DD-B6BB131D93E2}"/>
      </w:docPartPr>
      <w:docPartBody>
        <w:p w:rsidR="00CF0DCC" w:rsidRDefault="005072DD" w:rsidP="005072DD">
          <w:pPr>
            <w:pStyle w:val="D1109400A8DF4F17AEB60E1573031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766FA781147A09B4D4A341A9CC8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B23091-EF78-4630-8727-B6C1CBCD1AEC}"/>
      </w:docPartPr>
      <w:docPartBody>
        <w:p w:rsidR="00CF0DCC" w:rsidRDefault="005072DD" w:rsidP="005072DD">
          <w:pPr>
            <w:pStyle w:val="8B3766FA781147A09B4D4A341A9CC8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07F11BCD2A4B438DE1EF11063C17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023C85-4B37-4955-8130-F698C2996ADD}"/>
      </w:docPartPr>
      <w:docPartBody>
        <w:p w:rsidR="00CF0DCC" w:rsidRDefault="005072DD" w:rsidP="005072DD">
          <w:pPr>
            <w:pStyle w:val="0D07F11BCD2A4B438DE1EF11063C17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0F152ED0D4361BD610E469EB07E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D34E0-B7CF-4392-93DC-3C93C1F04439}"/>
      </w:docPartPr>
      <w:docPartBody>
        <w:p w:rsidR="00CF0DCC" w:rsidRDefault="005072DD" w:rsidP="005072DD">
          <w:pPr>
            <w:pStyle w:val="3DE0F152ED0D4361BD610E469EB07E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2CAF90A1C4566AB5865007CC7C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AC8DF-D3A8-40D8-BF2E-8DD3B3DB2ED0}"/>
      </w:docPartPr>
      <w:docPartBody>
        <w:p w:rsidR="00CF0DCC" w:rsidRDefault="005072DD" w:rsidP="005072DD">
          <w:pPr>
            <w:pStyle w:val="06F2CAF90A1C4566AB5865007CC7C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BF5FD0D1DB401097241FAB57AC27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A5B223-7BBB-4D7F-BBD7-C864E2FC1397}"/>
      </w:docPartPr>
      <w:docPartBody>
        <w:p w:rsidR="00CF0DCC" w:rsidRDefault="005072DD" w:rsidP="005072DD">
          <w:pPr>
            <w:pStyle w:val="3CBF5FD0D1DB401097241FAB57AC27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62EAC0F314EA6A231D678042B8E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C0E372-39B8-4FA5-B8CC-AB265C85FDC8}"/>
      </w:docPartPr>
      <w:docPartBody>
        <w:p w:rsidR="00CF0DCC" w:rsidRDefault="005072DD" w:rsidP="005072DD">
          <w:pPr>
            <w:pStyle w:val="21E62EAC0F314EA6A231D678042B8E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2A78D79756471D910613C8A0EA87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D2E34-636B-44AE-976A-DFDECE78D8D5}"/>
      </w:docPartPr>
      <w:docPartBody>
        <w:p w:rsidR="00CF0DCC" w:rsidRDefault="005072DD" w:rsidP="005072DD">
          <w:pPr>
            <w:pStyle w:val="6C2A78D79756471D910613C8A0EA87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405C618DFC4FC0A3AF0103060910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D54BC4-9F87-42D5-80CB-BBAEADC6D9BA}"/>
      </w:docPartPr>
      <w:docPartBody>
        <w:p w:rsidR="00CF0DCC" w:rsidRDefault="005072DD" w:rsidP="005072DD">
          <w:pPr>
            <w:pStyle w:val="A9405C618DFC4FC0A3AF0103060910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BCD4655D034E479DA289EA57F0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DA64E-4630-47E7-9580-34A39E2C59D1}"/>
      </w:docPartPr>
      <w:docPartBody>
        <w:p w:rsidR="00CF0DCC" w:rsidRDefault="005072DD" w:rsidP="005072DD">
          <w:pPr>
            <w:pStyle w:val="7BBCD4655D034E479DA289EA57F0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681A2F7ACB4262B4969C69F8392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02DFB-0019-4786-80F2-3AD8B63EAC2F}"/>
      </w:docPartPr>
      <w:docPartBody>
        <w:p w:rsidR="00CF0DCC" w:rsidRDefault="005072DD" w:rsidP="005072DD">
          <w:pPr>
            <w:pStyle w:val="E0681A2F7ACB4262B4969C69F8392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E5FFF79D0D4606A763FB4D1926B3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D752BA-C271-4E7D-9193-A9D73C39767E}"/>
      </w:docPartPr>
      <w:docPartBody>
        <w:p w:rsidR="00CF0DCC" w:rsidRDefault="005072DD" w:rsidP="005072DD">
          <w:pPr>
            <w:pStyle w:val="DCE5FFF79D0D4606A763FB4D1926B3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D518DD0A24837A6B77868C83B98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06354-B9D3-4430-8E94-416F9DD85688}"/>
      </w:docPartPr>
      <w:docPartBody>
        <w:p w:rsidR="00CF0DCC" w:rsidRDefault="005072DD" w:rsidP="005072DD">
          <w:pPr>
            <w:pStyle w:val="20AD518DD0A24837A6B77868C83B98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A0C4BEC174398A34FED78A4A316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72235-8DF6-4996-AA23-862005C1F30D}"/>
      </w:docPartPr>
      <w:docPartBody>
        <w:p w:rsidR="00CF0DCC" w:rsidRDefault="005072DD" w:rsidP="005072DD">
          <w:pPr>
            <w:pStyle w:val="DB9A0C4BEC174398A34FED78A4A316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62446F6140C687C6A744ACEE6D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C67170-8955-4916-B766-652DFED043BE}"/>
      </w:docPartPr>
      <w:docPartBody>
        <w:p w:rsidR="00CF0DCC" w:rsidRDefault="005072DD" w:rsidP="005072DD">
          <w:pPr>
            <w:pStyle w:val="131862446F6140C687C6A744ACEE6D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1B99601BA543E5BD0331F985850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34DA2-D3E0-4133-B794-56E36E9B2724}"/>
      </w:docPartPr>
      <w:docPartBody>
        <w:p w:rsidR="00CF0DCC" w:rsidRDefault="005072DD" w:rsidP="005072DD">
          <w:pPr>
            <w:pStyle w:val="F81B99601BA543E5BD0331F985850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F97BBE0E6A4CBAA7D0D35D9009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191B82-0A48-4F15-A46B-FC8AB3CA10C0}"/>
      </w:docPartPr>
      <w:docPartBody>
        <w:p w:rsidR="00CF0DCC" w:rsidRDefault="005072DD" w:rsidP="005072DD">
          <w:pPr>
            <w:pStyle w:val="1FF97BBE0E6A4CBAA7D0D35D9009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4DE677C18C4CDA874FD30F22A20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3EFEE-3DD5-4BC1-B993-158039ADFBE7}"/>
      </w:docPartPr>
      <w:docPartBody>
        <w:p w:rsidR="00CF0DCC" w:rsidRDefault="005072DD" w:rsidP="005072DD">
          <w:pPr>
            <w:pStyle w:val="974DE677C18C4CDA874FD30F22A20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79FD2C66AA44E99095F7EC2742CD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E5B2B-EDFD-421A-ABCD-AC6DFDB44F03}"/>
      </w:docPartPr>
      <w:docPartBody>
        <w:p w:rsidR="00CF0DCC" w:rsidRDefault="005072DD" w:rsidP="005072DD">
          <w:pPr>
            <w:pStyle w:val="7A79FD2C66AA44E99095F7EC2742CD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1A0DBE69B144FB8A878CB6B1B8E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A012D-3303-4E72-8BE5-128E7A7C5063}"/>
      </w:docPartPr>
      <w:docPartBody>
        <w:p w:rsidR="00CF0DCC" w:rsidRDefault="005072DD" w:rsidP="005072DD">
          <w:pPr>
            <w:pStyle w:val="CE1A0DBE69B144FB8A878CB6B1B8E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9AB93FDF64675B653E5F2642E8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3AAF04-A1B7-40FC-9C05-1CA5A9E7B413}"/>
      </w:docPartPr>
      <w:docPartBody>
        <w:p w:rsidR="00CF0DCC" w:rsidRDefault="005072DD" w:rsidP="005072DD">
          <w:pPr>
            <w:pStyle w:val="D6A9AB93FDF64675B653E5F2642E8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9E0B90F54AED879BA83E83620F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35E1C-A621-4DC8-B5E6-DD8BA7846E86}"/>
      </w:docPartPr>
      <w:docPartBody>
        <w:p w:rsidR="00CF0DCC" w:rsidRDefault="005072DD" w:rsidP="005072DD">
          <w:pPr>
            <w:pStyle w:val="559E9E0B90F54AED879BA83E83620F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51F7D7A04F4DE6883C32103D414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5959F-E01C-4BE5-AC14-78AF4746C954}"/>
      </w:docPartPr>
      <w:docPartBody>
        <w:p w:rsidR="00CF0DCC" w:rsidRDefault="005072DD" w:rsidP="005072DD">
          <w:pPr>
            <w:pStyle w:val="3851F7D7A04F4DE6883C32103D414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62A0FE2D5F4C08841A585592C02B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CFBE7A-E9DE-4676-AAAD-35BB5D749470}"/>
      </w:docPartPr>
      <w:docPartBody>
        <w:p w:rsidR="00CF0DCC" w:rsidRDefault="005072DD" w:rsidP="005072DD">
          <w:pPr>
            <w:pStyle w:val="EF62A0FE2D5F4C08841A585592C02B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8A74878DE843EAB7DB9B204F09B7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094C4E-C712-4F4E-85C4-717DD98C2C92}"/>
      </w:docPartPr>
      <w:docPartBody>
        <w:p w:rsidR="00CF0DCC" w:rsidRDefault="005072DD" w:rsidP="005072DD">
          <w:pPr>
            <w:pStyle w:val="F78A74878DE843EAB7DB9B204F09B7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10328DCEEF4DD1B9CF2254CD757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640EE-0281-4A0C-AE55-8391923E8EA0}"/>
      </w:docPartPr>
      <w:docPartBody>
        <w:p w:rsidR="00CF0DCC" w:rsidRDefault="005072DD" w:rsidP="005072DD">
          <w:pPr>
            <w:pStyle w:val="4F10328DCEEF4DD1B9CF2254CD757F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3C215AB04487EA40EFD69C2254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DAB38-D85E-4424-B433-C73E33C30AE2}"/>
      </w:docPartPr>
      <w:docPartBody>
        <w:p w:rsidR="00CF0DCC" w:rsidRDefault="005072DD" w:rsidP="005072DD">
          <w:pPr>
            <w:pStyle w:val="B2E3C215AB04487EA40EFD69C2254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548A7D9744E8893D0EDFFF10B0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CD6C0E-51FD-4F88-89D4-2526DE5DC302}"/>
      </w:docPartPr>
      <w:docPartBody>
        <w:p w:rsidR="00CF0DCC" w:rsidRDefault="005072DD" w:rsidP="005072DD">
          <w:pPr>
            <w:pStyle w:val="A1A548A7D9744E8893D0EDFFF10B0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5E9C8437944D2CAD8CD4CB18E975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8C5B62-B628-424A-A711-3EC1FB4152A8}"/>
      </w:docPartPr>
      <w:docPartBody>
        <w:p w:rsidR="00CF0DCC" w:rsidRDefault="005072DD" w:rsidP="005072DD">
          <w:pPr>
            <w:pStyle w:val="FA5E9C8437944D2CAD8CD4CB18E975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1B53C0E4754B8ABD0FC86539ED3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21CBA-3328-4D00-90B5-E13322D61CAA}"/>
      </w:docPartPr>
      <w:docPartBody>
        <w:p w:rsidR="00CF0DCC" w:rsidRDefault="005072DD" w:rsidP="005072DD">
          <w:pPr>
            <w:pStyle w:val="8B1B53C0E4754B8ABD0FC86539ED3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03BA994E864988B05F9A3C66D385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B9937-3032-4D4E-A4CF-749C55CFD09D}"/>
      </w:docPartPr>
      <w:docPartBody>
        <w:p w:rsidR="00CF0DCC" w:rsidRDefault="005072DD" w:rsidP="005072DD">
          <w:pPr>
            <w:pStyle w:val="2C03BA994E864988B05F9A3C66D385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B3FA499D54E27B9D64310A5C24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E44F7F-DB78-475B-A511-0F2C945C6D3B}"/>
      </w:docPartPr>
      <w:docPartBody>
        <w:p w:rsidR="00CF0DCC" w:rsidRDefault="005072DD" w:rsidP="005072DD">
          <w:pPr>
            <w:pStyle w:val="1FCB3FA499D54E27B9D64310A5C24C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7DE7BE2540B584D0BE2EEC464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73DBDE-34C5-48D9-92D0-26593FF147C9}"/>
      </w:docPartPr>
      <w:docPartBody>
        <w:p w:rsidR="00CF0DCC" w:rsidRDefault="005072DD" w:rsidP="005072DD">
          <w:pPr>
            <w:pStyle w:val="46BE7DE7BE2540B584D0BE2EEC464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0E1257D8964D1E91732B1A247BA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AB607-8056-42A0-809E-6B177209EF71}"/>
      </w:docPartPr>
      <w:docPartBody>
        <w:p w:rsidR="00CF0DCC" w:rsidRDefault="005072DD" w:rsidP="005072DD">
          <w:pPr>
            <w:pStyle w:val="860E1257D8964D1E91732B1A247BA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BC8069D2142D1AE678DAA7E9CE9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09C6B-2308-4233-A2FB-1490023323BD}"/>
      </w:docPartPr>
      <w:docPartBody>
        <w:p w:rsidR="00CF0DCC" w:rsidRDefault="005072DD" w:rsidP="005072DD">
          <w:pPr>
            <w:pStyle w:val="5A6BC8069D2142D1AE678DAA7E9CE9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C491394DC94F39B6C50DB4BCF1DE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14D2A-E371-48AB-B30D-BE076742959E}"/>
      </w:docPartPr>
      <w:docPartBody>
        <w:p w:rsidR="00CF0DCC" w:rsidRDefault="005072DD" w:rsidP="005072DD">
          <w:pPr>
            <w:pStyle w:val="1DC491394DC94F39B6C50DB4BCF1DE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6572FEA97B4286BC68BEB4572FA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8C1C7-8F73-47E7-BC44-2FA450EFC48F}"/>
      </w:docPartPr>
      <w:docPartBody>
        <w:p w:rsidR="00CF0DCC" w:rsidRDefault="005072DD" w:rsidP="005072DD">
          <w:pPr>
            <w:pStyle w:val="146572FEA97B4286BC68BEB4572FA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B94545BB944C9976DBB82DBC3D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B2C7D-88A9-48E9-9AF4-DBF6854F2AD8}"/>
      </w:docPartPr>
      <w:docPartBody>
        <w:p w:rsidR="00CF0DCC" w:rsidRDefault="005072DD" w:rsidP="005072DD">
          <w:pPr>
            <w:pStyle w:val="3C0B94545BB944C9976DBB82DBC3D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248AA581F491E976348026058DB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168C32-EFE6-4EC5-A4EF-6EA85E6DBBFE}"/>
      </w:docPartPr>
      <w:docPartBody>
        <w:p w:rsidR="00CF0DCC" w:rsidRDefault="005072DD" w:rsidP="005072DD">
          <w:pPr>
            <w:pStyle w:val="8A1248AA581F491E976348026058DB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DDDA7573974D3BB9CE9641BF8C8D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49A0AC-A51B-402B-BC2D-B7EE9A460AB5}"/>
      </w:docPartPr>
      <w:docPartBody>
        <w:p w:rsidR="00CF0DCC" w:rsidRDefault="005072DD" w:rsidP="005072DD">
          <w:pPr>
            <w:pStyle w:val="11DDDA7573974D3BB9CE9641BF8C8D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58B99963B24E7AAB77F8FBAD0EE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4DB496-32FC-4294-8C0C-3E393F046235}"/>
      </w:docPartPr>
      <w:docPartBody>
        <w:p w:rsidR="00CF0DCC" w:rsidRDefault="005072DD" w:rsidP="005072DD">
          <w:pPr>
            <w:pStyle w:val="3458B99963B24E7AAB77F8FBAD0EE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D36C0B42A4F9EA9F28D77797595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D5280-8DB8-42B8-81E3-ECAF1C07CA70}"/>
      </w:docPartPr>
      <w:docPartBody>
        <w:p w:rsidR="00CF0DCC" w:rsidRDefault="005072DD" w:rsidP="005072DD">
          <w:pPr>
            <w:pStyle w:val="0A0D36C0B42A4F9EA9F28D77797595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6746160515424E82116A07F12944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170E7-5460-47CC-9547-857D22CA00B8}"/>
      </w:docPartPr>
      <w:docPartBody>
        <w:p w:rsidR="00CF0DCC" w:rsidRDefault="005072DD" w:rsidP="005072DD">
          <w:pPr>
            <w:pStyle w:val="826746160515424E82116A07F12944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D21762C4C7489B98EF03153A0245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0289BF-27C7-4E22-AD80-6C59E6EAC3AB}"/>
      </w:docPartPr>
      <w:docPartBody>
        <w:p w:rsidR="00CF0DCC" w:rsidRDefault="005072DD" w:rsidP="005072DD">
          <w:pPr>
            <w:pStyle w:val="AFD21762C4C7489B98EF03153A0245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B1C1C6CCA4A048D419FBA81F6A2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919A3B-4214-448B-9E0F-EC54E2FA72C2}"/>
      </w:docPartPr>
      <w:docPartBody>
        <w:p w:rsidR="00CF0DCC" w:rsidRDefault="005072DD" w:rsidP="005072DD">
          <w:pPr>
            <w:pStyle w:val="4CBB1C1C6CCA4A048D419FBA81F6A2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A5C5B1845485387FDE67C9BEE80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F5007F-E974-4370-9BD4-5986B28F8DE7}"/>
      </w:docPartPr>
      <w:docPartBody>
        <w:p w:rsidR="00CF0DCC" w:rsidRDefault="005072DD" w:rsidP="005072DD">
          <w:pPr>
            <w:pStyle w:val="577A5C5B1845485387FDE67C9BEE80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F115C2780F4EEA94E600626E1A9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B99AC-AEE8-4859-AB99-7A3E27D9C9BB}"/>
      </w:docPartPr>
      <w:docPartBody>
        <w:p w:rsidR="00CF0DCC" w:rsidRDefault="005072DD" w:rsidP="005072DD">
          <w:pPr>
            <w:pStyle w:val="E2F115C2780F4EEA94E600626E1A9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4ABC23B55E495D826E2E9730A44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AC748-E83D-43AF-BC93-BCB09DAFB1A0}"/>
      </w:docPartPr>
      <w:docPartBody>
        <w:p w:rsidR="00CF0DCC" w:rsidRDefault="005072DD" w:rsidP="005072DD">
          <w:pPr>
            <w:pStyle w:val="414ABC23B55E495D826E2E9730A44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52F2B57F148609199ED7672BBC8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E1C2D-E72F-4FF7-9E29-5895368BE548}"/>
      </w:docPartPr>
      <w:docPartBody>
        <w:p w:rsidR="00CF0DCC" w:rsidRDefault="005072DD" w:rsidP="005072DD">
          <w:pPr>
            <w:pStyle w:val="45F52F2B57F148609199ED7672BBC8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324038D45446A8CDE7960C1B532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6BA2AA-3A4C-49B8-BB26-57EC081EEFBC}"/>
      </w:docPartPr>
      <w:docPartBody>
        <w:p w:rsidR="00CF0DCC" w:rsidRDefault="005072DD" w:rsidP="005072DD">
          <w:pPr>
            <w:pStyle w:val="D38324038D45446A8CDE7960C1B532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138BEBAA1429AA9AE3036D2E1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0962CE-6AF5-4D36-9206-8FD1885088ED}"/>
      </w:docPartPr>
      <w:docPartBody>
        <w:p w:rsidR="00CF0DCC" w:rsidRDefault="005072DD" w:rsidP="005072DD">
          <w:pPr>
            <w:pStyle w:val="30A138BEBAA1429AA9AE3036D2E1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665F5F8AF42E292DFAFA2E08CA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F22A6E-5E64-4455-9179-2C202FB19446}"/>
      </w:docPartPr>
      <w:docPartBody>
        <w:p w:rsidR="00CF0DCC" w:rsidRDefault="005072DD" w:rsidP="005072DD">
          <w:pPr>
            <w:pStyle w:val="FEF665F5F8AF42E292DFAFA2E08CA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53D0C3163F4BED9B7EEA542B6F0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CA5B21-6FD0-473A-8164-52F4FCF24449}"/>
      </w:docPartPr>
      <w:docPartBody>
        <w:p w:rsidR="00CF0DCC" w:rsidRDefault="005072DD" w:rsidP="005072DD">
          <w:pPr>
            <w:pStyle w:val="7153D0C3163F4BED9B7EEA542B6F0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4D472254D444F1AB2C0FFCCBC8E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ED2C1E-A9CD-4876-A1D3-4E8D2669DF42}"/>
      </w:docPartPr>
      <w:docPartBody>
        <w:p w:rsidR="00CF0DCC" w:rsidRDefault="005072DD" w:rsidP="005072DD">
          <w:pPr>
            <w:pStyle w:val="BC4D472254D444F1AB2C0FFCCBC8E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C7B515E8AF4DA78816BA7E13EFE9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DC2053-C934-45F5-9448-9EC6CD25927B}"/>
      </w:docPartPr>
      <w:docPartBody>
        <w:p w:rsidR="00CF0DCC" w:rsidRDefault="005072DD" w:rsidP="005072DD">
          <w:pPr>
            <w:pStyle w:val="E7C7B515E8AF4DA78816BA7E13EFE9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4ED4AD8D974925B5F34DCFBCDB97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D6C3F4-0C80-4FC6-B395-83385CFD5FBE}"/>
      </w:docPartPr>
      <w:docPartBody>
        <w:p w:rsidR="00CF0DCC" w:rsidRDefault="005072DD" w:rsidP="005072DD">
          <w:pPr>
            <w:pStyle w:val="E04ED4AD8D974925B5F34DCFBCDB97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F1DBFE6464BCDBC1BC7CEBCE41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57-C813-4483-AA50-E763D4998ED8}"/>
      </w:docPartPr>
      <w:docPartBody>
        <w:p w:rsidR="00CF0DCC" w:rsidRDefault="005072DD" w:rsidP="005072DD">
          <w:pPr>
            <w:pStyle w:val="37DF1DBFE6464BCDBC1BC7CEBCE41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BE4563145454B81651FF371A7BB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20CC5A-673B-46D3-A72A-B62690B8B969}"/>
      </w:docPartPr>
      <w:docPartBody>
        <w:p w:rsidR="00CF0DCC" w:rsidRDefault="005072DD" w:rsidP="005072DD">
          <w:pPr>
            <w:pStyle w:val="50EBE4563145454B81651FF371A7BB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A0A1383A54188A77C77A95F92F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5AFEB7-AF11-4147-9134-6BF64EE5F666}"/>
      </w:docPartPr>
      <w:docPartBody>
        <w:p w:rsidR="00CF0DCC" w:rsidRDefault="005072DD" w:rsidP="005072DD">
          <w:pPr>
            <w:pStyle w:val="A05A0A1383A54188A77C77A95F92F9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059FBFD6E54D2EB54E3CC601AC8B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2237D0-A77F-46FA-9542-58E17F67F842}"/>
      </w:docPartPr>
      <w:docPartBody>
        <w:p w:rsidR="00CF0DCC" w:rsidRDefault="005072DD" w:rsidP="005072DD">
          <w:pPr>
            <w:pStyle w:val="F4059FBFD6E54D2EB54E3CC601AC8B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27CD319E9401180D833551D4233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B711-7609-401E-BAC0-88E83CA2C397}"/>
      </w:docPartPr>
      <w:docPartBody>
        <w:p w:rsidR="00CF0DCC" w:rsidRDefault="005072DD" w:rsidP="005072DD">
          <w:pPr>
            <w:pStyle w:val="97327CD319E9401180D833551D4233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90905D9A484C02BD8131C4D649F9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E9273-9006-4CF9-AEAD-0DA53C5A82C4}"/>
      </w:docPartPr>
      <w:docPartBody>
        <w:p w:rsidR="00CF0DCC" w:rsidRDefault="005072DD" w:rsidP="005072DD">
          <w:pPr>
            <w:pStyle w:val="F190905D9A484C02BD8131C4D649F9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BF2D04200A4A41A6AFFDDB7E8296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D604-5F0B-4FD8-AA86-8AD927A88512}"/>
      </w:docPartPr>
      <w:docPartBody>
        <w:p w:rsidR="00CF0DCC" w:rsidRDefault="005072DD" w:rsidP="005072DD">
          <w:pPr>
            <w:pStyle w:val="64BF2D04200A4A41A6AFFDDB7E8296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DC73D6B2014EA5AC2BB0867ADBD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7E2C14-37B5-47E4-B582-531414D8550B}"/>
      </w:docPartPr>
      <w:docPartBody>
        <w:p w:rsidR="00CF0DCC" w:rsidRDefault="005072DD" w:rsidP="005072DD">
          <w:pPr>
            <w:pStyle w:val="31DC73D6B2014EA5AC2BB0867ADBD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B9464A1D704E958F8C737B51F7A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7CE516-0C97-4ADE-8484-3576F0BC60BC}"/>
      </w:docPartPr>
      <w:docPartBody>
        <w:p w:rsidR="00CF0DCC" w:rsidRDefault="005072DD" w:rsidP="005072DD">
          <w:pPr>
            <w:pStyle w:val="E1B9464A1D704E958F8C737B51F7A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D6DF023AB429FB361891CA7C8AE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ABE8E-BB7D-4500-A791-5761E55D8B33}"/>
      </w:docPartPr>
      <w:docPartBody>
        <w:p w:rsidR="00CF0DCC" w:rsidRDefault="005072DD" w:rsidP="005072DD">
          <w:pPr>
            <w:pStyle w:val="216D6DF023AB429FB361891CA7C8AE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0F119D48EF4822ACA341C74E3A1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EA4BE5-B072-4234-96EC-F2B5D14FAF93}"/>
      </w:docPartPr>
      <w:docPartBody>
        <w:p w:rsidR="00CF0DCC" w:rsidRDefault="005072DD" w:rsidP="005072DD">
          <w:pPr>
            <w:pStyle w:val="010F119D48EF4822ACA341C74E3A1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C27DE959D149638519448286BDDA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36437-A379-4E35-89BA-28B385F75F5B}"/>
      </w:docPartPr>
      <w:docPartBody>
        <w:p w:rsidR="00CF0DCC" w:rsidRDefault="005072DD" w:rsidP="005072DD">
          <w:pPr>
            <w:pStyle w:val="E0C27DE959D149638519448286BDDA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C2C0D6C5724735BA7102DA8C0D5E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5CF4CD-EE5C-4FA0-8146-7BE0F23A6EED}"/>
      </w:docPartPr>
      <w:docPartBody>
        <w:p w:rsidR="00CF0DCC" w:rsidRDefault="005072DD" w:rsidP="005072DD">
          <w:pPr>
            <w:pStyle w:val="FFC2C0D6C5724735BA7102DA8C0D5E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6B82486F04E5283C1FEA053409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17A61-8C7D-4DDA-A621-AD96C0F05217}"/>
      </w:docPartPr>
      <w:docPartBody>
        <w:p w:rsidR="00CF0DCC" w:rsidRDefault="005072DD" w:rsidP="005072DD">
          <w:pPr>
            <w:pStyle w:val="3E16B82486F04E5283C1FEA0534097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E2A9BA82D247B6BB6EC9D6C2AF7D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CFA8-C6C8-4890-BC82-B1E45EC103D0}"/>
      </w:docPartPr>
      <w:docPartBody>
        <w:p w:rsidR="00CF0DCC" w:rsidRDefault="005072DD" w:rsidP="005072DD">
          <w:pPr>
            <w:pStyle w:val="FCE2A9BA82D247B6BB6EC9D6C2AF7D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0BF69C244AE9C8CBF9A0D8ADE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C95C4-F45B-434F-A308-A64F8EC90D28}"/>
      </w:docPartPr>
      <w:docPartBody>
        <w:p w:rsidR="00CF0DCC" w:rsidRDefault="005072DD" w:rsidP="005072DD">
          <w:pPr>
            <w:pStyle w:val="467040BF69C244AE9C8CBF9A0D8ADE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AF416F198344658EC645924E4BA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85AC9-8B29-4BB2-B896-A5C4177E4A2F}"/>
      </w:docPartPr>
      <w:docPartBody>
        <w:p w:rsidR="00CF0DCC" w:rsidRDefault="005072DD" w:rsidP="005072DD">
          <w:pPr>
            <w:pStyle w:val="9FAF416F198344658EC645924E4BA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5A230C91934E6883F067A6BA6DF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E95F3-1092-4B4E-AAF4-24B455783059}"/>
      </w:docPartPr>
      <w:docPartBody>
        <w:p w:rsidR="00CF0DCC" w:rsidRDefault="005072DD" w:rsidP="005072DD">
          <w:pPr>
            <w:pStyle w:val="425A230C91934E6883F067A6BA6DF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30BB6AF58D493699EE09C995CA88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CB5B7-F6F8-4BC0-AC22-85BD64E549DA}"/>
      </w:docPartPr>
      <w:docPartBody>
        <w:p w:rsidR="00CF0DCC" w:rsidRDefault="005072DD" w:rsidP="005072DD">
          <w:pPr>
            <w:pStyle w:val="6030BB6AF58D493699EE09C995CA88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16AD09E0584ADE991C9E6807B1CB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10253F-E222-45CA-8230-7AD8070BB513}"/>
      </w:docPartPr>
      <w:docPartBody>
        <w:p w:rsidR="00CF0DCC" w:rsidRDefault="005072DD" w:rsidP="005072DD">
          <w:pPr>
            <w:pStyle w:val="5616AD09E0584ADE991C9E6807B1CB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4F1E00EB8741149F4D2DFB19A9B7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69CA39-BEDA-411C-9343-2B22B21D0983}"/>
      </w:docPartPr>
      <w:docPartBody>
        <w:p w:rsidR="00CF0DCC" w:rsidRDefault="005072DD" w:rsidP="005072DD">
          <w:pPr>
            <w:pStyle w:val="AF4F1E00EB8741149F4D2DFB19A9B7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ADDCD0046B4947B3E41397D3409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94218-1D3A-4112-B4B7-0F35B13EC2BD}"/>
      </w:docPartPr>
      <w:docPartBody>
        <w:p w:rsidR="00CF0DCC" w:rsidRDefault="005072DD" w:rsidP="005072DD">
          <w:pPr>
            <w:pStyle w:val="CEADDCD0046B4947B3E41397D3409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E159314FE64276A5E1710B473F1B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FFEEC-493D-4BE2-87C1-0D24D91867B9}"/>
      </w:docPartPr>
      <w:docPartBody>
        <w:p w:rsidR="00CF0DCC" w:rsidRDefault="005072DD" w:rsidP="005072DD">
          <w:pPr>
            <w:pStyle w:val="72E159314FE64276A5E1710B473F1B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CFE2846E4641AC002F37DD193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3DE50-CABD-491C-8406-D704CE35CFF0}"/>
      </w:docPartPr>
      <w:docPartBody>
        <w:p w:rsidR="00CF0DCC" w:rsidRDefault="005072DD" w:rsidP="005072DD">
          <w:pPr>
            <w:pStyle w:val="5F4ACFE2846E4641AC002F37DD193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1B711B51C6488985A6699EEF6B1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0DE056-A958-4179-BC8B-A08D1EDE8166}"/>
      </w:docPartPr>
      <w:docPartBody>
        <w:p w:rsidR="00CF0DCC" w:rsidRDefault="005072DD" w:rsidP="005072DD">
          <w:pPr>
            <w:pStyle w:val="411B711B51C6488985A6699EEF6B1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F7EBCB992042FEA910E0E6058863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64C163-B04C-4E85-BADF-E4519EC4E5D2}"/>
      </w:docPartPr>
      <w:docPartBody>
        <w:p w:rsidR="00CF0DCC" w:rsidRDefault="005072DD" w:rsidP="005072DD">
          <w:pPr>
            <w:pStyle w:val="C8F7EBCB992042FEA910E0E6058863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B48344EE3E463DA09934E8FDAE2C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F45907-28F9-4745-A7A3-74EF26479561}"/>
      </w:docPartPr>
      <w:docPartBody>
        <w:p w:rsidR="00CF0DCC" w:rsidRDefault="005072DD" w:rsidP="005072DD">
          <w:pPr>
            <w:pStyle w:val="EEB48344EE3E463DA09934E8FDAE2C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638F1AE3A4C7BAD113F696BB5EF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F14326-C2F4-41D2-B825-6E3B630C589E}"/>
      </w:docPartPr>
      <w:docPartBody>
        <w:p w:rsidR="00CF0DCC" w:rsidRDefault="005072DD" w:rsidP="005072DD">
          <w:pPr>
            <w:pStyle w:val="6D1638F1AE3A4C7BAD113F696BB5EF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C9BBE0363D4250824FBD5567EE31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1769F-6F15-4D03-B8A5-970F74CABF02}"/>
      </w:docPartPr>
      <w:docPartBody>
        <w:p w:rsidR="00CF0DCC" w:rsidRDefault="005072DD" w:rsidP="005072DD">
          <w:pPr>
            <w:pStyle w:val="31C9BBE0363D4250824FBD5567EE31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53FB5F704C4CF3A53C289707C10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985FE2-E454-4842-91EA-1372A1242E7C}"/>
      </w:docPartPr>
      <w:docPartBody>
        <w:p w:rsidR="00CF0DCC" w:rsidRDefault="005072DD" w:rsidP="005072DD">
          <w:pPr>
            <w:pStyle w:val="1D53FB5F704C4CF3A53C289707C103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966AC90BD486AB3551844B509C9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0C85FA-3486-4A99-A377-33ECA5058C25}"/>
      </w:docPartPr>
      <w:docPartBody>
        <w:p w:rsidR="00CF0DCC" w:rsidRDefault="005072DD" w:rsidP="005072DD">
          <w:pPr>
            <w:pStyle w:val="AE1966AC90BD486AB3551844B509C9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0316898E04B18820F4F4B5C5122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A5D822-3C70-4367-951F-6909ED46F189}"/>
      </w:docPartPr>
      <w:docPartBody>
        <w:p w:rsidR="00CF0DCC" w:rsidRDefault="005072DD" w:rsidP="005072DD">
          <w:pPr>
            <w:pStyle w:val="CF90316898E04B18820F4F4B5C5122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89D36C5E0149178C2027E7CD85A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AA13FB-68F9-4EE8-86DB-5275F45CA116}"/>
      </w:docPartPr>
      <w:docPartBody>
        <w:p w:rsidR="00CF0DCC" w:rsidRDefault="005072DD" w:rsidP="005072DD">
          <w:pPr>
            <w:pStyle w:val="7C89D36C5E0149178C2027E7CD85A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B16CD1CD8456BA60084F2E50881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CF6DF7-F26F-4E6B-AFA9-010CCCB1E471}"/>
      </w:docPartPr>
      <w:docPartBody>
        <w:p w:rsidR="00CF0DCC" w:rsidRDefault="005072DD" w:rsidP="005072DD">
          <w:pPr>
            <w:pStyle w:val="0EDB16CD1CD8456BA60084F2E50881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A9295EBCC41539625CC65FE9805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BD439-46C6-4BEB-8765-6F86FDCD6EA5}"/>
      </w:docPartPr>
      <w:docPartBody>
        <w:p w:rsidR="00CF0DCC" w:rsidRDefault="005072DD" w:rsidP="005072DD">
          <w:pPr>
            <w:pStyle w:val="4DBA9295EBCC41539625CC65FE9805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B81DA56E7E42B182D598D42E6E0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FBCAF-07E7-4DAC-B533-EDFA16B83954}"/>
      </w:docPartPr>
      <w:docPartBody>
        <w:p w:rsidR="00CF0DCC" w:rsidRDefault="005072DD" w:rsidP="005072DD">
          <w:pPr>
            <w:pStyle w:val="A5B81DA56E7E42B182D598D42E6E0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AC0C72BFA64033B1B23C5B065140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D783B-A2CE-4AC8-A661-414E6FD2AF65}"/>
      </w:docPartPr>
      <w:docPartBody>
        <w:p w:rsidR="00CF0DCC" w:rsidRDefault="005072DD" w:rsidP="005072DD">
          <w:pPr>
            <w:pStyle w:val="0FAC0C72BFA64033B1B23C5B065140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A0EFBF12B44162A973A4CE7FFC0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E60D2E-6AAC-4CFC-B4DF-9FB394284007}"/>
      </w:docPartPr>
      <w:docPartBody>
        <w:p w:rsidR="00CF0DCC" w:rsidRDefault="005072DD" w:rsidP="005072DD">
          <w:pPr>
            <w:pStyle w:val="D1A0EFBF12B44162A973A4CE7FFC0C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76EB9DD8584CA2AD30CAE1BB7C8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7AA3A8-F033-442B-AD35-48B2F87B3325}"/>
      </w:docPartPr>
      <w:docPartBody>
        <w:p w:rsidR="00CF0DCC" w:rsidRDefault="005072DD" w:rsidP="005072DD">
          <w:pPr>
            <w:pStyle w:val="6B76EB9DD8584CA2AD30CAE1BB7C8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56F3CF46B4E629B915E34616CB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B5770E-CD0D-41AF-9D7B-05A60DB3E28F}"/>
      </w:docPartPr>
      <w:docPartBody>
        <w:p w:rsidR="00CF0DCC" w:rsidRDefault="005072DD" w:rsidP="005072DD">
          <w:pPr>
            <w:pStyle w:val="CF956F3CF46B4E629B915E34616CB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D5B0E73F1F45D7ABA8C9A6CB7CC4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DE9CC3-72CB-49CB-8E45-2726AA5BF6D8}"/>
      </w:docPartPr>
      <w:docPartBody>
        <w:p w:rsidR="00CF0DCC" w:rsidRDefault="005072DD" w:rsidP="005072DD">
          <w:pPr>
            <w:pStyle w:val="E4D5B0E73F1F45D7ABA8C9A6CB7CC4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E07EF80CE445B49F74D1468B6C39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67227A-F9DB-49CB-8D25-8A7BB21EBB73}"/>
      </w:docPartPr>
      <w:docPartBody>
        <w:p w:rsidR="00CF0DCC" w:rsidRDefault="005072DD" w:rsidP="005072DD">
          <w:pPr>
            <w:pStyle w:val="07E07EF80CE445B49F74D1468B6C39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792F186E44FFE959DA96791F4FA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61EC-B3E1-4717-8C25-A9F5C82F2692}"/>
      </w:docPartPr>
      <w:docPartBody>
        <w:p w:rsidR="00CF0DCC" w:rsidRDefault="005072DD" w:rsidP="005072DD">
          <w:pPr>
            <w:pStyle w:val="13B792F186E44FFE959DA96791F4FA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0051E566934313AEBD254302150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4EF88-E186-44C0-9938-3C9D3BF8F85C}"/>
      </w:docPartPr>
      <w:docPartBody>
        <w:p w:rsidR="00CF0DCC" w:rsidRDefault="005072DD" w:rsidP="005072DD">
          <w:pPr>
            <w:pStyle w:val="5C0051E566934313AEBD254302150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ABD43A49B452393F0F606C7D720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7B623-2528-4292-9DBC-4CA87557BC67}"/>
      </w:docPartPr>
      <w:docPartBody>
        <w:p w:rsidR="00CF0DCC" w:rsidRDefault="005072DD" w:rsidP="005072DD">
          <w:pPr>
            <w:pStyle w:val="711ABD43A49B452393F0F606C7D720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1EB91AFC34C798484179A45E1B5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7C639-0070-4DA3-B572-C76D98C2EA45}"/>
      </w:docPartPr>
      <w:docPartBody>
        <w:p w:rsidR="00CF0DCC" w:rsidRDefault="005072DD" w:rsidP="005072DD">
          <w:pPr>
            <w:pStyle w:val="34A1EB91AFC34C798484179A45E1B5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92271E51C44B5E976D3112CD8C32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510DBB-CA70-4407-B08F-47E252231CA1}"/>
      </w:docPartPr>
      <w:docPartBody>
        <w:p w:rsidR="00CF0DCC" w:rsidRDefault="005072DD" w:rsidP="005072DD">
          <w:pPr>
            <w:pStyle w:val="0792271E51C44B5E976D3112CD8C32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5E8B296244A0F934EDB95B35C0A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4F9D1-9F0D-4ED6-8314-DEF4356EAB2E}"/>
      </w:docPartPr>
      <w:docPartBody>
        <w:p w:rsidR="00CF0DCC" w:rsidRDefault="005072DD" w:rsidP="005072DD">
          <w:pPr>
            <w:pStyle w:val="EA45E8B296244A0F934EDB95B35C0A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03F1BD132460E83B22C42DDAE8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B1F920-123C-4F0F-A5C0-5C6D38A66C28}"/>
      </w:docPartPr>
      <w:docPartBody>
        <w:p w:rsidR="00CF0DCC" w:rsidRDefault="005072DD" w:rsidP="005072DD">
          <w:pPr>
            <w:pStyle w:val="CEB03F1BD132460E83B22C42DDAE8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20747FE2FF44669F4C23F4222CB0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363B0-F4D8-4FEA-8121-1B006A5DEF2D}"/>
      </w:docPartPr>
      <w:docPartBody>
        <w:p w:rsidR="00CF0DCC" w:rsidRDefault="005072DD" w:rsidP="005072DD">
          <w:pPr>
            <w:pStyle w:val="6520747FE2FF44669F4C23F4222CB0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B880E769742A09F09650EA6132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C0575-5AD6-4C29-9BA8-0CC49390403E}"/>
      </w:docPartPr>
      <w:docPartBody>
        <w:p w:rsidR="00CF0DCC" w:rsidRDefault="005072DD" w:rsidP="005072DD">
          <w:pPr>
            <w:pStyle w:val="ADAB880E769742A09F09650EA6132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22BA95B484E1E9F8A1DC89F5660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CF453-D7D7-4998-B7D4-62A190F5C2C9}"/>
      </w:docPartPr>
      <w:docPartBody>
        <w:p w:rsidR="00CF0DCC" w:rsidRDefault="005072DD" w:rsidP="005072DD">
          <w:pPr>
            <w:pStyle w:val="59722BA95B484E1E9F8A1DC89F5660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91B41875CD48428FAA4C3176BB40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9725D4-66FD-4D43-9B42-D2C37597D3DC}"/>
      </w:docPartPr>
      <w:docPartBody>
        <w:p w:rsidR="00CF0DCC" w:rsidRDefault="005072DD" w:rsidP="005072DD">
          <w:pPr>
            <w:pStyle w:val="EC91B41875CD48428FAA4C3176BB40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9ECCD074D4FBC9CAC68A117D7B1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C85824-3FDF-49B4-B373-10653B33798F}"/>
      </w:docPartPr>
      <w:docPartBody>
        <w:p w:rsidR="00CF0DCC" w:rsidRDefault="005072DD" w:rsidP="005072DD">
          <w:pPr>
            <w:pStyle w:val="0F59ECCD074D4FBC9CAC68A117D7B1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ED8B098CC4973B5FDED8816766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ED03DF-7801-4853-ADDA-46D83C182E4F}"/>
      </w:docPartPr>
      <w:docPartBody>
        <w:p w:rsidR="00CF0DCC" w:rsidRDefault="005072DD" w:rsidP="005072DD">
          <w:pPr>
            <w:pStyle w:val="AC7ED8B098CC4973B5FDED8816766E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477ED4B564082AE146E68C7CE9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9BBE7-C813-4719-ACA9-47418DADA3CE}"/>
      </w:docPartPr>
      <w:docPartBody>
        <w:p w:rsidR="00CF0DCC" w:rsidRDefault="005072DD" w:rsidP="005072DD">
          <w:pPr>
            <w:pStyle w:val="E5E477ED4B564082AE146E68C7CE9A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DD3236B5E44EC884B49C631D2ACC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B58FD8-952A-4066-B87C-FE30F55577EB}"/>
      </w:docPartPr>
      <w:docPartBody>
        <w:p w:rsidR="00CF0DCC" w:rsidRDefault="005072DD" w:rsidP="005072DD">
          <w:pPr>
            <w:pStyle w:val="52DD3236B5E44EC884B49C631D2ACC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7E3ACA1FCE4C16AD651C1712710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A3A301-E61B-4660-815A-FD8E5B05B063}"/>
      </w:docPartPr>
      <w:docPartBody>
        <w:p w:rsidR="00CF0DCC" w:rsidRDefault="005072DD" w:rsidP="005072DD">
          <w:pPr>
            <w:pStyle w:val="E37E3ACA1FCE4C16AD651C17127109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F1D8FD5B7F4025ADB9FD53C253B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FE2986-6A29-41E7-9D3F-6A8F997612A0}"/>
      </w:docPartPr>
      <w:docPartBody>
        <w:p w:rsidR="00CF0DCC" w:rsidRDefault="005072DD" w:rsidP="005072DD">
          <w:pPr>
            <w:pStyle w:val="15F1D8FD5B7F4025ADB9FD53C253B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38F2459BE24347BBFF3326B7B7D5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35FA3-A02B-421B-B6DE-6CEFC3F03C88}"/>
      </w:docPartPr>
      <w:docPartBody>
        <w:p w:rsidR="00CF0DCC" w:rsidRDefault="005072DD" w:rsidP="005072DD">
          <w:pPr>
            <w:pStyle w:val="DF38F2459BE24347BBFF3326B7B7D5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8954152324A5A972EA21A832437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2C9FE-307A-4FFA-BAC7-A9AA7BEB9B98}"/>
      </w:docPartPr>
      <w:docPartBody>
        <w:p w:rsidR="00CF0DCC" w:rsidRDefault="005072DD" w:rsidP="005072DD">
          <w:pPr>
            <w:pStyle w:val="6E88954152324A5A972EA21A832437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B10DD9B24F47408B43D6E9EE644C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BDD0D-79E6-45CA-BB22-70FA5A77180E}"/>
      </w:docPartPr>
      <w:docPartBody>
        <w:p w:rsidR="00CF0DCC" w:rsidRDefault="005072DD" w:rsidP="005072DD">
          <w:pPr>
            <w:pStyle w:val="61B10DD9B24F47408B43D6E9EE644C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3F8C0B95A642B0B78D3B0FD54AAB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30099-467C-4253-89B2-5DEAECB49A3B}"/>
      </w:docPartPr>
      <w:docPartBody>
        <w:p w:rsidR="00CF0DCC" w:rsidRDefault="005072DD" w:rsidP="005072DD">
          <w:pPr>
            <w:pStyle w:val="CD3F8C0B95A642B0B78D3B0FD54AAB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58BD468F92408C9D00B9B9F2E0D0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A7338C-5D56-454C-BB40-C76FDE1E3AFC}"/>
      </w:docPartPr>
      <w:docPartBody>
        <w:p w:rsidR="00CF0DCC" w:rsidRDefault="005072DD" w:rsidP="005072DD">
          <w:pPr>
            <w:pStyle w:val="5F58BD468F92408C9D00B9B9F2E0D0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2D0AA685EA455F90610DB566F810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52B8D5-CB0B-43FA-AA15-09FEDC482EDD}"/>
      </w:docPartPr>
      <w:docPartBody>
        <w:p w:rsidR="00CF0DCC" w:rsidRDefault="005072DD" w:rsidP="005072DD">
          <w:pPr>
            <w:pStyle w:val="2B2D0AA685EA455F90610DB566F810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C6450E03524ACE9F4158499285D2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A9E735-BD03-4474-91DD-6AAED7477929}"/>
      </w:docPartPr>
      <w:docPartBody>
        <w:p w:rsidR="00CF0DCC" w:rsidRDefault="005072DD" w:rsidP="005072DD">
          <w:pPr>
            <w:pStyle w:val="B5C6450E03524ACE9F4158499285D2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4028DE49A444A080B5615678494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3EC46C-E634-41F2-A980-69BBDCA013F2}"/>
      </w:docPartPr>
      <w:docPartBody>
        <w:p w:rsidR="00CF0DCC" w:rsidRDefault="005072DD" w:rsidP="005072DD">
          <w:pPr>
            <w:pStyle w:val="994028DE49A444A080B56156784943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0661E6EFBF45398AA4466958DEAB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4150A3-3272-421E-9CD2-A85791C9C212}"/>
      </w:docPartPr>
      <w:docPartBody>
        <w:p w:rsidR="00CF0DCC" w:rsidRDefault="005072DD" w:rsidP="005072DD">
          <w:pPr>
            <w:pStyle w:val="A70661E6EFBF45398AA4466958DEAB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E557FBE0334C25806E0AFCBF49C3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3E0C-FCBB-4F32-B50D-C01907FCDF3F}"/>
      </w:docPartPr>
      <w:docPartBody>
        <w:p w:rsidR="00CF0DCC" w:rsidRDefault="005072DD" w:rsidP="005072DD">
          <w:pPr>
            <w:pStyle w:val="75E557FBE0334C25806E0AFCBF49C3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31A7EE05F945749D3B6DECA15312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CAF6C-0B62-49D8-BB7D-96DCFBD6BF4E}"/>
      </w:docPartPr>
      <w:docPartBody>
        <w:p w:rsidR="00CF0DCC" w:rsidRDefault="005072DD" w:rsidP="005072DD">
          <w:pPr>
            <w:pStyle w:val="7631A7EE05F945749D3B6DECA15312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A002582CE34802A9A1762111342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A30ABA-299B-409D-A841-AC9FAE740946}"/>
      </w:docPartPr>
      <w:docPartBody>
        <w:p w:rsidR="00CF0DCC" w:rsidRDefault="005072DD" w:rsidP="005072DD">
          <w:pPr>
            <w:pStyle w:val="03A002582CE34802A9A1762111342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93FD757824CB3850430B0655A4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EB9E1C-3CBB-470C-AE0B-230F6B36901C}"/>
      </w:docPartPr>
      <w:docPartBody>
        <w:p w:rsidR="00CF0DCC" w:rsidRDefault="005072DD" w:rsidP="005072DD">
          <w:pPr>
            <w:pStyle w:val="EB493FD757824CB3850430B0655A4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BB6DD6F9B24A10BC766043EB3190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26CB0-EB9A-43C1-8FD2-1EEDAA1E7B03}"/>
      </w:docPartPr>
      <w:docPartBody>
        <w:p w:rsidR="00CF0DCC" w:rsidRDefault="005072DD" w:rsidP="005072DD">
          <w:pPr>
            <w:pStyle w:val="E6BB6DD6F9B24A10BC766043EB3190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493BC5F914627B8620B1968EB52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EB7C9-45DE-4630-AE44-610A14179511}"/>
      </w:docPartPr>
      <w:docPartBody>
        <w:p w:rsidR="00CF0DCC" w:rsidRDefault="005072DD" w:rsidP="005072DD">
          <w:pPr>
            <w:pStyle w:val="0D3493BC5F914627B8620B1968EB52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0166F53BC746FB86B14E3D50AF29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75D88-7EF2-4760-BDD8-905C327E1325}"/>
      </w:docPartPr>
      <w:docPartBody>
        <w:p w:rsidR="00CF0DCC" w:rsidRDefault="005072DD" w:rsidP="005072DD">
          <w:pPr>
            <w:pStyle w:val="410166F53BC746FB86B14E3D50AF29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A356BF6AF4BE9A5C5AE459AE111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8DFA-89A5-465B-9AEF-AC94200A3B37}"/>
      </w:docPartPr>
      <w:docPartBody>
        <w:p w:rsidR="00CF0DCC" w:rsidRDefault="005072DD" w:rsidP="005072DD">
          <w:pPr>
            <w:pStyle w:val="DE4A356BF6AF4BE9A5C5AE459AE111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1407B6C5842BDBDFA4C849C84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A0EF3-5C9E-4847-ABF1-87AEBB498E3F}"/>
      </w:docPartPr>
      <w:docPartBody>
        <w:p w:rsidR="00CF0DCC" w:rsidRDefault="005072DD" w:rsidP="005072DD">
          <w:pPr>
            <w:pStyle w:val="5721407B6C5842BDBDFA4C849C8446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0686266A474A2BB9FB7570642568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B1BC65-7668-4C6B-8EDF-82AD1FC11277}"/>
      </w:docPartPr>
      <w:docPartBody>
        <w:p w:rsidR="00CF0DCC" w:rsidRDefault="005072DD" w:rsidP="005072DD">
          <w:pPr>
            <w:pStyle w:val="3B0686266A474A2BB9FB7570642568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BCBF84F0F5460C80C5DDD9AC65DF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EE285-26D4-4D10-ADAA-2C83527F0760}"/>
      </w:docPartPr>
      <w:docPartBody>
        <w:p w:rsidR="00CF0DCC" w:rsidRDefault="005072DD" w:rsidP="005072DD">
          <w:pPr>
            <w:pStyle w:val="9FBCBF84F0F5460C80C5DDD9AC65DF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A90B2E81A4103A0BE81ED3A01C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28A8D3-5CB5-4A2A-AEDA-67FC98DD630F}"/>
      </w:docPartPr>
      <w:docPartBody>
        <w:p w:rsidR="00CF0DCC" w:rsidRDefault="005072DD" w:rsidP="005072DD">
          <w:pPr>
            <w:pStyle w:val="D65A90B2E81A4103A0BE81ED3A01C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985C05C504CD19C9D0F1EC5591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4FE726-A370-450B-958F-8AE99281C39C}"/>
      </w:docPartPr>
      <w:docPartBody>
        <w:p w:rsidR="00CF0DCC" w:rsidRDefault="005072DD" w:rsidP="005072DD">
          <w:pPr>
            <w:pStyle w:val="1DA985C05C504CD19C9D0F1EC5591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C62EF4AE1491DA993231A0CD034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F0346-8D2E-44E2-A3EA-7B805EF44DE2}"/>
      </w:docPartPr>
      <w:docPartBody>
        <w:p w:rsidR="00CF0DCC" w:rsidRDefault="005072DD" w:rsidP="005072DD">
          <w:pPr>
            <w:pStyle w:val="5ECC62EF4AE1491DA993231A0CD034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320E9F8B4E2597BDDF2D2767D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BE6BF-6C7E-4F6F-B703-D33FD7B926CA}"/>
      </w:docPartPr>
      <w:docPartBody>
        <w:p w:rsidR="00CF0DCC" w:rsidRDefault="005072DD" w:rsidP="005072DD">
          <w:pPr>
            <w:pStyle w:val="9CD8320E9F8B4E2597BDDF2D2767DC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DF40463994D7894A6B613DA872E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2DE0BD-E05E-4A05-A8C0-96DC13313F38}"/>
      </w:docPartPr>
      <w:docPartBody>
        <w:p w:rsidR="00CF0DCC" w:rsidRDefault="005072DD" w:rsidP="005072DD">
          <w:pPr>
            <w:pStyle w:val="C50DF40463994D7894A6B613DA872E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40D02C474D49C0A1C498F273D729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7FCE0-FB97-46F2-8787-7C93EEA5C105}"/>
      </w:docPartPr>
      <w:docPartBody>
        <w:p w:rsidR="00CF0DCC" w:rsidRDefault="005072DD" w:rsidP="005072DD">
          <w:pPr>
            <w:pStyle w:val="D540D02C474D49C0A1C498F273D729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427448D42E45848680E98CBA3444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AD8759-ADA3-4C91-8DB4-1A1EEBF25AE8}"/>
      </w:docPartPr>
      <w:docPartBody>
        <w:p w:rsidR="00CF0DCC" w:rsidRDefault="005072DD" w:rsidP="005072DD">
          <w:pPr>
            <w:pStyle w:val="1F427448D42E45848680E98CBA3444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CBDD25147D42E68D3643B155B675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97277B-38CA-40A7-BE05-E88EB637F98B}"/>
      </w:docPartPr>
      <w:docPartBody>
        <w:p w:rsidR="00CF0DCC" w:rsidRDefault="005072DD" w:rsidP="005072DD">
          <w:pPr>
            <w:pStyle w:val="8ACBDD25147D42E68D3643B155B675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1C5DC3F80B42BB8A54C423D24017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756DED-7D0D-40DC-8D8F-DE68122E70C1}"/>
      </w:docPartPr>
      <w:docPartBody>
        <w:p w:rsidR="00CF0DCC" w:rsidRDefault="005072DD" w:rsidP="005072DD">
          <w:pPr>
            <w:pStyle w:val="8A1C5DC3F80B42BB8A54C423D24017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81CC5A79843A4AC1CE187AEFBA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4BF4E5-57CA-4DDB-837F-57DFC2544060}"/>
      </w:docPartPr>
      <w:docPartBody>
        <w:p w:rsidR="00CF0DCC" w:rsidRDefault="005072DD" w:rsidP="005072DD">
          <w:pPr>
            <w:pStyle w:val="36481CC5A79843A4AC1CE187AEFBA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6955774F204B279189B40B434E33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D45460-B739-4304-B0F9-4153F9685A7F}"/>
      </w:docPartPr>
      <w:docPartBody>
        <w:p w:rsidR="00CF0DCC" w:rsidRDefault="005072DD" w:rsidP="005072DD">
          <w:pPr>
            <w:pStyle w:val="E56955774F204B279189B40B434E33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A3F98EFCD4EF5871CA89EE931F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22E284-212C-4B05-909F-79527F145FD1}"/>
      </w:docPartPr>
      <w:docPartBody>
        <w:p w:rsidR="00CF0DCC" w:rsidRDefault="005072DD" w:rsidP="005072DD">
          <w:pPr>
            <w:pStyle w:val="17AA3F98EFCD4EF5871CA89EE931F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08CDC9283C46B288EC5DA8D320B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AD8AE-6FD9-4056-B295-B88B58ED5DC7}"/>
      </w:docPartPr>
      <w:docPartBody>
        <w:p w:rsidR="00CF0DCC" w:rsidRDefault="005072DD" w:rsidP="005072DD">
          <w:pPr>
            <w:pStyle w:val="C308CDC9283C46B288EC5DA8D320B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2565AC0A3B4001AF966D306C47C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1CB1A-5CEA-4BA0-911E-7F56A4203091}"/>
      </w:docPartPr>
      <w:docPartBody>
        <w:p w:rsidR="00CF0DCC" w:rsidRDefault="005072DD" w:rsidP="005072DD">
          <w:pPr>
            <w:pStyle w:val="052565AC0A3B4001AF966D306C47CB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AF6454D19C4E33924740A8D2DC1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4953F-A50D-48CC-9E3B-023DC5C9F99F}"/>
      </w:docPartPr>
      <w:docPartBody>
        <w:p w:rsidR="00CF0DCC" w:rsidRDefault="005072DD" w:rsidP="005072DD">
          <w:pPr>
            <w:pStyle w:val="33AF6454D19C4E33924740A8D2DC1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F2694C3F84ECABF5F8EAB897251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4E7CB-9E8D-48D0-BFD3-639E6511A688}"/>
      </w:docPartPr>
      <w:docPartBody>
        <w:p w:rsidR="00CF0DCC" w:rsidRDefault="005072DD" w:rsidP="005072DD">
          <w:pPr>
            <w:pStyle w:val="383F2694C3F84ECABF5F8EAB897251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234767B47C4A4DAA1514D70CF82B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125272-8259-4930-8273-066C7FD06D56}"/>
      </w:docPartPr>
      <w:docPartBody>
        <w:p w:rsidR="00CF0DCC" w:rsidRDefault="005072DD" w:rsidP="005072DD">
          <w:pPr>
            <w:pStyle w:val="C2234767B47C4A4DAA1514D70CF82B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E8A08D4754E17B6B8295C1739FB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B451-4466-4B6B-9A9E-3AB66D4A17C9}"/>
      </w:docPartPr>
      <w:docPartBody>
        <w:p w:rsidR="00CF0DCC" w:rsidRDefault="005072DD" w:rsidP="005072DD">
          <w:pPr>
            <w:pStyle w:val="1BDE8A08D4754E17B6B8295C1739FB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F7199D4F9E4A3087943C8498A5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B1BBA6-C058-42AC-8F0C-9AAF3DE0B1FF}"/>
      </w:docPartPr>
      <w:docPartBody>
        <w:p w:rsidR="00CF0DCC" w:rsidRDefault="005072DD" w:rsidP="005072DD">
          <w:pPr>
            <w:pStyle w:val="18F7199D4F9E4A3087943C8498A5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48DA587A684F76904743F39C3C4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538F39-5AA0-4D80-B01D-308A89C7DCCF}"/>
      </w:docPartPr>
      <w:docPartBody>
        <w:p w:rsidR="00CF0DCC" w:rsidRDefault="005072DD" w:rsidP="005072DD">
          <w:pPr>
            <w:pStyle w:val="0748DA587A684F76904743F39C3C49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7CA755A68142798027F6D894752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2EB79-160B-4BCA-A652-6883B4CD382B}"/>
      </w:docPartPr>
      <w:docPartBody>
        <w:p w:rsidR="00CF0DCC" w:rsidRDefault="005072DD" w:rsidP="005072DD">
          <w:pPr>
            <w:pStyle w:val="237CA755A68142798027F6D8947521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164D41C18349098280E877D5736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225315-EAEE-4589-A14D-18A55E0BA2A1}"/>
      </w:docPartPr>
      <w:docPartBody>
        <w:p w:rsidR="00CF0DCC" w:rsidRDefault="005072DD" w:rsidP="005072DD">
          <w:pPr>
            <w:pStyle w:val="42164D41C18349098280E877D5736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E1FA9209A34ACC8456CC7D7C128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F2A26-C951-4127-9217-93A24F2BEC9B}"/>
      </w:docPartPr>
      <w:docPartBody>
        <w:p w:rsidR="00CF0DCC" w:rsidRDefault="005072DD" w:rsidP="005072DD">
          <w:pPr>
            <w:pStyle w:val="DFE1FA9209A34ACC8456CC7D7C1287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F2D06C9994608A302CB0CF76CC7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4746E0-5F9B-4518-AE4E-ECB812AEB24A}"/>
      </w:docPartPr>
      <w:docPartBody>
        <w:p w:rsidR="00CF0DCC" w:rsidRDefault="005072DD" w:rsidP="005072DD">
          <w:pPr>
            <w:pStyle w:val="FDEF2D06C9994608A302CB0CF76CC7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9941C3D624B34B634188CB5B1F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F20C7-BD59-4972-8C29-294C05CE16A3}"/>
      </w:docPartPr>
      <w:docPartBody>
        <w:p w:rsidR="00CF0DCC" w:rsidRDefault="005072DD" w:rsidP="005072DD">
          <w:pPr>
            <w:pStyle w:val="16D9941C3D624B34B634188CB5B1F7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052CD0F536406D8E436D0DCF18DB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B3C36-060E-4B3A-AD8D-F86DF2B604B7}"/>
      </w:docPartPr>
      <w:docPartBody>
        <w:p w:rsidR="00CF0DCC" w:rsidRDefault="005072DD" w:rsidP="005072DD">
          <w:pPr>
            <w:pStyle w:val="50052CD0F536406D8E436D0DCF18DB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C0C98DCE8A46AA924D67CBF064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3BCBD4-B140-4207-ADBC-4C3704273F14}"/>
      </w:docPartPr>
      <w:docPartBody>
        <w:p w:rsidR="00CF0DCC" w:rsidRDefault="005072DD" w:rsidP="005072DD">
          <w:pPr>
            <w:pStyle w:val="EEC0C98DCE8A46AA924D67CBF064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C4D9E344C44B25BD2B11F5ABDC3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8C453C-9ED3-4CD3-98FC-E74A3E1265DE}"/>
      </w:docPartPr>
      <w:docPartBody>
        <w:p w:rsidR="00CF0DCC" w:rsidRDefault="005072DD" w:rsidP="005072DD">
          <w:pPr>
            <w:pStyle w:val="CDC4D9E344C44B25BD2B11F5ABDC30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92A59DE9A4079B6241705AE7D61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9A4032-6F24-484F-A17E-AE0DD0F1F018}"/>
      </w:docPartPr>
      <w:docPartBody>
        <w:p w:rsidR="00CF0DCC" w:rsidRDefault="005072DD" w:rsidP="005072DD">
          <w:pPr>
            <w:pStyle w:val="54D92A59DE9A4079B6241705AE7D61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977209FE114ED68315FD8C3A3548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4C6566-5ABF-45C7-9804-AF9DABF07F7F}"/>
      </w:docPartPr>
      <w:docPartBody>
        <w:p w:rsidR="00CF0DCC" w:rsidRDefault="005072DD" w:rsidP="005072DD">
          <w:pPr>
            <w:pStyle w:val="54977209FE114ED68315FD8C3A3548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D7D01FB464D26A51F4A5D7EB33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82E7B-3221-45A3-879D-9D67218A1028}"/>
      </w:docPartPr>
      <w:docPartBody>
        <w:p w:rsidR="00CF0DCC" w:rsidRDefault="005072DD" w:rsidP="005072DD">
          <w:pPr>
            <w:pStyle w:val="0D3D7D01FB464D26A51F4A5D7EB337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B1E2F21E40D38A076C50D4C77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A3C09-9EC5-4903-9FED-D97442616F3C}"/>
      </w:docPartPr>
      <w:docPartBody>
        <w:p w:rsidR="00CF0DCC" w:rsidRDefault="005072DD" w:rsidP="005072DD">
          <w:pPr>
            <w:pStyle w:val="50CAB1E2F21E40D38A076C50D4C77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05AA6E8A847AB90C56529D5844B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D05726-F1DC-40FA-A552-89C7517E1CED}"/>
      </w:docPartPr>
      <w:docPartBody>
        <w:p w:rsidR="00CF0DCC" w:rsidRDefault="005072DD" w:rsidP="005072DD">
          <w:pPr>
            <w:pStyle w:val="04E05AA6E8A847AB90C56529D5844B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B93C526165496DA2628E7CB9675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5A14F8-45DC-4996-A69D-8D00530D7EEF}"/>
      </w:docPartPr>
      <w:docPartBody>
        <w:p w:rsidR="00CF0DCC" w:rsidRDefault="005072DD" w:rsidP="005072DD">
          <w:pPr>
            <w:pStyle w:val="00B93C526165496DA2628E7CB9675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7E420B0264C6091D5F88FA8FF3D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17BB6-4DAB-491E-9794-5ABD8799C98D}"/>
      </w:docPartPr>
      <w:docPartBody>
        <w:p w:rsidR="00CF0DCC" w:rsidRDefault="005072DD" w:rsidP="005072DD">
          <w:pPr>
            <w:pStyle w:val="D037E420B0264C6091D5F88FA8FF3D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B6B271DEE649DB9B607F4B5B77E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8BC5C-902E-426A-B189-A09CE4F7B8BE}"/>
      </w:docPartPr>
      <w:docPartBody>
        <w:p w:rsidR="00CF0DCC" w:rsidRDefault="005072DD" w:rsidP="005072DD">
          <w:pPr>
            <w:pStyle w:val="B8B6B271DEE649DB9B607F4B5B77E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8E5F3B19FA4010BB31390CBA2FF2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A7FCD9-AFAC-4F99-8735-89A5EE8B0F86}"/>
      </w:docPartPr>
      <w:docPartBody>
        <w:p w:rsidR="00CF0DCC" w:rsidRDefault="005072DD" w:rsidP="005072DD">
          <w:pPr>
            <w:pStyle w:val="408E5F3B19FA4010BB31390CBA2FF2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B39CFAB71B4528A59EB74A361630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FC47E5-10AA-41EB-AD5D-5DD261A93B04}"/>
      </w:docPartPr>
      <w:docPartBody>
        <w:p w:rsidR="00CF0DCC" w:rsidRDefault="005072DD" w:rsidP="005072DD">
          <w:pPr>
            <w:pStyle w:val="EAB39CFAB71B4528A59EB74A361630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0E94928D7B4903A4562AEA4462A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789837-5CF3-47DB-9CBA-01BD60A1AFFF}"/>
      </w:docPartPr>
      <w:docPartBody>
        <w:p w:rsidR="00CF0DCC" w:rsidRDefault="005072DD" w:rsidP="005072DD">
          <w:pPr>
            <w:pStyle w:val="B80E94928D7B4903A4562AEA4462A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F07B8A58F46BE9A8A3EA4626738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C6939F-0D9F-429F-83FE-A144CDF45D7E}"/>
      </w:docPartPr>
      <w:docPartBody>
        <w:p w:rsidR="00CF0DCC" w:rsidRDefault="005072DD" w:rsidP="005072DD">
          <w:pPr>
            <w:pStyle w:val="FCBF07B8A58F46BE9A8A3EA4626738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144F8099BC4AD49A8C5976F6BD8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E695A9-16BC-41AB-B0D0-E973DC135DE2}"/>
      </w:docPartPr>
      <w:docPartBody>
        <w:p w:rsidR="00CF0DCC" w:rsidRDefault="005072DD" w:rsidP="005072DD">
          <w:pPr>
            <w:pStyle w:val="E2144F8099BC4AD49A8C5976F6BD8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10940D1D6B4DBF9CAD53C8259A57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E3EBC-1F81-4AED-B441-95D139D3AD23}"/>
      </w:docPartPr>
      <w:docPartBody>
        <w:p w:rsidR="00CF0DCC" w:rsidRDefault="005072DD" w:rsidP="005072DD">
          <w:pPr>
            <w:pStyle w:val="F310940D1D6B4DBF9CAD53C8259A57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E7D6F77D0B43CF9EFBEC80FAC66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7ABB30-11DA-4210-925F-C6DDC49829DD}"/>
      </w:docPartPr>
      <w:docPartBody>
        <w:p w:rsidR="00CF0DCC" w:rsidRDefault="005072DD" w:rsidP="005072DD">
          <w:pPr>
            <w:pStyle w:val="5FE7D6F77D0B43CF9EFBEC80FAC66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F7A489B1B141F2A278EF8E19593C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0D234-D61C-4B4A-930A-80F0CBA610C5}"/>
      </w:docPartPr>
      <w:docPartBody>
        <w:p w:rsidR="00CF0DCC" w:rsidRDefault="005072DD" w:rsidP="005072DD">
          <w:pPr>
            <w:pStyle w:val="76F7A489B1B141F2A278EF8E19593C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3FCC6F1C29429483E0C28105E77B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F56CE6-F2A7-4613-95E6-6B80740167C3}"/>
      </w:docPartPr>
      <w:docPartBody>
        <w:p w:rsidR="00CF0DCC" w:rsidRDefault="005072DD" w:rsidP="005072DD">
          <w:pPr>
            <w:pStyle w:val="D03FCC6F1C29429483E0C28105E77B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2166858D7F42A2AD244F5AECF164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0E69FA-9D77-4AD2-8C8A-613319F33ECC}"/>
      </w:docPartPr>
      <w:docPartBody>
        <w:p w:rsidR="00CF0DCC" w:rsidRDefault="005072DD" w:rsidP="005072DD">
          <w:pPr>
            <w:pStyle w:val="B52166858D7F42A2AD244F5AECF164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2C9FDA7CDA4EA1B5DD79F9D8F97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93E752-6F71-4C1F-887C-F3254E5B0B09}"/>
      </w:docPartPr>
      <w:docPartBody>
        <w:p w:rsidR="00CF0DCC" w:rsidRDefault="005072DD" w:rsidP="005072DD">
          <w:pPr>
            <w:pStyle w:val="712C9FDA7CDA4EA1B5DD79F9D8F976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06B8CC68DE4CF2B614BB7559140B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F15B7-1C5B-4046-A26E-A01AB4285CD4}"/>
      </w:docPartPr>
      <w:docPartBody>
        <w:p w:rsidR="00CF0DCC" w:rsidRDefault="005072DD" w:rsidP="005072DD">
          <w:pPr>
            <w:pStyle w:val="AC06B8CC68DE4CF2B614BB7559140B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5B72CFB6B6466A8060F3BCA3DA05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45BBCC-59F0-459E-8043-AA14ABC0F1EF}"/>
      </w:docPartPr>
      <w:docPartBody>
        <w:p w:rsidR="00CF0DCC" w:rsidRDefault="005072DD" w:rsidP="005072DD">
          <w:pPr>
            <w:pStyle w:val="0C5B72CFB6B6466A8060F3BCA3DA05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70CA5E848438895823D9454316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27B195-F140-4508-80EC-2E40CA2FBF65}"/>
      </w:docPartPr>
      <w:docPartBody>
        <w:p w:rsidR="00CF0DCC" w:rsidRDefault="005072DD" w:rsidP="005072DD">
          <w:pPr>
            <w:pStyle w:val="79B70CA5E848438895823D9454316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905A25D6484E5C84C095756C3F9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A5C8D3-F22D-48AF-B2F9-8E4C7EEEB78E}"/>
      </w:docPartPr>
      <w:docPartBody>
        <w:p w:rsidR="00CF0DCC" w:rsidRDefault="005072DD" w:rsidP="005072DD">
          <w:pPr>
            <w:pStyle w:val="42905A25D6484E5C84C095756C3F9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335F03EB8443092F9C41B2E5EB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1AF23F-0225-4E8D-A799-730A192D9B99}"/>
      </w:docPartPr>
      <w:docPartBody>
        <w:p w:rsidR="00CF0DCC" w:rsidRDefault="005072DD" w:rsidP="005072DD">
          <w:pPr>
            <w:pStyle w:val="59C335F03EB8443092F9C41B2E5EB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96AADBACEF4544B7A81CFCF06E56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061E2C-EC25-468C-9931-1D10BA9BB40C}"/>
      </w:docPartPr>
      <w:docPartBody>
        <w:p w:rsidR="00CF0DCC" w:rsidRDefault="005072DD" w:rsidP="005072DD">
          <w:pPr>
            <w:pStyle w:val="5C96AADBACEF4544B7A81CFCF06E56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191E07D5249F0A60C642848F2F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6EA40F-4A43-407A-BA6C-D7F92B3AF5EC}"/>
      </w:docPartPr>
      <w:docPartBody>
        <w:p w:rsidR="00CF0DCC" w:rsidRDefault="005072DD" w:rsidP="005072DD">
          <w:pPr>
            <w:pStyle w:val="7BC191E07D5249F0A60C642848F2F7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53BE724801437EA4E91C8DFBA6A6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88A1EC-9001-456E-B82F-322A0137D2F9}"/>
      </w:docPartPr>
      <w:docPartBody>
        <w:p w:rsidR="00CF0DCC" w:rsidRDefault="005072DD" w:rsidP="005072DD">
          <w:pPr>
            <w:pStyle w:val="8353BE724801437EA4E91C8DFBA6A6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4C74A1F935439C93F8A592A9D066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A983A-7DAF-4BEA-B5DA-6662E053AC2F}"/>
      </w:docPartPr>
      <w:docPartBody>
        <w:p w:rsidR="00CF0DCC" w:rsidRDefault="005072DD" w:rsidP="005072DD">
          <w:pPr>
            <w:pStyle w:val="F84C74A1F935439C93F8A592A9D066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141FA3C9E4B8AB6D328461A081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D1450-64BA-4583-B45A-176D40F769EE}"/>
      </w:docPartPr>
      <w:docPartBody>
        <w:p w:rsidR="00CF0DCC" w:rsidRDefault="005072DD" w:rsidP="005072DD">
          <w:pPr>
            <w:pStyle w:val="1CD141FA3C9E4B8AB6D328461A081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AD367916774F26B220127678490E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F04B0C-28D2-4CB1-A1F0-D0B90A0D5F90}"/>
      </w:docPartPr>
      <w:docPartBody>
        <w:p w:rsidR="00CF0DCC" w:rsidRDefault="005072DD" w:rsidP="005072DD">
          <w:pPr>
            <w:pStyle w:val="9EAD367916774F26B220127678490E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93DA1DDDB6452CA12B8DBB6A302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167118-A5A8-4066-A3BC-E4A4B0ABBB4A}"/>
      </w:docPartPr>
      <w:docPartBody>
        <w:p w:rsidR="00CF0DCC" w:rsidRDefault="005072DD" w:rsidP="005072DD">
          <w:pPr>
            <w:pStyle w:val="C493DA1DDDB6452CA12B8DBB6A302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DF0E8031EB40C4951927B137799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24E02F-867B-403C-9EA4-761A96678F30}"/>
      </w:docPartPr>
      <w:docPartBody>
        <w:p w:rsidR="00CF0DCC" w:rsidRDefault="005072DD" w:rsidP="005072DD">
          <w:pPr>
            <w:pStyle w:val="EFDF0E8031EB40C4951927B137799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A1881CE2864E33AFC7BFF617F8E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697109-5098-4F10-8144-CEBED5A06804}"/>
      </w:docPartPr>
      <w:docPartBody>
        <w:p w:rsidR="00CF0DCC" w:rsidRDefault="005072DD" w:rsidP="005072DD">
          <w:pPr>
            <w:pStyle w:val="E2A1881CE2864E33AFC7BFF617F8E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E522A800E4A68BEBE7BEAB035B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3854-8350-417D-BB33-970CEBD9DEAE}"/>
      </w:docPartPr>
      <w:docPartBody>
        <w:p w:rsidR="00CF0DCC" w:rsidRDefault="005072DD" w:rsidP="005072DD">
          <w:pPr>
            <w:pStyle w:val="D77E522A800E4A68BEBE7BEAB035BD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9C1E73EB9146F69518C4DF1E977E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4DC0F6-1C01-4C75-8ECE-DFFB6FCC7651}"/>
      </w:docPartPr>
      <w:docPartBody>
        <w:p w:rsidR="00CF0DCC" w:rsidRDefault="005072DD" w:rsidP="005072DD">
          <w:pPr>
            <w:pStyle w:val="2A9C1E73EB9146F69518C4DF1E977E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EE91A0EEA6484E9FA7C28F53182E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A774A-A5B4-4C4C-87E9-E402D0E71C6B}"/>
      </w:docPartPr>
      <w:docPartBody>
        <w:p w:rsidR="00CF0DCC" w:rsidRDefault="005072DD" w:rsidP="005072DD">
          <w:pPr>
            <w:pStyle w:val="A9EE91A0EEA6484E9FA7C28F53182E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AAA2DAC5174833832A2142DC0F84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233BAB-3C02-42DA-B360-37CFE584423C}"/>
      </w:docPartPr>
      <w:docPartBody>
        <w:p w:rsidR="00CF0DCC" w:rsidRDefault="005072DD" w:rsidP="005072DD">
          <w:pPr>
            <w:pStyle w:val="39AAA2DAC5174833832A2142DC0F84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E810412CB64A1BABCA8F09FAAE3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3DD9D2-13D2-4EC8-8A75-49B9ACBA436A}"/>
      </w:docPartPr>
      <w:docPartBody>
        <w:p w:rsidR="00CF0DCC" w:rsidRDefault="005072DD" w:rsidP="005072DD">
          <w:pPr>
            <w:pStyle w:val="C2E810412CB64A1BABCA8F09FAAE3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5A9B9B6CC46F5B05470BE5281B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2816-9920-4247-98FE-89BCB32CDD23}"/>
      </w:docPartPr>
      <w:docPartBody>
        <w:p w:rsidR="00CF0DCC" w:rsidRDefault="005072DD" w:rsidP="005072DD">
          <w:pPr>
            <w:pStyle w:val="D0A5A9B9B6CC46F5B05470BE5281B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D30CF3E6043868DD3CD5A9F7A3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781F80-B94F-4CB9-8320-3FC9FC063981}"/>
      </w:docPartPr>
      <w:docPartBody>
        <w:p w:rsidR="00CF0DCC" w:rsidRDefault="005072DD" w:rsidP="005072DD">
          <w:pPr>
            <w:pStyle w:val="0D8D30CF3E6043868DD3CD5A9F7A3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1A4F54D6C422199A2EE1AC9BE67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BDE768-DEFE-465A-BAE2-C6F86123216A}"/>
      </w:docPartPr>
      <w:docPartBody>
        <w:p w:rsidR="00CF0DCC" w:rsidRDefault="005072DD" w:rsidP="005072DD">
          <w:pPr>
            <w:pStyle w:val="6F01A4F54D6C422199A2EE1AC9BE67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FCD50BC3664EFD8460C940DD2D71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624EF-C9BB-4347-B820-A05229ECAD64}"/>
      </w:docPartPr>
      <w:docPartBody>
        <w:p w:rsidR="00CF0DCC" w:rsidRDefault="005072DD" w:rsidP="005072DD">
          <w:pPr>
            <w:pStyle w:val="FAFCD50BC3664EFD8460C940DD2D71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F0596F8C1547EFBDB5A4BA77542B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EED16F-0D0F-4A2F-8A0B-1D8D9D1998DF}"/>
      </w:docPartPr>
      <w:docPartBody>
        <w:p w:rsidR="00CF0DCC" w:rsidRDefault="005072DD" w:rsidP="005072DD">
          <w:pPr>
            <w:pStyle w:val="ACF0596F8C1547EFBDB5A4BA77542B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60504D59164CDEA8B1445A6844F1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E9BDB4-C2EF-47A7-A504-0E1BA2DD8277}"/>
      </w:docPartPr>
      <w:docPartBody>
        <w:p w:rsidR="00CF0DCC" w:rsidRDefault="005072DD" w:rsidP="005072DD">
          <w:pPr>
            <w:pStyle w:val="C460504D59164CDEA8B1445A6844F1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E518BCFB4144C382F380CC824086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4C0AB-D9DB-4F9E-8997-633F6FBFBC36}"/>
      </w:docPartPr>
      <w:docPartBody>
        <w:p w:rsidR="00CF0DCC" w:rsidRDefault="005072DD" w:rsidP="005072DD">
          <w:pPr>
            <w:pStyle w:val="C4E518BCFB4144C382F380CC824086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9BC9B63768495A9B925968E24F79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ECA88-226E-4A08-A231-613751508A5D}"/>
      </w:docPartPr>
      <w:docPartBody>
        <w:p w:rsidR="00CF0DCC" w:rsidRDefault="005072DD" w:rsidP="005072DD">
          <w:pPr>
            <w:pStyle w:val="BD9BC9B63768495A9B925968E24F79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DE6BAD944E497ABBEE62F9DC036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9CB3B8-7B77-47C8-A226-2779D99AB7B1}"/>
      </w:docPartPr>
      <w:docPartBody>
        <w:p w:rsidR="00CF0DCC" w:rsidRDefault="005072DD" w:rsidP="005072DD">
          <w:pPr>
            <w:pStyle w:val="91DE6BAD944E497ABBEE62F9DC036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4BCBC62F9452090DF94DB5DEF0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0E11E-BCF2-40F9-91DB-40F96D73DBBC}"/>
      </w:docPartPr>
      <w:docPartBody>
        <w:p w:rsidR="00CF0DCC" w:rsidRDefault="005072DD" w:rsidP="005072DD">
          <w:pPr>
            <w:pStyle w:val="A354BCBC62F9452090DF94DB5DEF0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DEE28EBA14F619646DAAF5AAFF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00408-7D35-40C6-B618-683AFB3C015E}"/>
      </w:docPartPr>
      <w:docPartBody>
        <w:p w:rsidR="00CF0DCC" w:rsidRDefault="005072DD" w:rsidP="005072DD">
          <w:pPr>
            <w:pStyle w:val="B2CDEE28EBA14F619646DAAF5AAFF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98643BB1B94946A15FEB60F2530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B858D9-8A1B-43EE-B7E9-A0511E7344E9}"/>
      </w:docPartPr>
      <w:docPartBody>
        <w:p w:rsidR="00CF0DCC" w:rsidRDefault="005072DD" w:rsidP="005072DD">
          <w:pPr>
            <w:pStyle w:val="9798643BB1B94946A15FEB60F25304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E4F09BF3BF4FE5A2AD86B5F869B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BFE8B8-F074-4C8E-9C68-2109DA8F0B9E}"/>
      </w:docPartPr>
      <w:docPartBody>
        <w:p w:rsidR="00CF0DCC" w:rsidRDefault="005072DD" w:rsidP="005072DD">
          <w:pPr>
            <w:pStyle w:val="A7E4F09BF3BF4FE5A2AD86B5F869B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F941F586F44F94B4EC8CEA9EB675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163C5-5CB1-45A4-B424-8E82F977FCC6}"/>
      </w:docPartPr>
      <w:docPartBody>
        <w:p w:rsidR="00CF0DCC" w:rsidRDefault="005072DD" w:rsidP="005072DD">
          <w:pPr>
            <w:pStyle w:val="D5F941F586F44F94B4EC8CEA9EB675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7009725CB4FB9BAF596800B887D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33FFA-9F69-4AB5-9C41-3BC1EE351149}"/>
      </w:docPartPr>
      <w:docPartBody>
        <w:p w:rsidR="00CF0DCC" w:rsidRDefault="005072DD" w:rsidP="005072DD">
          <w:pPr>
            <w:pStyle w:val="57D7009725CB4FB9BAF596800B887D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7AEDC0323342AC869B00BDB93855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7B6C79-FE8D-4C77-96C9-28996BB91347}"/>
      </w:docPartPr>
      <w:docPartBody>
        <w:p w:rsidR="00CF0DCC" w:rsidRDefault="005072DD" w:rsidP="005072DD">
          <w:pPr>
            <w:pStyle w:val="947AEDC0323342AC869B00BDB93855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6A57BD40B4ECE9B0B9396BAC02D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14D0A4-7158-44CA-BA49-12220E641658}"/>
      </w:docPartPr>
      <w:docPartBody>
        <w:p w:rsidR="00CF0DCC" w:rsidRDefault="005072DD" w:rsidP="005072DD">
          <w:pPr>
            <w:pStyle w:val="D6A6A57BD40B4ECE9B0B9396BAC02D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499419D76D4E94BC1BBDBAF91F2C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027C54-73F0-495B-B790-824BC32099BB}"/>
      </w:docPartPr>
      <w:docPartBody>
        <w:p w:rsidR="00CF0DCC" w:rsidRDefault="005072DD" w:rsidP="005072DD">
          <w:pPr>
            <w:pStyle w:val="30499419D76D4E94BC1BBDBAF91F2C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1639DA3B84954B166054499227E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02C071-5A6B-41A3-9300-BE34041F8FA8}"/>
      </w:docPartPr>
      <w:docPartBody>
        <w:p w:rsidR="00CF0DCC" w:rsidRDefault="005072DD" w:rsidP="005072DD">
          <w:pPr>
            <w:pStyle w:val="D921639DA3B84954B166054499227E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C676B8BF6348C8BC6762365B75B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477A6-F57D-4C16-A515-054FC054F072}"/>
      </w:docPartPr>
      <w:docPartBody>
        <w:p w:rsidR="00CF0DCC" w:rsidRDefault="005072DD" w:rsidP="005072DD">
          <w:pPr>
            <w:pStyle w:val="3EC676B8BF6348C8BC6762365B75B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2B3C45913C4CC89D40F31185DE9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A173B-8C25-4A5D-AA8C-1DFA739AD6EF}"/>
      </w:docPartPr>
      <w:docPartBody>
        <w:p w:rsidR="00CF0DCC" w:rsidRDefault="005072DD" w:rsidP="005072DD">
          <w:pPr>
            <w:pStyle w:val="E02B3C45913C4CC89D40F31185DE9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A80CB5DD7420C9B57746E97A4FC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E31AEC-08F5-41B8-A724-2E57BA439C03}"/>
      </w:docPartPr>
      <w:docPartBody>
        <w:p w:rsidR="00CF0DCC" w:rsidRDefault="005072DD" w:rsidP="005072DD">
          <w:pPr>
            <w:pStyle w:val="84CA80CB5DD7420C9B57746E97A4FC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231AAAC0C433BA3FA899C5C4074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BE06A5-5274-4D2E-A584-185CF5B24625}"/>
      </w:docPartPr>
      <w:docPartBody>
        <w:p w:rsidR="00CF0DCC" w:rsidRDefault="005072DD" w:rsidP="005072DD">
          <w:pPr>
            <w:pStyle w:val="AF1231AAAC0C433BA3FA899C5C4074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A305623D5468188C2887A8973AA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965639-5262-4E95-9B67-44EAE5DA7C8D}"/>
      </w:docPartPr>
      <w:docPartBody>
        <w:p w:rsidR="00CF0DCC" w:rsidRDefault="005072DD" w:rsidP="005072DD">
          <w:pPr>
            <w:pStyle w:val="48CA305623D5468188C2887A8973AA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FC6F631C24E78A94F25729F38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50B4C7-BF66-426A-B4DE-6124478EFDE6}"/>
      </w:docPartPr>
      <w:docPartBody>
        <w:p w:rsidR="00CF0DCC" w:rsidRDefault="005072DD" w:rsidP="005072DD">
          <w:pPr>
            <w:pStyle w:val="8DDFC6F631C24E78A94F25729F38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CA455D642446558C9DCF584DF90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6BA9AE-2C81-4CC2-A46B-0CE494D3ACAC}"/>
      </w:docPartPr>
      <w:docPartBody>
        <w:p w:rsidR="00CF0DCC" w:rsidRDefault="005072DD" w:rsidP="005072DD">
          <w:pPr>
            <w:pStyle w:val="71CA455D642446558C9DCF584DF90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C7A0CF00A4F7A94D975717B10DB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26FCFB-8B05-4878-9138-8F845B63A5E2}"/>
      </w:docPartPr>
      <w:docPartBody>
        <w:p w:rsidR="00CF0DCC" w:rsidRDefault="005072DD" w:rsidP="005072DD">
          <w:pPr>
            <w:pStyle w:val="AF6C7A0CF00A4F7A94D975717B10DB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9B9FE165694FA4B02FDA25CFC48D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7E6B0-8DEF-45B5-8E91-5BB26DFF0A8E}"/>
      </w:docPartPr>
      <w:docPartBody>
        <w:p w:rsidR="00CF0DCC" w:rsidRDefault="005072DD" w:rsidP="005072DD">
          <w:pPr>
            <w:pStyle w:val="AC9B9FE165694FA4B02FDA25CFC48D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045A2DD3B4978834BFA3F3F67E7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A0D92-20CF-495F-8443-72F851A5C90E}"/>
      </w:docPartPr>
      <w:docPartBody>
        <w:p w:rsidR="00CF0DCC" w:rsidRDefault="005072DD" w:rsidP="005072DD">
          <w:pPr>
            <w:pStyle w:val="DCF045A2DD3B4978834BFA3F3F67E7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97FD4893F437CBC9B343204699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C2588-8A42-45B2-86B7-3AE32110F471}"/>
      </w:docPartPr>
      <w:docPartBody>
        <w:p w:rsidR="00CF0DCC" w:rsidRDefault="005072DD" w:rsidP="005072DD">
          <w:pPr>
            <w:pStyle w:val="04897FD4893F437CBC9B343204699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1EEAE40A2B483B8E36CB04CF324C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6DD421-5AC6-4266-872B-294F29CF55BC}"/>
      </w:docPartPr>
      <w:docPartBody>
        <w:p w:rsidR="00CF0DCC" w:rsidRDefault="005072DD" w:rsidP="005072DD">
          <w:pPr>
            <w:pStyle w:val="AE1EEAE40A2B483B8E36CB04CF324C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D724A7C60F4658994857A72C5A0B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599EF-1C8C-466E-A1BE-B24CF4E99858}"/>
      </w:docPartPr>
      <w:docPartBody>
        <w:p w:rsidR="00CF0DCC" w:rsidRDefault="005072DD" w:rsidP="005072DD">
          <w:pPr>
            <w:pStyle w:val="45D724A7C60F4658994857A72C5A0B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DBA7A22EC04BDCB0B28CB2CFCF86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C7470D-5F62-4F88-810A-FD658745061E}"/>
      </w:docPartPr>
      <w:docPartBody>
        <w:p w:rsidR="00CF0DCC" w:rsidRDefault="005072DD" w:rsidP="005072DD">
          <w:pPr>
            <w:pStyle w:val="E1DBA7A22EC04BDCB0B28CB2CFCF86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6E0E010F64E51A839C07FB7A362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FE9AE5-8303-41F6-B764-AA8FAF16994D}"/>
      </w:docPartPr>
      <w:docPartBody>
        <w:p w:rsidR="00CF0DCC" w:rsidRDefault="005072DD" w:rsidP="005072DD">
          <w:pPr>
            <w:pStyle w:val="7386E0E010F64E51A839C07FB7A362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F7F9FD2D8347D0864BE027D63E4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9770C-8CD7-48CD-948B-826EB3D8600F}"/>
      </w:docPartPr>
      <w:docPartBody>
        <w:p w:rsidR="00CF0DCC" w:rsidRDefault="005072DD" w:rsidP="005072DD">
          <w:pPr>
            <w:pStyle w:val="94F7F9FD2D8347D0864BE027D63E4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304B2E897D41A4865C36FA7C23AD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BE2D2A-C197-411D-A5D7-0DBFE36C5192}"/>
      </w:docPartPr>
      <w:docPartBody>
        <w:p w:rsidR="00CF0DCC" w:rsidRDefault="005072DD" w:rsidP="005072DD">
          <w:pPr>
            <w:pStyle w:val="C5304B2E897D41A4865C36FA7C23AD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2F9E5C3158412DACF05B9525491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110F76-0457-40E2-A8B0-16EDDAF92827}"/>
      </w:docPartPr>
      <w:docPartBody>
        <w:p w:rsidR="00CF0DCC" w:rsidRDefault="005072DD" w:rsidP="005072DD">
          <w:pPr>
            <w:pStyle w:val="992F9E5C3158412DACF05B9525491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17FDADA42490CBC515158D79B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CF8AAB-C41B-42CF-858E-CA640B06D3CD}"/>
      </w:docPartPr>
      <w:docPartBody>
        <w:p w:rsidR="00CF0DCC" w:rsidRDefault="005072DD" w:rsidP="005072DD">
          <w:pPr>
            <w:pStyle w:val="42B17FDADA42490CBC515158D79B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E181A722E482989D4FE3D4DF1DE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DBB6B8-6303-4BDF-AE25-4EE977260826}"/>
      </w:docPartPr>
      <w:docPartBody>
        <w:p w:rsidR="00CF0DCC" w:rsidRDefault="005072DD" w:rsidP="005072DD">
          <w:pPr>
            <w:pStyle w:val="959E181A722E482989D4FE3D4DF1DE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41C68BEC6447F8F440CF52D56FB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32A550-0951-469D-B7E6-1FFDA43C3FE9}"/>
      </w:docPartPr>
      <w:docPartBody>
        <w:p w:rsidR="00CF0DCC" w:rsidRDefault="005072DD" w:rsidP="005072DD">
          <w:pPr>
            <w:pStyle w:val="FE041C68BEC6447F8F440CF52D56FB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B4E0EC9B54E17A66B4775DA696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35AC9-532E-435F-8FB0-FF6BD3A8A111}"/>
      </w:docPartPr>
      <w:docPartBody>
        <w:p w:rsidR="00CF0DCC" w:rsidRDefault="005072DD" w:rsidP="005072DD">
          <w:pPr>
            <w:pStyle w:val="69EB4E0EC9B54E17A66B4775DA696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B3878684149FF80B5F13A35D138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C21A40-9413-4140-AEDB-3CC6137F856F}"/>
      </w:docPartPr>
      <w:docPartBody>
        <w:p w:rsidR="00CF0DCC" w:rsidRDefault="005072DD" w:rsidP="005072DD">
          <w:pPr>
            <w:pStyle w:val="6EDB3878684149FF80B5F13A35D1384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0DF5381F14D3EA85A1F70DCCBA8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77EC9D-9487-4CAD-83C2-5286E1B18DBF}"/>
      </w:docPartPr>
      <w:docPartBody>
        <w:p w:rsidR="00CF0DCC" w:rsidRDefault="005072DD" w:rsidP="005072DD">
          <w:pPr>
            <w:pStyle w:val="3770DF5381F14D3EA85A1F70DCCBA8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9B63ABF76F4184A5380AB85CD3E9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8918C3-7023-4BB2-8A24-7F4425BA861E}"/>
      </w:docPartPr>
      <w:docPartBody>
        <w:p w:rsidR="00CF0DCC" w:rsidRDefault="005072DD" w:rsidP="005072DD">
          <w:pPr>
            <w:pStyle w:val="669B63ABF76F4184A5380AB85CD3E9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9DE0673E4F4347903BF934379BC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2C27B-C0A1-4388-B331-F5623A24C43F}"/>
      </w:docPartPr>
      <w:docPartBody>
        <w:p w:rsidR="00CF0DCC" w:rsidRDefault="005072DD" w:rsidP="005072DD">
          <w:pPr>
            <w:pStyle w:val="269DE0673E4F4347903BF934379BC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1B7401FC0A450B8F0B6C3667A3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1A5BC-CB8C-4A18-9092-D9494F00AC14}"/>
      </w:docPartPr>
      <w:docPartBody>
        <w:p w:rsidR="00CF0DCC" w:rsidRDefault="005072DD" w:rsidP="005072DD">
          <w:pPr>
            <w:pStyle w:val="151B7401FC0A450B8F0B6C3667A3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2157E22A9B4973995110FD3E5EF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339880-4617-4D96-B06B-536CAE321CD4}"/>
      </w:docPartPr>
      <w:docPartBody>
        <w:p w:rsidR="00CF0DCC" w:rsidRDefault="005072DD" w:rsidP="005072DD">
          <w:pPr>
            <w:pStyle w:val="8B2157E22A9B4973995110FD3E5EFF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D2304D32462B964893684545DF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886B4E-DC82-4DEC-A561-CEB473CD2A16}"/>
      </w:docPartPr>
      <w:docPartBody>
        <w:p w:rsidR="00CF0DCC" w:rsidRDefault="005072DD" w:rsidP="005072DD">
          <w:pPr>
            <w:pStyle w:val="5707D2304D32462B964893684545DF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5055895F484D1A88B66E8D86651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60B8E-8813-49DE-917B-CBB2BA721211}"/>
      </w:docPartPr>
      <w:docPartBody>
        <w:p w:rsidR="00CF0DCC" w:rsidRDefault="005072DD" w:rsidP="005072DD">
          <w:pPr>
            <w:pStyle w:val="B65055895F484D1A88B66E8D86651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50CF2BBCBF4281AF2FAD1A93AA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E3A168-D57C-4F3B-868D-33B843583A07}"/>
      </w:docPartPr>
      <w:docPartBody>
        <w:p w:rsidR="00CF0DCC" w:rsidRDefault="005072DD" w:rsidP="005072DD">
          <w:pPr>
            <w:pStyle w:val="5D50CF2BBCBF4281AF2FAD1A93AA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BE2BB40E64F52B6BD7B706F91A0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D0538-0CA6-4D30-BA58-22D9EB9E273F}"/>
      </w:docPartPr>
      <w:docPartBody>
        <w:p w:rsidR="00CF0DCC" w:rsidRDefault="005072DD" w:rsidP="005072DD">
          <w:pPr>
            <w:pStyle w:val="967BE2BB40E64F52B6BD7B706F91A0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B409901D964283B484B05BE959FD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D9DE20-3331-4B2E-A9DE-E184E67E974F}"/>
      </w:docPartPr>
      <w:docPartBody>
        <w:p w:rsidR="00CF0DCC" w:rsidRDefault="005072DD" w:rsidP="005072DD">
          <w:pPr>
            <w:pStyle w:val="9CB409901D964283B484B05BE959FD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0D3F5EC824E5A9E866BF89CE87F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0E6A2-B287-40D9-BA23-D86D79898B69}"/>
      </w:docPartPr>
      <w:docPartBody>
        <w:p w:rsidR="00CF0DCC" w:rsidRDefault="005072DD" w:rsidP="005072DD">
          <w:pPr>
            <w:pStyle w:val="58B0D3F5EC824E5A9E866BF89CE87F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B5766C36FD49CC812FE977934F82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4BEDAF-CC06-4C09-AB70-C6CA3CB7DEC2}"/>
      </w:docPartPr>
      <w:docPartBody>
        <w:p w:rsidR="00CF0DCC" w:rsidRDefault="005072DD" w:rsidP="005072DD">
          <w:pPr>
            <w:pStyle w:val="7FB5766C36FD49CC812FE977934F82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56C587D61D4604909EBD16076F11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7D771-3C44-4ADB-BEB5-C6CC757F77FE}"/>
      </w:docPartPr>
      <w:docPartBody>
        <w:p w:rsidR="00CF0DCC" w:rsidRDefault="005072DD" w:rsidP="005072DD">
          <w:pPr>
            <w:pStyle w:val="3956C587D61D4604909EBD16076F11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77895A4B64D528CB8056995939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8F7E2-8A1E-4210-AC99-54D20A22A591}"/>
      </w:docPartPr>
      <w:docPartBody>
        <w:p w:rsidR="00CF0DCC" w:rsidRDefault="005072DD" w:rsidP="005072DD">
          <w:pPr>
            <w:pStyle w:val="48D77895A4B64D528CB8056995939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F59FF90BA46598A33CD7AE41C5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039532-3EFE-4DFC-936C-C9E7C5681507}"/>
      </w:docPartPr>
      <w:docPartBody>
        <w:p w:rsidR="00CF0DCC" w:rsidRDefault="005072DD" w:rsidP="005072DD">
          <w:pPr>
            <w:pStyle w:val="45FF59FF90BA46598A33CD7AE41C5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0CF689F5914D30B70C6DB733889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6030D3-A281-4F39-B793-B4FA83F45785}"/>
      </w:docPartPr>
      <w:docPartBody>
        <w:p w:rsidR="00CF0DCC" w:rsidRDefault="005072DD" w:rsidP="005072DD">
          <w:pPr>
            <w:pStyle w:val="720CF689F5914D30B70C6DB733889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D91C9C8E247EC8F132AA7E45382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375035-D857-4C1A-875B-3808285F17B4}"/>
      </w:docPartPr>
      <w:docPartBody>
        <w:p w:rsidR="00CF0DCC" w:rsidRDefault="005072DD" w:rsidP="005072DD">
          <w:pPr>
            <w:pStyle w:val="297D91C9C8E247EC8F132AA7E45382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E09B416D2A4A7483C621FA48CC17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7AC3D5-2063-4FBE-A231-B283B0E555BB}"/>
      </w:docPartPr>
      <w:docPartBody>
        <w:p w:rsidR="00CF0DCC" w:rsidRDefault="005072DD" w:rsidP="005072DD">
          <w:pPr>
            <w:pStyle w:val="54E09B416D2A4A7483C621FA48CC17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352AC09C7F47ABAC938AB544FA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7F0839-9C9C-49FF-B6B4-5A113CB89070}"/>
      </w:docPartPr>
      <w:docPartBody>
        <w:p w:rsidR="00CF0DCC" w:rsidRDefault="005072DD" w:rsidP="005072DD">
          <w:pPr>
            <w:pStyle w:val="ED352AC09C7F47ABAC938AB544FA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60D36021504751B9B462A9851A27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32305C-8740-44E3-A037-F529D927E30D}"/>
      </w:docPartPr>
      <w:docPartBody>
        <w:p w:rsidR="00CF0DCC" w:rsidRDefault="005072DD" w:rsidP="005072DD">
          <w:pPr>
            <w:pStyle w:val="3560D36021504751B9B462A9851A27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D68358094246E7BA7FBAAB7D552E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970B84-6522-41E6-9928-2190D1494C4D}"/>
      </w:docPartPr>
      <w:docPartBody>
        <w:p w:rsidR="00CF0DCC" w:rsidRDefault="005072DD" w:rsidP="005072DD">
          <w:pPr>
            <w:pStyle w:val="51D68358094246E7BA7FBAAB7D552E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7C675003604FDBA7E62444FCD5D8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6B4B16-0EBA-4653-8BC2-FFB4671D5393}"/>
      </w:docPartPr>
      <w:docPartBody>
        <w:p w:rsidR="00CF0DCC" w:rsidRDefault="005072DD" w:rsidP="005072DD">
          <w:pPr>
            <w:pStyle w:val="517C675003604FDBA7E62444FCD5D8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6415081B3248368FB904F29306F2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B8D248-17C3-41DC-9163-25FC1EF38040}"/>
      </w:docPartPr>
      <w:docPartBody>
        <w:p w:rsidR="00CF0DCC" w:rsidRDefault="005072DD" w:rsidP="005072DD">
          <w:pPr>
            <w:pStyle w:val="016415081B3248368FB904F29306F2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4AB0F269814A1CB4221230E217D1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6DDB1C-3C43-42D5-98D5-67A9BE3C981A}"/>
      </w:docPartPr>
      <w:docPartBody>
        <w:p w:rsidR="00CF0DCC" w:rsidRDefault="005072DD" w:rsidP="005072DD">
          <w:pPr>
            <w:pStyle w:val="6C4AB0F269814A1CB4221230E217D1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EA8B2A2521428C95F9783FFB910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0BB4C-4D53-4B1F-9FF8-49681E4394F8}"/>
      </w:docPartPr>
      <w:docPartBody>
        <w:p w:rsidR="00CF0DCC" w:rsidRDefault="005072DD" w:rsidP="005072DD">
          <w:pPr>
            <w:pStyle w:val="02EA8B2A2521428C95F9783FFB910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6BF919D1884FD5842945A66756B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5029BC-8E5F-41FA-84C1-EA28EB96C482}"/>
      </w:docPartPr>
      <w:docPartBody>
        <w:p w:rsidR="00CF0DCC" w:rsidRDefault="005072DD" w:rsidP="005072DD">
          <w:pPr>
            <w:pStyle w:val="046BF919D1884FD5842945A66756B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9BD5DE8BB741A6B221CE19A4D3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DBA66C-D247-4F00-9BBB-5E886E646956}"/>
      </w:docPartPr>
      <w:docPartBody>
        <w:p w:rsidR="00CF0DCC" w:rsidRDefault="005072DD" w:rsidP="005072DD">
          <w:pPr>
            <w:pStyle w:val="6F9BD5DE8BB741A6B221CE19A4D3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83F0D3CBEC470F9EFD7841BD3FFA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1AA407-92DD-4019-A476-5B9783478FE7}"/>
      </w:docPartPr>
      <w:docPartBody>
        <w:p w:rsidR="00CF0DCC" w:rsidRDefault="005072DD" w:rsidP="005072DD">
          <w:pPr>
            <w:pStyle w:val="B583F0D3CBEC470F9EFD7841BD3FFA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212186CF2427399C4EB44CD02B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108D2D-F516-4448-ACE3-6A341DB92AAC}"/>
      </w:docPartPr>
      <w:docPartBody>
        <w:p w:rsidR="00CF0DCC" w:rsidRDefault="005072DD" w:rsidP="005072DD">
          <w:pPr>
            <w:pStyle w:val="810212186CF2427399C4EB44CD02BB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04A6B042C246798792012D501764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9DF371-6F82-4351-82F0-7941A9DEC41E}"/>
      </w:docPartPr>
      <w:docPartBody>
        <w:p w:rsidR="00CF0DCC" w:rsidRDefault="005072DD" w:rsidP="005072DD">
          <w:pPr>
            <w:pStyle w:val="4904A6B042C246798792012D501764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16A06E55894372AD3685FCF99D27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AE391-CB41-48F9-801A-AE748CB59285}"/>
      </w:docPartPr>
      <w:docPartBody>
        <w:p w:rsidR="00CF0DCC" w:rsidRDefault="005072DD" w:rsidP="005072DD">
          <w:pPr>
            <w:pStyle w:val="7816A06E55894372AD3685FCF99D27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5F023F06BA49D5A380F92E909AD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50937E-6E04-4CD0-80DA-0CC21403CEAE}"/>
      </w:docPartPr>
      <w:docPartBody>
        <w:p w:rsidR="00CF0DCC" w:rsidRDefault="005072DD" w:rsidP="005072DD">
          <w:pPr>
            <w:pStyle w:val="465F023F06BA49D5A380F92E909AD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62146D7149466D900790285912B3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A3A04E-1EDC-43C3-87DA-DA53F6D8E24F}"/>
      </w:docPartPr>
      <w:docPartBody>
        <w:p w:rsidR="00CF0DCC" w:rsidRDefault="005072DD" w:rsidP="005072DD">
          <w:pPr>
            <w:pStyle w:val="6062146D7149466D900790285912B3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B2745C9EC44903A335A1BBE0638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588D1D-A588-4B3F-BC18-621A98DF9B43}"/>
      </w:docPartPr>
      <w:docPartBody>
        <w:p w:rsidR="00CF0DCC" w:rsidRDefault="005072DD" w:rsidP="005072DD">
          <w:pPr>
            <w:pStyle w:val="FCB2745C9EC44903A335A1BBE06380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13A66583694EC3A00AE19D415C1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83BF7-8B9E-4386-9261-1EBFF95CB2BF}"/>
      </w:docPartPr>
      <w:docPartBody>
        <w:p w:rsidR="00CF0DCC" w:rsidRDefault="005072DD" w:rsidP="005072DD">
          <w:pPr>
            <w:pStyle w:val="BB13A66583694EC3A00AE19D415C1C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22665F6C1946E98EF6A531554E2A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7367F-AFB3-4870-9978-7E57BF615E82}"/>
      </w:docPartPr>
      <w:docPartBody>
        <w:p w:rsidR="00CF0DCC" w:rsidRDefault="005072DD" w:rsidP="005072DD">
          <w:pPr>
            <w:pStyle w:val="E922665F6C1946E98EF6A531554E2A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63BDC2B073465C9E53C2C0A05AD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4E1E2D-89C2-4879-8677-E7F8E749E4B0}"/>
      </w:docPartPr>
      <w:docPartBody>
        <w:p w:rsidR="00CF0DCC" w:rsidRDefault="005072DD" w:rsidP="005072DD">
          <w:pPr>
            <w:pStyle w:val="9163BDC2B073465C9E53C2C0A05AD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042C46BBC41108A56F7F1DCC47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F2179D-B50D-40A2-954B-2F4246DB77F7}"/>
      </w:docPartPr>
      <w:docPartBody>
        <w:p w:rsidR="00CF0DCC" w:rsidRDefault="005072DD" w:rsidP="005072DD">
          <w:pPr>
            <w:pStyle w:val="A81042C46BBC41108A56F7F1DCC47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CCED2717434DA1BA4C2E1316F3F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85501-7247-4A58-B216-F5F366E81CD1}"/>
      </w:docPartPr>
      <w:docPartBody>
        <w:p w:rsidR="00CF0DCC" w:rsidRDefault="005072DD" w:rsidP="005072DD">
          <w:pPr>
            <w:pStyle w:val="39CCED2717434DA1BA4C2E1316F3F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2B275EFDBB437482C46C45CE3DC0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742C10-7BD5-4688-BC80-AFFD36150B01}"/>
      </w:docPartPr>
      <w:docPartBody>
        <w:p w:rsidR="00CF0DCC" w:rsidRDefault="005072DD" w:rsidP="005072DD">
          <w:pPr>
            <w:pStyle w:val="CE2B275EFDBB437482C46C45CE3DC0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0F9613882E424AACA57E27A09F6E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5E9-E08C-4FB4-A37F-E4C10A3BB1CE}"/>
      </w:docPartPr>
      <w:docPartBody>
        <w:p w:rsidR="00CF0DCC" w:rsidRDefault="005072DD" w:rsidP="005072DD">
          <w:pPr>
            <w:pStyle w:val="2D0F9613882E424AACA57E27A09F6E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207CC6BCE45B4980589FDA07CA2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3BCC4E-E838-4149-954E-E673B7C15A1D}"/>
      </w:docPartPr>
      <w:docPartBody>
        <w:p w:rsidR="00CF0DCC" w:rsidRDefault="005072DD" w:rsidP="005072DD">
          <w:pPr>
            <w:pStyle w:val="40A207CC6BCE45B4980589FDA07CA2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8F4BCA21473F9BA7D95AA5F9BD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E436A2-4F0C-4DCF-8D7B-0201399D4A04}"/>
      </w:docPartPr>
      <w:docPartBody>
        <w:p w:rsidR="00CF0DCC" w:rsidRDefault="005072DD" w:rsidP="005072DD">
          <w:pPr>
            <w:pStyle w:val="2C688F4BCA21473F9BA7D95AA5F9BD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61DDC8EB574DF287B2648A5A864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00086-3CBD-49C4-8B13-64284B583790}"/>
      </w:docPartPr>
      <w:docPartBody>
        <w:p w:rsidR="00CF0DCC" w:rsidRDefault="005072DD" w:rsidP="005072DD">
          <w:pPr>
            <w:pStyle w:val="9B61DDC8EB574DF287B2648A5A864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8A4E4DCDE04811A56BE09C9C7171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06DB44-654A-4611-8407-8D975AEDF7B3}"/>
      </w:docPartPr>
      <w:docPartBody>
        <w:p w:rsidR="00CF0DCC" w:rsidRDefault="005072DD" w:rsidP="005072DD">
          <w:pPr>
            <w:pStyle w:val="348A4E4DCDE04811A56BE09C9C7171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8311E4FBCA44B2A0FB2BDE7FD927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D773C1-7B4C-4F51-959F-A5ACD98B99EA}"/>
      </w:docPartPr>
      <w:docPartBody>
        <w:p w:rsidR="00CF0DCC" w:rsidRDefault="005072DD" w:rsidP="005072DD">
          <w:pPr>
            <w:pStyle w:val="018311E4FBCA44B2A0FB2BDE7FD927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D8C0945DA649B3AB721410D76A44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B51098-A01C-4630-B2EE-FFFA4773EEBE}"/>
      </w:docPartPr>
      <w:docPartBody>
        <w:p w:rsidR="00CF0DCC" w:rsidRDefault="005072DD" w:rsidP="005072DD">
          <w:pPr>
            <w:pStyle w:val="57D8C0945DA649B3AB721410D76A44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42743780274F1BA7D622086E790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3F1044-8E4A-40BC-B918-B25B44B72AB2}"/>
      </w:docPartPr>
      <w:docPartBody>
        <w:p w:rsidR="00CF0DCC" w:rsidRDefault="005072DD" w:rsidP="005072DD">
          <w:pPr>
            <w:pStyle w:val="7742743780274F1BA7D622086E790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BB9FCCF491457D805F8523B1068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7B8E66-9571-4244-93EC-19E6DF015FC8}"/>
      </w:docPartPr>
      <w:docPartBody>
        <w:p w:rsidR="00CF0DCC" w:rsidRDefault="005072DD" w:rsidP="005072DD">
          <w:pPr>
            <w:pStyle w:val="BDBB9FCCF491457D805F8523B1068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0A47841CE746A2AE07E4343C5601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70E30-FBA2-4AFA-AF79-236A31EF4CA0}"/>
      </w:docPartPr>
      <w:docPartBody>
        <w:p w:rsidR="00CF0DCC" w:rsidRDefault="005072DD" w:rsidP="005072DD">
          <w:pPr>
            <w:pStyle w:val="A30A47841CE746A2AE07E4343C5601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C2BDCAF9F47F6A516A7E2D8861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CBFAE-B110-4E18-864F-FE6E4B87AAFF}"/>
      </w:docPartPr>
      <w:docPartBody>
        <w:p w:rsidR="00CF0DCC" w:rsidRDefault="005072DD" w:rsidP="005072DD">
          <w:pPr>
            <w:pStyle w:val="825C2BDCAF9F47F6A516A7E2D88619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1D2F2C444C48D9B9300CF6FC749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55ECA-70D2-412A-977D-5BF0FF915176}"/>
      </w:docPartPr>
      <w:docPartBody>
        <w:p w:rsidR="00CF0DCC" w:rsidRDefault="005072DD" w:rsidP="005072DD">
          <w:pPr>
            <w:pStyle w:val="931D2F2C444C48D9B9300CF6FC749B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5F51C149B44469DFA0CF572A5F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0515E-5ED5-4812-A13B-1C41FF5010CC}"/>
      </w:docPartPr>
      <w:docPartBody>
        <w:p w:rsidR="00CF0DCC" w:rsidRDefault="005072DD" w:rsidP="005072DD">
          <w:pPr>
            <w:pStyle w:val="FE25F51C149B44469DFA0CF572A5F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4AA9CC6E394D6D9CCDB35EC2050C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4A3BAC-54C1-4B11-91E6-AC1D12AA5010}"/>
      </w:docPartPr>
      <w:docPartBody>
        <w:p w:rsidR="00CF0DCC" w:rsidRDefault="005072DD" w:rsidP="005072DD">
          <w:pPr>
            <w:pStyle w:val="EA4AA9CC6E394D6D9CCDB35EC2050C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AB0B98569647B19C4BAB79BFCF3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C75A31-A4BC-4E1D-86C5-5E24703C3BE4}"/>
      </w:docPartPr>
      <w:docPartBody>
        <w:p w:rsidR="00CF0DCC" w:rsidRDefault="005072DD" w:rsidP="005072DD">
          <w:pPr>
            <w:pStyle w:val="C3AB0B98569647B19C4BAB79BFCF3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005A57375B4BAFB387046C1397B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39FA1-A28A-4B1C-B424-AB8FC1D65279}"/>
      </w:docPartPr>
      <w:docPartBody>
        <w:p w:rsidR="00CF0DCC" w:rsidRDefault="005072DD" w:rsidP="005072DD">
          <w:pPr>
            <w:pStyle w:val="C5005A57375B4BAFB387046C1397B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9F2BCB044F4470A1C5456B8B948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72B12-6E8B-45D5-AB57-C1DB094F74AF}"/>
      </w:docPartPr>
      <w:docPartBody>
        <w:p w:rsidR="00CF0DCC" w:rsidRDefault="005072DD" w:rsidP="005072DD">
          <w:pPr>
            <w:pStyle w:val="FC9F2BCB044F4470A1C5456B8B948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A12B42373E4FFCB2DE6C6D76C8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59C64-93D2-4932-A1EA-A8C8A028FA1C}"/>
      </w:docPartPr>
      <w:docPartBody>
        <w:p w:rsidR="00CF0DCC" w:rsidRDefault="005072DD" w:rsidP="005072DD">
          <w:pPr>
            <w:pStyle w:val="F4A12B42373E4FFCB2DE6C6D76C8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67FDAFAC6A47858A9FB4B713D32B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C2C36-FACF-42D7-AC91-F70E6CA0D08D}"/>
      </w:docPartPr>
      <w:docPartBody>
        <w:p w:rsidR="00CF0DCC" w:rsidRDefault="005072DD" w:rsidP="005072DD">
          <w:pPr>
            <w:pStyle w:val="E767FDAFAC6A47858A9FB4B713D32B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7FEB4149D14320AC4DAFC24F287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A7A25-13B7-4216-8A3D-52C15F5C44BF}"/>
      </w:docPartPr>
      <w:docPartBody>
        <w:p w:rsidR="00CF0DCC" w:rsidRDefault="005072DD" w:rsidP="005072DD">
          <w:pPr>
            <w:pStyle w:val="EC7FEB4149D14320AC4DAFC24F287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48033898794867B922D47F792BF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7C3943-4F6F-4F06-BBF6-3F1CAD09BF4C}"/>
      </w:docPartPr>
      <w:docPartBody>
        <w:p w:rsidR="00CF0DCC" w:rsidRDefault="005072DD" w:rsidP="005072DD">
          <w:pPr>
            <w:pStyle w:val="ED48033898794867B922D47F792BF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20B62F786245BCB79084AF225B4F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D1A4BD-56CE-4225-900E-0293CEFE6536}"/>
      </w:docPartPr>
      <w:docPartBody>
        <w:p w:rsidR="00CF0DCC" w:rsidRDefault="005072DD" w:rsidP="005072DD">
          <w:pPr>
            <w:pStyle w:val="B820B62F786245BCB79084AF225B4F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16FA9F58FD4062B0C2EE8C4B66D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33EB01-98D0-4904-9A6F-187033BB796B}"/>
      </w:docPartPr>
      <w:docPartBody>
        <w:p w:rsidR="00CF0DCC" w:rsidRDefault="005072DD" w:rsidP="005072DD">
          <w:pPr>
            <w:pStyle w:val="B716FA9F58FD4062B0C2EE8C4B66D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79828C05614C8F9E5F19E24651E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4344CA-6B42-488F-AA4F-815E15A9CC52}"/>
      </w:docPartPr>
      <w:docPartBody>
        <w:p w:rsidR="00CF0DCC" w:rsidRDefault="005072DD" w:rsidP="005072DD">
          <w:pPr>
            <w:pStyle w:val="1479828C05614C8F9E5F19E24651E1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8E034A45C4E0986CC3916E6EE77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E361AE-D17D-44B3-A16E-A312ADC094D1}"/>
      </w:docPartPr>
      <w:docPartBody>
        <w:p w:rsidR="00CF0DCC" w:rsidRDefault="005072DD" w:rsidP="005072DD">
          <w:pPr>
            <w:pStyle w:val="F7B8E034A45C4E0986CC3916E6EE77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0305D6023F48DCB50A110DB5B27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5A2077-9518-4C3F-A225-294B3FCF8D81}"/>
      </w:docPartPr>
      <w:docPartBody>
        <w:p w:rsidR="00CF0DCC" w:rsidRDefault="005072DD" w:rsidP="005072DD">
          <w:pPr>
            <w:pStyle w:val="DF0305D6023F48DCB50A110DB5B27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3F4EC2C8541E5BB38B2DDBFF2C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E2E6B1-8292-4877-80AE-5143AC7D30F9}"/>
      </w:docPartPr>
      <w:docPartBody>
        <w:p w:rsidR="00CF0DCC" w:rsidRDefault="005072DD" w:rsidP="005072DD">
          <w:pPr>
            <w:pStyle w:val="1983F4EC2C8541E5BB38B2DDBFF2C3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9C25A8FC9A4A6EBE7CE08808F69D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62FF1E-E90D-4DC9-BC19-00005E6EE832}"/>
      </w:docPartPr>
      <w:docPartBody>
        <w:p w:rsidR="00CF0DCC" w:rsidRDefault="005072DD" w:rsidP="005072DD">
          <w:pPr>
            <w:pStyle w:val="A19C25A8FC9A4A6EBE7CE08808F69D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3E83ED622A4B6FB1A6D39A857D1C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D1A2A-CC51-4368-9872-6D1132476FC0}"/>
      </w:docPartPr>
      <w:docPartBody>
        <w:p w:rsidR="00CF0DCC" w:rsidRDefault="005072DD" w:rsidP="005072DD">
          <w:pPr>
            <w:pStyle w:val="023E83ED622A4B6FB1A6D39A857D1C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89B01BCCA74A32A09415C58847E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2B837-4DC4-460C-8E86-D7AF8B0E0BF3}"/>
      </w:docPartPr>
      <w:docPartBody>
        <w:p w:rsidR="00CF0DCC" w:rsidRDefault="005072DD" w:rsidP="005072DD">
          <w:pPr>
            <w:pStyle w:val="1A89B01BCCA74A32A09415C58847E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07854869474EE085231F3B9CDBF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EF060-262B-4130-AFE2-3C619A6584A4}"/>
      </w:docPartPr>
      <w:docPartBody>
        <w:p w:rsidR="00CF0DCC" w:rsidRDefault="005072DD" w:rsidP="005072DD">
          <w:pPr>
            <w:pStyle w:val="5E07854869474EE085231F3B9CDBF6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294FD56E541EE9E83985CC9E58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4B8EC-242A-489B-A352-29ADEA2282AE}"/>
      </w:docPartPr>
      <w:docPartBody>
        <w:p w:rsidR="00CF0DCC" w:rsidRDefault="005072DD" w:rsidP="005072DD">
          <w:pPr>
            <w:pStyle w:val="007294FD56E541EE9E83985CC9E58F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FAA731A874A8A90B4FB8523A166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523F9-C3A6-45F8-A3BB-BB59F3953414}"/>
      </w:docPartPr>
      <w:docPartBody>
        <w:p w:rsidR="00CF0DCC" w:rsidRDefault="005072DD" w:rsidP="005072DD">
          <w:pPr>
            <w:pStyle w:val="0A5FAA731A874A8A90B4FB8523A166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029ED73D5C340B3A22B392217D4AB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833AE-346A-4155-A8BD-EB66284D39A5}"/>
      </w:docPartPr>
      <w:docPartBody>
        <w:p w:rsidR="00CF0DCC" w:rsidRDefault="005072DD" w:rsidP="005072DD">
          <w:pPr>
            <w:pStyle w:val="F029ED73D5C340B3A22B392217D4AB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4466BB08E4C6EB548FE79FD26E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53B164-A6FF-4497-8FD5-B9713FB55EB2}"/>
      </w:docPartPr>
      <w:docPartBody>
        <w:p w:rsidR="00CF0DCC" w:rsidRDefault="005072DD" w:rsidP="005072DD">
          <w:pPr>
            <w:pStyle w:val="E154466BB08E4C6EB548FE79FD26E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A93BF0C05B4B21ABF32462DD2809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15E79E-4FB2-4253-9596-897AF635CA3A}"/>
      </w:docPartPr>
      <w:docPartBody>
        <w:p w:rsidR="00CF0DCC" w:rsidRDefault="005072DD" w:rsidP="005072DD">
          <w:pPr>
            <w:pStyle w:val="DAA93BF0C05B4B21ABF32462DD2809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854E51BCD4C81BB98B1D14CA55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D18A80-FFD4-4712-B5B0-FC9991963C96}"/>
      </w:docPartPr>
      <w:docPartBody>
        <w:p w:rsidR="00CF0DCC" w:rsidRDefault="005072DD" w:rsidP="005072DD">
          <w:pPr>
            <w:pStyle w:val="AA9854E51BCD4C81BB98B1D14CA557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61DB3428945A59333F30DAB3EC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01E73-A0D4-4131-B162-DB956C1225A6}"/>
      </w:docPartPr>
      <w:docPartBody>
        <w:p w:rsidR="00CF0DCC" w:rsidRDefault="005072DD" w:rsidP="005072DD">
          <w:pPr>
            <w:pStyle w:val="4B861DB3428945A59333F30DAB3EC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DA2328710493181CCF00669591F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91AC7-E39C-46AB-B65A-A5AC90250165}"/>
      </w:docPartPr>
      <w:docPartBody>
        <w:p w:rsidR="00CF0DCC" w:rsidRDefault="005072DD" w:rsidP="005072DD">
          <w:pPr>
            <w:pStyle w:val="D8EDA2328710493181CCF00669591F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7E0144DBD5451EB5AF64E1DA2247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4A5AF0-AEF9-4232-ACED-173EC22F806B}"/>
      </w:docPartPr>
      <w:docPartBody>
        <w:p w:rsidR="00CF0DCC" w:rsidRDefault="005072DD" w:rsidP="005072DD">
          <w:pPr>
            <w:pStyle w:val="5E7E0144DBD5451EB5AF64E1DA2247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4D0AE44A944F6899531B0F6E697A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D01DF-393B-413A-82C3-E34C0C4CCE8B}"/>
      </w:docPartPr>
      <w:docPartBody>
        <w:p w:rsidR="00CF0DCC" w:rsidRDefault="005072DD" w:rsidP="005072DD">
          <w:pPr>
            <w:pStyle w:val="194D0AE44A944F6899531B0F6E697A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AFD1D3F36B4B4DAA6439403B638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1F4159-C0B9-4C84-98D2-58876237D674}"/>
      </w:docPartPr>
      <w:docPartBody>
        <w:p w:rsidR="00CF0DCC" w:rsidRDefault="005072DD" w:rsidP="005072DD">
          <w:pPr>
            <w:pStyle w:val="4FAFD1D3F36B4B4DAA6439403B638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8AFFB62A047D78FB8B3873BF318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1D755D-C898-4D21-8CE0-217E8AE71812}"/>
      </w:docPartPr>
      <w:docPartBody>
        <w:p w:rsidR="00CF0DCC" w:rsidRDefault="005072DD" w:rsidP="005072DD">
          <w:pPr>
            <w:pStyle w:val="6838AFFB62A047D78FB8B3873BF318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8752FC3CE54593BE5E397FC7FB67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797F45-B22B-47D2-9970-D1662B22B139}"/>
      </w:docPartPr>
      <w:docPartBody>
        <w:p w:rsidR="00CF0DCC" w:rsidRDefault="005072DD" w:rsidP="005072DD">
          <w:pPr>
            <w:pStyle w:val="D78752FC3CE54593BE5E397FC7FB67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5BB93A107541A999C71D87BEE004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09908-00FA-4FE3-8F92-9335132E5C73}"/>
      </w:docPartPr>
      <w:docPartBody>
        <w:p w:rsidR="00CF0DCC" w:rsidRDefault="005072DD" w:rsidP="005072DD">
          <w:pPr>
            <w:pStyle w:val="365BB93A107541A999C71D87BEE004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30013D189F4209A58EF022609B5C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21DFB-DC26-4219-A215-C6DD0AE415ED}"/>
      </w:docPartPr>
      <w:docPartBody>
        <w:p w:rsidR="00CF0DCC" w:rsidRDefault="005072DD" w:rsidP="005072DD">
          <w:pPr>
            <w:pStyle w:val="A130013D189F4209A58EF022609B5C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A46D23AE8C4AFC96BAD6D2C3CAD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26A68-B23E-40D4-A6DF-627309A7697A}"/>
      </w:docPartPr>
      <w:docPartBody>
        <w:p w:rsidR="00CF0DCC" w:rsidRDefault="005072DD" w:rsidP="005072DD">
          <w:pPr>
            <w:pStyle w:val="E3A46D23AE8C4AFC96BAD6D2C3CADC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159823EEAE4A72A37F58F4AA5D2C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76637-BC41-4A2B-8B80-1229A87AD164}"/>
      </w:docPartPr>
      <w:docPartBody>
        <w:p w:rsidR="00CF0DCC" w:rsidRDefault="005072DD" w:rsidP="005072DD">
          <w:pPr>
            <w:pStyle w:val="44159823EEAE4A72A37F58F4AA5D2C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6C7FFF9DFF4A8181F3044CE5E26C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D36008-96B3-496B-85D5-2982FD8A156D}"/>
      </w:docPartPr>
      <w:docPartBody>
        <w:p w:rsidR="00CF0DCC" w:rsidRDefault="005072DD" w:rsidP="005072DD">
          <w:pPr>
            <w:pStyle w:val="516C7FFF9DFF4A8181F3044CE5E26C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2C1EA9908D4D2C9B19B7D9D0F997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EFDC2-468D-4F1A-94BD-590C54C18C6E}"/>
      </w:docPartPr>
      <w:docPartBody>
        <w:p w:rsidR="00CF0DCC" w:rsidRDefault="005072DD" w:rsidP="005072DD">
          <w:pPr>
            <w:pStyle w:val="0E2C1EA9908D4D2C9B19B7D9D0F997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64140604A24990BFB3640EAD33E4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8F70F2-4079-4826-A7E2-86D2EBE103E2}"/>
      </w:docPartPr>
      <w:docPartBody>
        <w:p w:rsidR="00CF0DCC" w:rsidRDefault="005072DD" w:rsidP="005072DD">
          <w:pPr>
            <w:pStyle w:val="CA64140604A24990BFB3640EAD33E4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CA55287C3B40899B0E1C3F8144A3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9D9C6-9CEC-4981-ACBB-E9B33FF3B0DF}"/>
      </w:docPartPr>
      <w:docPartBody>
        <w:p w:rsidR="00CF0DCC" w:rsidRDefault="005072DD" w:rsidP="005072DD">
          <w:pPr>
            <w:pStyle w:val="40CA55287C3B40899B0E1C3F8144A3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7ACBA5F5934F16A36467EF0A695E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DA44A1-D5EC-498B-817C-59FD064DCE31}"/>
      </w:docPartPr>
      <w:docPartBody>
        <w:p w:rsidR="00CF0DCC" w:rsidRDefault="005072DD" w:rsidP="005072DD">
          <w:pPr>
            <w:pStyle w:val="B17ACBA5F5934F16A36467EF0A695E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53FF481E14DA0ABBBE088201D0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1738B-3312-492D-BEDF-8AC75FDB09F7}"/>
      </w:docPartPr>
      <w:docPartBody>
        <w:p w:rsidR="00CF0DCC" w:rsidRDefault="005072DD" w:rsidP="005072DD">
          <w:pPr>
            <w:pStyle w:val="1B553FF481E14DA0ABBBE088201D0F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CA39BB785C424788540900BDC3F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8A6061-D088-4F50-8288-F5FEFB9112A8}"/>
      </w:docPartPr>
      <w:docPartBody>
        <w:p w:rsidR="00CF0DCC" w:rsidRDefault="005072DD" w:rsidP="005072DD">
          <w:pPr>
            <w:pStyle w:val="52CA39BB785C424788540900BDC3F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E54A7C934F470C80290E2BEAFBE2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7BBE1-472F-47C1-BBFE-E47652FBA909}"/>
      </w:docPartPr>
      <w:docPartBody>
        <w:p w:rsidR="00CF0DCC" w:rsidRDefault="005072DD" w:rsidP="005072DD">
          <w:pPr>
            <w:pStyle w:val="7AE54A7C934F470C80290E2BEAFBE2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B85D402008415BB4AD51448369D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7FD5EA-2779-4A51-AAF1-FD9FCFB4C928}"/>
      </w:docPartPr>
      <w:docPartBody>
        <w:p w:rsidR="00CF0DCC" w:rsidRDefault="005072DD" w:rsidP="005072DD">
          <w:pPr>
            <w:pStyle w:val="83B85D402008415BB4AD51448369DE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3BEFA958F14C68B2FF549143568A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D8D4DE-225B-46FE-8E2E-AC2998A5A9C1}"/>
      </w:docPartPr>
      <w:docPartBody>
        <w:p w:rsidR="00CF0DCC" w:rsidRDefault="005072DD" w:rsidP="005072DD">
          <w:pPr>
            <w:pStyle w:val="5C3BEFA958F14C68B2FF549143568A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3936505D4F4299B6B7C897CF81E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41F38-CA60-466B-839A-C5577C585D74}"/>
      </w:docPartPr>
      <w:docPartBody>
        <w:p w:rsidR="00CF0DCC" w:rsidRDefault="005072DD" w:rsidP="005072DD">
          <w:pPr>
            <w:pStyle w:val="683936505D4F4299B6B7C897CF81E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796A81F9824BFF8599DB125A3DD3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3440DA-B562-4A13-98A3-C7F23027B177}"/>
      </w:docPartPr>
      <w:docPartBody>
        <w:p w:rsidR="00CF0DCC" w:rsidRDefault="005072DD" w:rsidP="005072DD">
          <w:pPr>
            <w:pStyle w:val="C2796A81F9824BFF8599DB125A3DD3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0A53166CC040B38EE513BFB1CEC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5BDFD-7734-4F66-8C8B-B573E9C51994}"/>
      </w:docPartPr>
      <w:docPartBody>
        <w:p w:rsidR="00CF0DCC" w:rsidRDefault="005072DD" w:rsidP="005072DD">
          <w:pPr>
            <w:pStyle w:val="D40A53166CC040B38EE513BFB1CEC1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DE416EA4644EA80B857822363D4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4C4A4A-F4AF-4A68-93A2-8D85426F5EB3}"/>
      </w:docPartPr>
      <w:docPartBody>
        <w:p w:rsidR="00CF0DCC" w:rsidRDefault="005072DD" w:rsidP="005072DD">
          <w:pPr>
            <w:pStyle w:val="C6FDE416EA4644EA80B857822363D4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BCEC5016349568273DC6B275F19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DE78A-8B3E-4AB9-8086-C87F4E4D5F5A}"/>
      </w:docPartPr>
      <w:docPartBody>
        <w:p w:rsidR="00CF0DCC" w:rsidRDefault="005072DD" w:rsidP="005072DD">
          <w:pPr>
            <w:pStyle w:val="9B0BCEC5016349568273DC6B275F19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437EF42718453EA043C086831EF9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534EA1-55FB-4C08-9904-F26191685E0B}"/>
      </w:docPartPr>
      <w:docPartBody>
        <w:p w:rsidR="00CF0DCC" w:rsidRDefault="005072DD" w:rsidP="005072DD">
          <w:pPr>
            <w:pStyle w:val="54437EF42718453EA043C086831EF9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D4065D3D014D4592238E59013C6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7E4A95-740E-43E9-BB57-10478A00858A}"/>
      </w:docPartPr>
      <w:docPartBody>
        <w:p w:rsidR="00CF0DCC" w:rsidRDefault="005072DD" w:rsidP="005072DD">
          <w:pPr>
            <w:pStyle w:val="80D4065D3D014D4592238E59013C64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7D47AB1A04483E9FDADDD0A4616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322CB4-9BD1-46B7-A7A2-B145B1CACDE0}"/>
      </w:docPartPr>
      <w:docPartBody>
        <w:p w:rsidR="00CF0DCC" w:rsidRDefault="005072DD" w:rsidP="005072DD">
          <w:pPr>
            <w:pStyle w:val="F87D47AB1A04483E9FDADDD0A4616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54AE3A6F5848F4BD2A05583B289E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531373-E93A-46CD-8749-31EA941FC1ED}"/>
      </w:docPartPr>
      <w:docPartBody>
        <w:p w:rsidR="00CF0DCC" w:rsidRDefault="005072DD" w:rsidP="005072DD">
          <w:pPr>
            <w:pStyle w:val="1E54AE3A6F5848F4BD2A05583B289E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63E785B05045D6BC9689F3371C78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D39164-D921-4402-954A-7F387D5EC5A8}"/>
      </w:docPartPr>
      <w:docPartBody>
        <w:p w:rsidR="00CF0DCC" w:rsidRDefault="005072DD" w:rsidP="005072DD">
          <w:pPr>
            <w:pStyle w:val="AE63E785B05045D6BC9689F3371C78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60871D6DC49209AAD43082E40A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489AC7-9A23-4FA9-94BB-88162B7DD16E}"/>
      </w:docPartPr>
      <w:docPartBody>
        <w:p w:rsidR="00CF0DCC" w:rsidRDefault="005072DD" w:rsidP="005072DD">
          <w:pPr>
            <w:pStyle w:val="88160871D6DC49209AAD43082E40A5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557565B10490DAF707481E29720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A72CED-A275-458F-97AA-F4840A9118CE}"/>
      </w:docPartPr>
      <w:docPartBody>
        <w:p w:rsidR="00CF0DCC" w:rsidRDefault="005072DD" w:rsidP="005072DD">
          <w:pPr>
            <w:pStyle w:val="5C7557565B10490DAF707481E29720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3949CE1A471B8A8FB87AEB9B2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9F142F-AB49-4B82-B644-3A660833B156}"/>
      </w:docPartPr>
      <w:docPartBody>
        <w:p w:rsidR="00CF0DCC" w:rsidRDefault="005072DD" w:rsidP="005072DD">
          <w:pPr>
            <w:pStyle w:val="6A753949CE1A471B8A8FB87AEB9B29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238F20007A4B48806502663E6D77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9CADC-B11D-4C77-834D-808DCB55F34B}"/>
      </w:docPartPr>
      <w:docPartBody>
        <w:p w:rsidR="00CF0DCC" w:rsidRDefault="005072DD" w:rsidP="005072DD">
          <w:pPr>
            <w:pStyle w:val="BF238F20007A4B48806502663E6D77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282DA059948749C3BF0BE6A25B6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EE1-B525-4953-873C-7BB28BD885C6}"/>
      </w:docPartPr>
      <w:docPartBody>
        <w:p w:rsidR="00CF0DCC" w:rsidRDefault="005072DD" w:rsidP="005072DD">
          <w:pPr>
            <w:pStyle w:val="DCD282DA059948749C3BF0BE6A25B6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0F53A46944378D4B85A6DBE691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432725-04E7-4BE7-A004-FBF2CE37159D}"/>
      </w:docPartPr>
      <w:docPartBody>
        <w:p w:rsidR="00CF0DCC" w:rsidRDefault="005072DD" w:rsidP="005072DD">
          <w:pPr>
            <w:pStyle w:val="6F6D0F53A46944378D4B85A6DBE691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3197AA79C0426EA4C52C36896B20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5E9BF-3588-4653-B20F-946928F740E5}"/>
      </w:docPartPr>
      <w:docPartBody>
        <w:p w:rsidR="00CF0DCC" w:rsidRDefault="005072DD" w:rsidP="005072DD">
          <w:pPr>
            <w:pStyle w:val="F23197AA79C0426EA4C52C36896B20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577ECA26FC4E5BB8E061B6F22F9F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32045-824D-4469-8AFF-98DA1B664504}"/>
      </w:docPartPr>
      <w:docPartBody>
        <w:p w:rsidR="00CF0DCC" w:rsidRDefault="005072DD" w:rsidP="005072DD">
          <w:pPr>
            <w:pStyle w:val="8D577ECA26FC4E5BB8E061B6F22F9F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711E43E9449F789622295120EE3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449F54-24CD-4EF9-A2DE-7A8DFBC6193F}"/>
      </w:docPartPr>
      <w:docPartBody>
        <w:p w:rsidR="00CF0DCC" w:rsidRDefault="005072DD" w:rsidP="005072DD">
          <w:pPr>
            <w:pStyle w:val="20C711E43E9449F789622295120EE3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1A4AC7C564F47B13420EC725737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386621-A68B-42CB-A201-5EE6837980B1}"/>
      </w:docPartPr>
      <w:docPartBody>
        <w:p w:rsidR="00CF0DCC" w:rsidRDefault="005072DD" w:rsidP="005072DD">
          <w:pPr>
            <w:pStyle w:val="1971A4AC7C564F47B13420EC725737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8F2ED4DD7F4261AFD059C7FA9494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6425F3-3374-4388-AA4A-503E4F8F7015}"/>
      </w:docPartPr>
      <w:docPartBody>
        <w:p w:rsidR="00CF0DCC" w:rsidRDefault="005072DD" w:rsidP="005072DD">
          <w:pPr>
            <w:pStyle w:val="8C8F2ED4DD7F4261AFD059C7FA9494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81F5873F944328F95E0CC4144EE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F3CF28-5D25-41A1-972D-3C84E2C79D8A}"/>
      </w:docPartPr>
      <w:docPartBody>
        <w:p w:rsidR="00CF0DCC" w:rsidRDefault="005072DD" w:rsidP="005072DD">
          <w:pPr>
            <w:pStyle w:val="D5681F5873F944328F95E0CC4144EE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EF8471598248F9911532C3D09CC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39671-914F-4B3B-9AC7-23B20678EB80}"/>
      </w:docPartPr>
      <w:docPartBody>
        <w:p w:rsidR="00CF0DCC" w:rsidRDefault="005072DD" w:rsidP="005072DD">
          <w:pPr>
            <w:pStyle w:val="B4EF8471598248F9911532C3D09CC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6D96F165C441A8B3C49B1732299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1D7F3E-2912-431A-88B2-68BA9760A2CD}"/>
      </w:docPartPr>
      <w:docPartBody>
        <w:p w:rsidR="00CF0DCC" w:rsidRDefault="005072DD" w:rsidP="005072DD">
          <w:pPr>
            <w:pStyle w:val="DE6D96F165C441A8B3C49B1732299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A9168E23DB4479AFBA5FCC1931FA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D1602-339A-4578-88E7-DE7BC3138373}"/>
      </w:docPartPr>
      <w:docPartBody>
        <w:p w:rsidR="00CF0DCC" w:rsidRDefault="005072DD" w:rsidP="005072DD">
          <w:pPr>
            <w:pStyle w:val="D0A9168E23DB4479AFBA5FCC1931FA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3EC41E5FC47398424290C74E05C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EDEC7F-40E3-4106-8CC8-A468CB38E371}"/>
      </w:docPartPr>
      <w:docPartBody>
        <w:p w:rsidR="00CF0DCC" w:rsidRDefault="005072DD" w:rsidP="005072DD">
          <w:pPr>
            <w:pStyle w:val="8713EC41E5FC47398424290C74E05C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68725BB494A0891B2950A8CD61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FCB60F-6D2A-4726-B002-7D9EC33FA3AC}"/>
      </w:docPartPr>
      <w:docPartBody>
        <w:p w:rsidR="00CF0DCC" w:rsidRDefault="005072DD" w:rsidP="005072DD">
          <w:pPr>
            <w:pStyle w:val="35468725BB494A0891B2950A8CD61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1DCA89FD45609DA4054CCC124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9AF03C-1BAD-499E-9E7A-027F960B1AC2}"/>
      </w:docPartPr>
      <w:docPartBody>
        <w:p w:rsidR="00CF0DCC" w:rsidRDefault="005072DD" w:rsidP="005072DD">
          <w:pPr>
            <w:pStyle w:val="BB021DCA89FD45609DA4054CCC124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C4E7E40C74F23BAE0CE73E51E65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408-95D7-44C0-BE8C-BD0BAA2F7245}"/>
      </w:docPartPr>
      <w:docPartBody>
        <w:p w:rsidR="00CF0DCC" w:rsidRDefault="005072DD" w:rsidP="005072DD">
          <w:pPr>
            <w:pStyle w:val="79EC4E7E40C74F23BAE0CE73E51E65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1AC6E2F3247AEB03FEA32D4FC4D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1DA55-33E0-41AF-9BFC-66250E53BE25}"/>
      </w:docPartPr>
      <w:docPartBody>
        <w:p w:rsidR="00CF0DCC" w:rsidRDefault="005072DD" w:rsidP="005072DD">
          <w:pPr>
            <w:pStyle w:val="6EF1AC6E2F3247AEB03FEA32D4FC4D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3EE065B3245099761FDFDA16997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2FE8FB-6E86-4220-B01C-50D3266D9C99}"/>
      </w:docPartPr>
      <w:docPartBody>
        <w:p w:rsidR="00CF0DCC" w:rsidRDefault="005072DD" w:rsidP="005072DD">
          <w:pPr>
            <w:pStyle w:val="B743EE065B3245099761FDFDA16997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9EA5BEE3D4434FBF9063FBD622B6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E94F6-702D-4043-9E94-1FF10A33CB62}"/>
      </w:docPartPr>
      <w:docPartBody>
        <w:p w:rsidR="00CF0DCC" w:rsidRDefault="005072DD" w:rsidP="005072DD">
          <w:pPr>
            <w:pStyle w:val="759EA5BEE3D4434FBF9063FBD622B6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7B2082C2F34F14B74D3522206AE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A7EF88-3A34-4E00-86E6-B5FC0E8CBC39}"/>
      </w:docPartPr>
      <w:docPartBody>
        <w:p w:rsidR="00CF0DCC" w:rsidRDefault="005072DD" w:rsidP="005072DD">
          <w:pPr>
            <w:pStyle w:val="CE7B2082C2F34F14B74D3522206AEF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735ED48052461896BC222C98339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2C13C-A21C-4C8F-B322-AFD9B017026C}"/>
      </w:docPartPr>
      <w:docPartBody>
        <w:p w:rsidR="00CF0DCC" w:rsidRDefault="005072DD" w:rsidP="005072DD">
          <w:pPr>
            <w:pStyle w:val="9C735ED48052461896BC222C98339B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71EC6AC4C9462392E6FF19F409B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9EBA82-000B-4FBC-B2BB-80705E0A1BF2}"/>
      </w:docPartPr>
      <w:docPartBody>
        <w:p w:rsidR="00CF0DCC" w:rsidRDefault="005072DD" w:rsidP="005072DD">
          <w:pPr>
            <w:pStyle w:val="A771EC6AC4C9462392E6FF19F409B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89F3CFEC774EB7AC22EAED129B4B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8A0119-05ED-4246-BF2B-7E040D9D22DD}"/>
      </w:docPartPr>
      <w:docPartBody>
        <w:p w:rsidR="00CF0DCC" w:rsidRDefault="005072DD" w:rsidP="005072DD">
          <w:pPr>
            <w:pStyle w:val="E989F3CFEC774EB7AC22EAED129B4B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6C617112A04EE294FD50BF756424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4EF0C3-06A1-46A9-8E8A-81ACC987ACA0}"/>
      </w:docPartPr>
      <w:docPartBody>
        <w:p w:rsidR="00CF0DCC" w:rsidRDefault="005072DD" w:rsidP="005072DD">
          <w:pPr>
            <w:pStyle w:val="EA6C617112A04EE294FD50BF756424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474DD1DD0541B7AA392FEDA2D676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490D7-1485-4332-BA89-367EA785574B}"/>
      </w:docPartPr>
      <w:docPartBody>
        <w:p w:rsidR="00CF0DCC" w:rsidRDefault="005072DD" w:rsidP="005072DD">
          <w:pPr>
            <w:pStyle w:val="5E474DD1DD0541B7AA392FEDA2D676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28964FA50A450892042AB6FCB33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650E31-C4B0-4021-8C14-8BC784ED2664}"/>
      </w:docPartPr>
      <w:docPartBody>
        <w:p w:rsidR="00CF0DCC" w:rsidRDefault="005072DD" w:rsidP="005072DD">
          <w:pPr>
            <w:pStyle w:val="1828964FA50A450892042AB6FCB33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9FDCD942EB4D2281322B2C136CB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BCCF09-88A0-4571-89ED-259C10FB633F}"/>
      </w:docPartPr>
      <w:docPartBody>
        <w:p w:rsidR="00CF0DCC" w:rsidRDefault="005072DD" w:rsidP="005072DD">
          <w:pPr>
            <w:pStyle w:val="D79FDCD942EB4D2281322B2C136CB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CEAB3AB2F42D987AF763E50AC43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915F8-C1A4-4C86-A2E2-BE1CE9EA22E1}"/>
      </w:docPartPr>
      <w:docPartBody>
        <w:p w:rsidR="00CF0DCC" w:rsidRDefault="005072DD" w:rsidP="005072DD">
          <w:pPr>
            <w:pStyle w:val="794CEAB3AB2F42D987AF763E50AC43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A9860415AA43A2BD72469580A370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80F6-B305-47CB-887C-E24F97601AA0}"/>
      </w:docPartPr>
      <w:docPartBody>
        <w:p w:rsidR="00CF0DCC" w:rsidRDefault="005072DD" w:rsidP="005072DD">
          <w:pPr>
            <w:pStyle w:val="74A9860415AA43A2BD72469580A370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0DD0585F494858840D91CC1E6A9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2E6A9-AF8F-43F0-8236-8766CE44BB6E}"/>
      </w:docPartPr>
      <w:docPartBody>
        <w:p w:rsidR="00CF0DCC" w:rsidRDefault="005072DD" w:rsidP="005072DD">
          <w:pPr>
            <w:pStyle w:val="FF0DD0585F494858840D91CC1E6A9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20EF1E9A704AFA9301ABEA60D29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752E60-4B4B-40ED-A5DC-DE499A2539DB}"/>
      </w:docPartPr>
      <w:docPartBody>
        <w:p w:rsidR="00CF0DCC" w:rsidRDefault="005072DD" w:rsidP="005072DD">
          <w:pPr>
            <w:pStyle w:val="1420EF1E9A704AFA9301ABEA60D29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A62E4216D5438A8B60A4AAEB790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B338A9-2A05-47BE-983E-CD6AC53825CC}"/>
      </w:docPartPr>
      <w:docPartBody>
        <w:p w:rsidR="00CF0DCC" w:rsidRDefault="005072DD" w:rsidP="005072DD">
          <w:pPr>
            <w:pStyle w:val="4AA62E4216D5438A8B60A4AAEB7909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0B3B1DD8964DAF957D058B7CC67A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CE4AC-67D8-449C-AA82-C9C660A02A2F}"/>
      </w:docPartPr>
      <w:docPartBody>
        <w:p w:rsidR="00CF0DCC" w:rsidRDefault="005072DD" w:rsidP="005072DD">
          <w:pPr>
            <w:pStyle w:val="950B3B1DD8964DAF957D058B7CC67A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7B72DDCAC04971B61844EF82C566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434B1-FA95-48AA-94A2-19BE97BB83AD}"/>
      </w:docPartPr>
      <w:docPartBody>
        <w:p w:rsidR="00CF0DCC" w:rsidRDefault="005072DD" w:rsidP="005072DD">
          <w:pPr>
            <w:pStyle w:val="507B72DDCAC04971B61844EF82C566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490E4B6CF43D9B61161DC3660D0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C5B674-DC2D-485A-B691-4BE1A5B85006}"/>
      </w:docPartPr>
      <w:docPartBody>
        <w:p w:rsidR="00CF0DCC" w:rsidRDefault="005072DD" w:rsidP="005072DD">
          <w:pPr>
            <w:pStyle w:val="1DE490E4B6CF43D9B61161DC3660D0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FF6FDA4298497F91C289639FDF16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B5AACC-56A9-470A-861A-07C17D646313}"/>
      </w:docPartPr>
      <w:docPartBody>
        <w:p w:rsidR="00CF0DCC" w:rsidRDefault="005072DD" w:rsidP="005072DD">
          <w:pPr>
            <w:pStyle w:val="BAFF6FDA4298497F91C289639FDF16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7320D1088C4C4EB5E969EB40CD7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F7D283-29DF-4C35-9376-9AF03700A059}"/>
      </w:docPartPr>
      <w:docPartBody>
        <w:p w:rsidR="00CF0DCC" w:rsidRDefault="005072DD" w:rsidP="005072DD">
          <w:pPr>
            <w:pStyle w:val="017320D1088C4C4EB5E969EB40CD7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3BB4B08854466B72C6255F51A4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F2D51-3826-4C85-B323-2DF0340EC086}"/>
      </w:docPartPr>
      <w:docPartBody>
        <w:p w:rsidR="00CF0DCC" w:rsidRDefault="005072DD" w:rsidP="005072DD">
          <w:pPr>
            <w:pStyle w:val="7943BB4B08854466B72C6255F51A4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10D5F3B164400BD1555542DBCB8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624348-01B3-48C1-9632-ABDE0858EED3}"/>
      </w:docPartPr>
      <w:docPartBody>
        <w:p w:rsidR="00CF0DCC" w:rsidRDefault="005072DD" w:rsidP="005072DD">
          <w:pPr>
            <w:pStyle w:val="24110D5F3B164400BD1555542DBCB8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7020633A034CBC943E16A9591FE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5EF8D1-B79F-4169-97E9-95226DDA8CC4}"/>
      </w:docPartPr>
      <w:docPartBody>
        <w:p w:rsidR="00CF0DCC" w:rsidRDefault="005072DD" w:rsidP="005072DD">
          <w:pPr>
            <w:pStyle w:val="AC7020633A034CBC943E16A9591FE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30B588D91D41E094DD52E953ADF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16006D-6761-49A1-A12F-530464994067}"/>
      </w:docPartPr>
      <w:docPartBody>
        <w:p w:rsidR="00CF0DCC" w:rsidRDefault="005072DD" w:rsidP="005072DD">
          <w:pPr>
            <w:pStyle w:val="C130B588D91D41E094DD52E953ADF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A44CDE9E144D77BCDA605562DB9E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16C8A9-871B-450C-BA0A-73AD93AFCB49}"/>
      </w:docPartPr>
      <w:docPartBody>
        <w:p w:rsidR="00CF0DCC" w:rsidRDefault="005072DD" w:rsidP="005072DD">
          <w:pPr>
            <w:pStyle w:val="ADA44CDE9E144D77BCDA605562DB9E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C627C9CDAA4DBE9DA44F1FCE25E3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5B1AD-29A2-490B-8577-EF44CC6B0BCC}"/>
      </w:docPartPr>
      <w:docPartBody>
        <w:p w:rsidR="00CF0DCC" w:rsidRDefault="005072DD" w:rsidP="005072DD">
          <w:pPr>
            <w:pStyle w:val="8EC627C9CDAA4DBE9DA44F1FCE25E3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8A2632A4F14061AFE83AA232AD8C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1BD766-21E3-49FC-ABA0-D576F375BB6F}"/>
      </w:docPartPr>
      <w:docPartBody>
        <w:p w:rsidR="00CF0DCC" w:rsidRDefault="005072DD" w:rsidP="005072DD">
          <w:pPr>
            <w:pStyle w:val="0D8A2632A4F14061AFE83AA232AD8C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8411D0D2E4A719F8CD84BA8E38C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583EC1-16A1-4473-B492-E07FFD335144}"/>
      </w:docPartPr>
      <w:docPartBody>
        <w:p w:rsidR="00CF0DCC" w:rsidRDefault="005072DD" w:rsidP="005072DD">
          <w:pPr>
            <w:pStyle w:val="2928411D0D2E4A719F8CD84BA8E38C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5D707E3F2F496EB0B6EC1A2A3415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A700BA-6A0A-41AE-9AC0-C18DC40D2844}"/>
      </w:docPartPr>
      <w:docPartBody>
        <w:p w:rsidR="00CF0DCC" w:rsidRDefault="005072DD" w:rsidP="005072DD">
          <w:pPr>
            <w:pStyle w:val="B45D707E3F2F496EB0B6EC1A2A3415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AC6745D0594B4A95A2D4A29A9798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679F92-1D98-452E-955A-BB0470A638D8}"/>
      </w:docPartPr>
      <w:docPartBody>
        <w:p w:rsidR="00CF0DCC" w:rsidRDefault="005072DD" w:rsidP="005072DD">
          <w:pPr>
            <w:pStyle w:val="37AC6745D0594B4A95A2D4A29A9798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1A1E2F84404896AB19461E2463D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E356C-4907-4DB8-96A7-EADBD66DAFD8}"/>
      </w:docPartPr>
      <w:docPartBody>
        <w:p w:rsidR="00CF0DCC" w:rsidRDefault="005072DD" w:rsidP="005072DD">
          <w:pPr>
            <w:pStyle w:val="EE1A1E2F84404896AB19461E2463DB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E2DFCC827C4C83A92C1409C03786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C7C5B1-B596-40B3-8F45-59F3257B5DF5}"/>
      </w:docPartPr>
      <w:docPartBody>
        <w:p w:rsidR="00CF0DCC" w:rsidRDefault="005072DD" w:rsidP="005072DD">
          <w:pPr>
            <w:pStyle w:val="A4E2DFCC827C4C83A92C1409C03786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BB6FD9DCD4427AB087F1E3BE728E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35DA38-7B89-4B7E-9940-D2DB2F7820DB}"/>
      </w:docPartPr>
      <w:docPartBody>
        <w:p w:rsidR="00CF0DCC" w:rsidRDefault="005072DD" w:rsidP="005072DD">
          <w:pPr>
            <w:pStyle w:val="AFBB6FD9DCD4427AB087F1E3BE728E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D4A3774BEF4E089A9FEF553F9822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DE3643-9EF5-4ADD-BDB4-73A1F7786A28}"/>
      </w:docPartPr>
      <w:docPartBody>
        <w:p w:rsidR="00CF0DCC" w:rsidRDefault="005072DD" w:rsidP="005072DD">
          <w:pPr>
            <w:pStyle w:val="3DD4A3774BEF4E089A9FEF553F9822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528849B294AD59AD30C9E82BE15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0DBDB-8802-416C-874E-4C028246494E}"/>
      </w:docPartPr>
      <w:docPartBody>
        <w:p w:rsidR="00CF0DCC" w:rsidRDefault="005072DD" w:rsidP="005072DD">
          <w:pPr>
            <w:pStyle w:val="629528849B294AD59AD30C9E82BE15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D097F3DE404649B54B2D428B256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E804B5-EE25-4880-8C3C-3AC8E7E63040}"/>
      </w:docPartPr>
      <w:docPartBody>
        <w:p w:rsidR="00CF0DCC" w:rsidRDefault="005072DD" w:rsidP="005072DD">
          <w:pPr>
            <w:pStyle w:val="D2D097F3DE404649B54B2D428B256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9BB3296E7A4BBBBF4882503D6F4B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9185D-04F5-4E0F-A971-43C926DB26E5}"/>
      </w:docPartPr>
      <w:docPartBody>
        <w:p w:rsidR="00CF0DCC" w:rsidRDefault="005072DD" w:rsidP="005072DD">
          <w:pPr>
            <w:pStyle w:val="A49BB3296E7A4BBBBF4882503D6F4B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C39D2203F548848BC3715EEDA211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B3A0F2-5D0A-4BE3-8FA3-327C7C61FECD}"/>
      </w:docPartPr>
      <w:docPartBody>
        <w:p w:rsidR="00CF0DCC" w:rsidRDefault="005072DD" w:rsidP="005072DD">
          <w:pPr>
            <w:pStyle w:val="20C39D2203F548848BC3715EEDA211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E19BECAA6469ABDC237BB74B6D3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E4E164-C70C-48F0-8474-26EC1BA70753}"/>
      </w:docPartPr>
      <w:docPartBody>
        <w:p w:rsidR="00CF0DCC" w:rsidRDefault="005072DD" w:rsidP="005072DD">
          <w:pPr>
            <w:pStyle w:val="BF7E19BECAA6469ABDC237BB74B6D3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7FD19A2444882BA3F3B3F5E97E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A7F456-5C16-4550-A7D5-D17082B7F064}"/>
      </w:docPartPr>
      <w:docPartBody>
        <w:p w:rsidR="00CF0DCC" w:rsidRDefault="005072DD" w:rsidP="005072DD">
          <w:pPr>
            <w:pStyle w:val="7277FD19A2444882BA3F3B3F5E97E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15B926B238497EB3624B9910264A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DEE0A3-1218-4462-833B-AED66B31D487}"/>
      </w:docPartPr>
      <w:docPartBody>
        <w:p w:rsidR="00CF0DCC" w:rsidRDefault="005072DD" w:rsidP="005072DD">
          <w:pPr>
            <w:pStyle w:val="2B15B926B238497EB3624B9910264A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B91F41F745F3843E938E396436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25772A-304F-4737-A30A-A21CE168FF18}"/>
      </w:docPartPr>
      <w:docPartBody>
        <w:p w:rsidR="00CF0DCC" w:rsidRDefault="005072DD" w:rsidP="005072DD">
          <w:pPr>
            <w:pStyle w:val="4DE3B91F41F745F3843E938E396436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752A60A9ED49A9A2FD45A0B7ED1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DA517-4533-4B65-94E7-14D68FDDAFDA}"/>
      </w:docPartPr>
      <w:docPartBody>
        <w:p w:rsidR="00CF0DCC" w:rsidRDefault="005072DD" w:rsidP="005072DD">
          <w:pPr>
            <w:pStyle w:val="9F752A60A9ED49A9A2FD45A0B7ED11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434650D6114BDB85B313B84B70B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F6432-7149-4E0C-83AE-25916AB41D2E}"/>
      </w:docPartPr>
      <w:docPartBody>
        <w:p w:rsidR="00CF0DCC" w:rsidRDefault="005072DD" w:rsidP="005072DD">
          <w:pPr>
            <w:pStyle w:val="40434650D6114BDB85B313B84B70B8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4860D4FCB54591AAF99ABC8A500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66B69-75F2-4E29-B0AC-60AFF1DAA2DA}"/>
      </w:docPartPr>
      <w:docPartBody>
        <w:p w:rsidR="00CF0DCC" w:rsidRDefault="005072DD" w:rsidP="005072DD">
          <w:pPr>
            <w:pStyle w:val="934860D4FCB54591AAF99ABC8A500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E9775C5704943B90062FC157CDB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C28BB4-E5D7-422C-93A5-8991BA3C2F79}"/>
      </w:docPartPr>
      <w:docPartBody>
        <w:p w:rsidR="00CF0DCC" w:rsidRDefault="005072DD" w:rsidP="005072DD">
          <w:pPr>
            <w:pStyle w:val="038E9775C5704943B90062FC157CDB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CAA8D0EF754F3B980B093DA98068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494F84-9E50-4D4A-B8E0-336AF274E731}"/>
      </w:docPartPr>
      <w:docPartBody>
        <w:p w:rsidR="00CF0DCC" w:rsidRDefault="005072DD" w:rsidP="005072DD">
          <w:pPr>
            <w:pStyle w:val="50CAA8D0EF754F3B980B093DA98068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DFAA7B7C7B4B7C8F1B3EF74F785F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979203-08E0-4BEB-A610-B7917307D4B4}"/>
      </w:docPartPr>
      <w:docPartBody>
        <w:p w:rsidR="00CF0DCC" w:rsidRDefault="005072DD" w:rsidP="005072DD">
          <w:pPr>
            <w:pStyle w:val="16DFAA7B7C7B4B7C8F1B3EF74F785F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54B9FC3F0741D9931CBE355B5E5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BF8F05-45C8-499C-A187-04C5DEDC464D}"/>
      </w:docPartPr>
      <w:docPartBody>
        <w:p w:rsidR="00CF0DCC" w:rsidRDefault="005072DD" w:rsidP="005072DD">
          <w:pPr>
            <w:pStyle w:val="B054B9FC3F0741D9931CBE355B5E5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E410E653F47BB93F101C7AA2908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0D6CCC-B737-4ECC-821C-5AF5BAED8EEA}"/>
      </w:docPartPr>
      <w:docPartBody>
        <w:p w:rsidR="00CF0DCC" w:rsidRDefault="005072DD" w:rsidP="005072DD">
          <w:pPr>
            <w:pStyle w:val="914E410E653F47BB93F101C7AA2908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0205F6F9B54B3CBB1AE3D63FE256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BF364E-8F50-45A5-99FE-61FFC4807F38}"/>
      </w:docPartPr>
      <w:docPartBody>
        <w:p w:rsidR="00CF0DCC" w:rsidRDefault="005072DD" w:rsidP="005072DD">
          <w:pPr>
            <w:pStyle w:val="060205F6F9B54B3CBB1AE3D63FE256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3AE5CACD3F4CFD966CACC750721A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0A0739-DE2D-4BEF-B3E3-4787BC596E26}"/>
      </w:docPartPr>
      <w:docPartBody>
        <w:p w:rsidR="00CF0DCC" w:rsidRDefault="005072DD" w:rsidP="005072DD">
          <w:pPr>
            <w:pStyle w:val="BC3AE5CACD3F4CFD966CACC750721A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B96C95F9B945F48474410BC81F97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F9934B-9550-471D-8163-B263A3BA7644}"/>
      </w:docPartPr>
      <w:docPartBody>
        <w:p w:rsidR="00CF0DCC" w:rsidRDefault="005072DD" w:rsidP="005072DD">
          <w:pPr>
            <w:pStyle w:val="E2B96C95F9B945F48474410BC81F97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193BC210B24565A3D2D909FF333C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91F681-97FC-4005-B979-3C7B2F9F3011}"/>
      </w:docPartPr>
      <w:docPartBody>
        <w:p w:rsidR="00CF0DCC" w:rsidRDefault="005072DD" w:rsidP="005072DD">
          <w:pPr>
            <w:pStyle w:val="24193BC210B24565A3D2D909FF333C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AA2EB27F814D9B93307A023FBAD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BC0AE-D1B3-46C7-9654-137CB78A25FC}"/>
      </w:docPartPr>
      <w:docPartBody>
        <w:p w:rsidR="00CF0DCC" w:rsidRDefault="005072DD" w:rsidP="005072DD">
          <w:pPr>
            <w:pStyle w:val="3CAA2EB27F814D9B93307A023FBAD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C3383DD3AF429AB3733120DB1BB3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27D40C-79CA-4F73-A43F-A96175732EC1}"/>
      </w:docPartPr>
      <w:docPartBody>
        <w:p w:rsidR="00CF0DCC" w:rsidRDefault="005072DD" w:rsidP="005072DD">
          <w:pPr>
            <w:pStyle w:val="6AC3383DD3AF429AB3733120DB1BB3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A5B020B27144969840F85E9122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B3C96-B30F-44CE-9702-35874260D0EC}"/>
      </w:docPartPr>
      <w:docPartBody>
        <w:p w:rsidR="00CF0DCC" w:rsidRDefault="005072DD" w:rsidP="005072DD">
          <w:pPr>
            <w:pStyle w:val="9DA5B020B27144969840F85E91220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5CE0F6E0E94E97A7D59866F062D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AE028-3827-4DC7-842D-D68861A1095D}"/>
      </w:docPartPr>
      <w:docPartBody>
        <w:p w:rsidR="00CF0DCC" w:rsidRDefault="005072DD" w:rsidP="005072DD">
          <w:pPr>
            <w:pStyle w:val="8C5CE0F6E0E94E97A7D59866F062D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9CE82AE5494107847AF24D4B031F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94253-E7B1-430F-B9F8-84D7305A5F7E}"/>
      </w:docPartPr>
      <w:docPartBody>
        <w:p w:rsidR="00CF0DCC" w:rsidRDefault="005072DD" w:rsidP="005072DD">
          <w:pPr>
            <w:pStyle w:val="F49CE82AE5494107847AF24D4B031F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3CBA8609E4FD38140F4BB6EFB05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31638-16D8-4651-9767-1D0FF34B59B6}"/>
      </w:docPartPr>
      <w:docPartBody>
        <w:p w:rsidR="00CF0DCC" w:rsidRDefault="005072DD" w:rsidP="005072DD">
          <w:pPr>
            <w:pStyle w:val="7673CBA8609E4FD38140F4BB6EFB05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04295944F94C67AE8ADC2329B35E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2CFC3-99A0-49D2-9DE2-466ED0D44415}"/>
      </w:docPartPr>
      <w:docPartBody>
        <w:p w:rsidR="00CF0DCC" w:rsidRDefault="005072DD" w:rsidP="005072DD">
          <w:pPr>
            <w:pStyle w:val="E304295944F94C67AE8ADC2329B35E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4F31E3C55B4C83A5092DA3B5BC4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4B7EEE-9026-4851-8AD3-47D584A79D70}"/>
      </w:docPartPr>
      <w:docPartBody>
        <w:p w:rsidR="00CF0DCC" w:rsidRDefault="005072DD" w:rsidP="005072DD">
          <w:pPr>
            <w:pStyle w:val="104F31E3C55B4C83A5092DA3B5BC4A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F2C33C53E64B41907CA909F2AFCF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9976C8-EA1B-4862-8546-0AACBCC76DE4}"/>
      </w:docPartPr>
      <w:docPartBody>
        <w:p w:rsidR="00CF0DCC" w:rsidRDefault="005072DD" w:rsidP="005072DD">
          <w:pPr>
            <w:pStyle w:val="A0F2C33C53E64B41907CA909F2AFCF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9DBAABB6A34F05986F4C1626B91B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33591F-4ACC-4F85-9C6B-2F746D2B9BEF}"/>
      </w:docPartPr>
      <w:docPartBody>
        <w:p w:rsidR="00CF0DCC" w:rsidRDefault="005072DD" w:rsidP="005072DD">
          <w:pPr>
            <w:pStyle w:val="709DBAABB6A34F05986F4C1626B91B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CD8FAE3FAD42B882B8254D7A6C2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C5360-F1BB-484B-91C5-B396C4080371}"/>
      </w:docPartPr>
      <w:docPartBody>
        <w:p w:rsidR="00CF0DCC" w:rsidRDefault="005072DD" w:rsidP="005072DD">
          <w:pPr>
            <w:pStyle w:val="A8CD8FAE3FAD42B882B8254D7A6C2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92723152094DE887712959F14D05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50E6CF-C9BC-4CDD-B1E7-BF4C474AA12E}"/>
      </w:docPartPr>
      <w:docPartBody>
        <w:p w:rsidR="00CF0DCC" w:rsidRDefault="005072DD" w:rsidP="005072DD">
          <w:pPr>
            <w:pStyle w:val="7292723152094DE887712959F14D05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EB58FC0DDF49128D794F376B3C3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57CC66-CF8D-4C2F-9082-BE383A587C8B}"/>
      </w:docPartPr>
      <w:docPartBody>
        <w:p w:rsidR="00CF0DCC" w:rsidRDefault="005072DD" w:rsidP="005072DD">
          <w:pPr>
            <w:pStyle w:val="1BEB58FC0DDF49128D794F376B3C3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D89D7ADBCE47F18B919E8ED0D9E9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FD10A6-E4AF-4909-B7FA-DF056279F55F}"/>
      </w:docPartPr>
      <w:docPartBody>
        <w:p w:rsidR="00CF0DCC" w:rsidRDefault="005072DD" w:rsidP="005072DD">
          <w:pPr>
            <w:pStyle w:val="6ED89D7ADBCE47F18B919E8ED0D9E9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839FCECF3E4DB9B5870194006BB6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745D7-9403-4639-A3D0-6BEAA99499E9}"/>
      </w:docPartPr>
      <w:docPartBody>
        <w:p w:rsidR="00CF0DCC" w:rsidRDefault="005072DD" w:rsidP="005072DD">
          <w:pPr>
            <w:pStyle w:val="83839FCECF3E4DB9B5870194006BB6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349A41814D47FBAB1F90F232A1D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56CC32-9CA2-4029-A8D5-70A9004F196D}"/>
      </w:docPartPr>
      <w:docPartBody>
        <w:p w:rsidR="00CF0DCC" w:rsidRDefault="005072DD" w:rsidP="005072DD">
          <w:pPr>
            <w:pStyle w:val="C9349A41814D47FBAB1F90F232A1D0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1726C6D23D453E911A481C2D790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16139-39A0-4E1B-AD9D-65C7956942AA}"/>
      </w:docPartPr>
      <w:docPartBody>
        <w:p w:rsidR="00CF0DCC" w:rsidRDefault="005072DD" w:rsidP="005072DD">
          <w:pPr>
            <w:pStyle w:val="FB1726C6D23D453E911A481C2D790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ECF414BC9A4586B4BDA20087DFDC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3C3647-F3BB-4ACF-8135-B88C152678FE}"/>
      </w:docPartPr>
      <w:docPartBody>
        <w:p w:rsidR="00CF0DCC" w:rsidRDefault="005072DD" w:rsidP="005072DD">
          <w:pPr>
            <w:pStyle w:val="BDECF414BC9A4586B4BDA20087DFDC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029CD95B9948F3A384A79AEDE5F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69B317-974B-4E17-8438-1F9E39DE858E}"/>
      </w:docPartPr>
      <w:docPartBody>
        <w:p w:rsidR="00CF0DCC" w:rsidRDefault="005072DD" w:rsidP="005072DD">
          <w:pPr>
            <w:pStyle w:val="39029CD95B9948F3A384A79AEDE5F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F031BB0C1E43BE8795BE79043A1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68798-0EFC-4EEA-AEF2-D6E8DF3BE70A}"/>
      </w:docPartPr>
      <w:docPartBody>
        <w:p w:rsidR="00CF0DCC" w:rsidRDefault="005072DD" w:rsidP="005072DD">
          <w:pPr>
            <w:pStyle w:val="6BF031BB0C1E43BE8795BE79043A1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E04FCEF2E14C729F89B22C8A130D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012D9-4165-4083-B843-46CBBD055C37}"/>
      </w:docPartPr>
      <w:docPartBody>
        <w:p w:rsidR="00CF0DCC" w:rsidRDefault="005072DD" w:rsidP="005072DD">
          <w:pPr>
            <w:pStyle w:val="EDE04FCEF2E14C729F89B22C8A130D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5706A7CD6D41388A3C883F9ECEB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DBC528-1920-43B7-B7DC-960AB442418A}"/>
      </w:docPartPr>
      <w:docPartBody>
        <w:p w:rsidR="00CF0DCC" w:rsidRDefault="005072DD" w:rsidP="005072DD">
          <w:pPr>
            <w:pStyle w:val="2C5706A7CD6D41388A3C883F9ECEB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01243642B64F2DA7358394072BF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B6CFB-5EAC-45C4-AF7C-CCD0C61E37C1}"/>
      </w:docPartPr>
      <w:docPartBody>
        <w:p w:rsidR="00CF0DCC" w:rsidRDefault="005072DD" w:rsidP="005072DD">
          <w:pPr>
            <w:pStyle w:val="C201243642B64F2DA7358394072BF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C69F5EC7D46B29EC5929B70180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0EB563-3CD8-49A2-BF92-514A62D7FF63}"/>
      </w:docPartPr>
      <w:docPartBody>
        <w:p w:rsidR="00CF0DCC" w:rsidRDefault="005072DD" w:rsidP="005072DD">
          <w:pPr>
            <w:pStyle w:val="30DC69F5EC7D46B29EC5929B70180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AEC7A85FBB488B9DE175E96CF3CE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8F128C-C039-4359-B5C0-5E0D8684CA07}"/>
      </w:docPartPr>
      <w:docPartBody>
        <w:p w:rsidR="00CF0DCC" w:rsidRDefault="005072DD" w:rsidP="005072DD">
          <w:pPr>
            <w:pStyle w:val="64AEC7A85FBB488B9DE175E96CF3CE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F490C4B46F4520BA379281DC8DB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13A341-D428-4DBD-9DE1-90D328F402E1}"/>
      </w:docPartPr>
      <w:docPartBody>
        <w:p w:rsidR="00CF0DCC" w:rsidRDefault="005072DD" w:rsidP="005072DD">
          <w:pPr>
            <w:pStyle w:val="E0F490C4B46F4520BA379281DC8DB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E89309983D4252BAB6A2BCC5CA43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94761-6B68-486C-B843-A86A853F833F}"/>
      </w:docPartPr>
      <w:docPartBody>
        <w:p w:rsidR="00CF0DCC" w:rsidRDefault="005072DD" w:rsidP="005072DD">
          <w:pPr>
            <w:pStyle w:val="21E89309983D4252BAB6A2BCC5CA43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4C0495725D4E479F4845E9099B1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8482B5-51C6-4B68-9E0A-AE5081CDD0DD}"/>
      </w:docPartPr>
      <w:docPartBody>
        <w:p w:rsidR="00CF0DCC" w:rsidRDefault="005072DD" w:rsidP="005072DD">
          <w:pPr>
            <w:pStyle w:val="644C0495725D4E479F4845E9099B1E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261BC14ADA4B88A5EF25E47399DF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E96427-AA43-4E68-92D1-F7DFF4B0773E}"/>
      </w:docPartPr>
      <w:docPartBody>
        <w:p w:rsidR="00CF0DCC" w:rsidRDefault="005072DD" w:rsidP="005072DD">
          <w:pPr>
            <w:pStyle w:val="15261BC14ADA4B88A5EF25E47399DF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18A843D86945FAA74BC141D50395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BE1D0D-21D0-4E49-9900-E66A15005A51}"/>
      </w:docPartPr>
      <w:docPartBody>
        <w:p w:rsidR="00CF0DCC" w:rsidRDefault="005072DD" w:rsidP="005072DD">
          <w:pPr>
            <w:pStyle w:val="8018A843D86945FAA74BC141D50395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D4A3C432F47E58D58B12A47E02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88FD9-E81B-41FF-BEED-34743A2016F4}"/>
      </w:docPartPr>
      <w:docPartBody>
        <w:p w:rsidR="00CF0DCC" w:rsidRDefault="005072DD" w:rsidP="005072DD">
          <w:pPr>
            <w:pStyle w:val="C44D4A3C432F47E58D58B12A47E02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D4F924CC3D4EF989B8ED4403C35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89549D-C035-434C-8706-B0B20F4EF216}"/>
      </w:docPartPr>
      <w:docPartBody>
        <w:p w:rsidR="00CF0DCC" w:rsidRDefault="005072DD" w:rsidP="005072DD">
          <w:pPr>
            <w:pStyle w:val="21D4F924CC3D4EF989B8ED4403C355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32F9C945C24F9A8D81D16242D9C5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0A495B-387D-4CED-8CFD-418E66BB65C1}"/>
      </w:docPartPr>
      <w:docPartBody>
        <w:p w:rsidR="00CF0DCC" w:rsidRDefault="005072DD" w:rsidP="005072DD">
          <w:pPr>
            <w:pStyle w:val="F132F9C945C24F9A8D81D16242D9C5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0F52276F06472D87FCCC74577EBC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56044-F768-4D95-8653-8EB5CD90194C}"/>
      </w:docPartPr>
      <w:docPartBody>
        <w:p w:rsidR="00CF0DCC" w:rsidRDefault="005072DD" w:rsidP="005072DD">
          <w:pPr>
            <w:pStyle w:val="430F52276F06472D87FCCC74577EBC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D21AD98B347B88679D4B0BD0A27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DDAF1F-D88A-4F53-9DD0-345C2E764299}"/>
      </w:docPartPr>
      <w:docPartBody>
        <w:p w:rsidR="00CF0DCC" w:rsidRDefault="005072DD" w:rsidP="005072DD">
          <w:pPr>
            <w:pStyle w:val="B7DD21AD98B347B88679D4B0BD0A27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3D7A22E0A749318F1041B2964F02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4A99D6-33B3-4393-AD75-832FD2DAF5F1}"/>
      </w:docPartPr>
      <w:docPartBody>
        <w:p w:rsidR="00CF0DCC" w:rsidRDefault="005072DD" w:rsidP="005072DD">
          <w:pPr>
            <w:pStyle w:val="183D7A22E0A749318F1041B2964F02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A78EE78C543D99D53BDF175D11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180688-BD1F-4387-A1EA-7EE329C76DD9}"/>
      </w:docPartPr>
      <w:docPartBody>
        <w:p w:rsidR="00CF0DCC" w:rsidRDefault="005072DD" w:rsidP="005072DD">
          <w:pPr>
            <w:pStyle w:val="A8AA78EE78C543D99D53BDF175D11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97C1C60EFA4FD2A7063BDB7FF2F1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03A68-CD5C-4C05-AFD8-70BFBA63E3CF}"/>
      </w:docPartPr>
      <w:docPartBody>
        <w:p w:rsidR="00CF0DCC" w:rsidRDefault="005072DD" w:rsidP="005072DD">
          <w:pPr>
            <w:pStyle w:val="6597C1C60EFA4FD2A7063BDB7FF2F1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DF66402BDB4EDBA941A682065C8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A565DB-B457-4799-91A2-B90D1A89F8BB}"/>
      </w:docPartPr>
      <w:docPartBody>
        <w:p w:rsidR="00CF0DCC" w:rsidRDefault="005072DD" w:rsidP="005072DD">
          <w:pPr>
            <w:pStyle w:val="53DF66402BDB4EDBA941A682065C8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174FAEA17464A9FAB516BA824A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EEA9CF-CC53-4848-9B4E-30A0971204AC}"/>
      </w:docPartPr>
      <w:docPartBody>
        <w:p w:rsidR="00CF0DCC" w:rsidRDefault="005072DD" w:rsidP="005072DD">
          <w:pPr>
            <w:pStyle w:val="378174FAEA17464A9FAB516BA824AC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0F1F53E3845DCBBEBAC64877CC2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1D58A9-BCD4-46D7-9FC7-7EAF9CC67A7A}"/>
      </w:docPartPr>
      <w:docPartBody>
        <w:p w:rsidR="00CF0DCC" w:rsidRDefault="005072DD" w:rsidP="005072DD">
          <w:pPr>
            <w:pStyle w:val="EC80F1F53E3845DCBBEBAC64877CC2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8B6381365435D9DBF248B20E9A0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B4B4CB-76F1-4C3C-9E77-B52A6087F647}"/>
      </w:docPartPr>
      <w:docPartBody>
        <w:p w:rsidR="00CF0DCC" w:rsidRDefault="005072DD" w:rsidP="005072DD">
          <w:pPr>
            <w:pStyle w:val="5C78B6381365435D9DBF248B20E9A0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921F9B6ED6433B9238D4DF73632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2E9B5-7660-41CE-950B-82728A874E20}"/>
      </w:docPartPr>
      <w:docPartBody>
        <w:p w:rsidR="00CF0DCC" w:rsidRDefault="005072DD" w:rsidP="005072DD">
          <w:pPr>
            <w:pStyle w:val="83921F9B6ED6433B9238D4DF73632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CB8A8DC8DB48469363A4DB41652F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8892A-4374-4625-ADE6-120BECA552EF}"/>
      </w:docPartPr>
      <w:docPartBody>
        <w:p w:rsidR="00CF0DCC" w:rsidRDefault="005072DD" w:rsidP="005072DD">
          <w:pPr>
            <w:pStyle w:val="7ECB8A8DC8DB48469363A4DB41652F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6C6F98CDAD423AB36544032AB63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7317FC-B776-436D-B029-9F7314A4CBC9}"/>
      </w:docPartPr>
      <w:docPartBody>
        <w:p w:rsidR="00CF0DCC" w:rsidRDefault="005072DD" w:rsidP="005072DD">
          <w:pPr>
            <w:pStyle w:val="476C6F98CDAD423AB36544032AB636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A69B5F341E4C6DBA57D47E6683BC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29CB9-ADE7-4948-A737-25168BD5A81F}"/>
      </w:docPartPr>
      <w:docPartBody>
        <w:p w:rsidR="00CF0DCC" w:rsidRDefault="005072DD" w:rsidP="005072DD">
          <w:pPr>
            <w:pStyle w:val="9BA69B5F341E4C6DBA57D47E6683BC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D511143D3349359A2089FE323FB6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25925-A215-43D3-839B-14F4B7FFC451}"/>
      </w:docPartPr>
      <w:docPartBody>
        <w:p w:rsidR="00CF0DCC" w:rsidRDefault="005072DD" w:rsidP="005072DD">
          <w:pPr>
            <w:pStyle w:val="70D511143D3349359A2089FE323FB6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12CE9C56848ACA3F272FBDCFB5C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36A00E-BBE8-40B5-B9A4-BB8D3AB50E94}"/>
      </w:docPartPr>
      <w:docPartBody>
        <w:p w:rsidR="00CF0DCC" w:rsidRDefault="005072DD" w:rsidP="005072DD">
          <w:pPr>
            <w:pStyle w:val="A9A12CE9C56848ACA3F272FBDCFB5C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F95F9EC305747A4A5871FE647AD46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F096FA-8FE4-4FEA-A344-8A7AE756D46F}"/>
      </w:docPartPr>
      <w:docPartBody>
        <w:p w:rsidR="00CF0DCC" w:rsidRDefault="005072DD" w:rsidP="005072DD">
          <w:pPr>
            <w:pStyle w:val="FF95F9EC305747A4A5871FE647AD46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943C5471E41469AD8B3A0D5BD7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A4F23C-5F19-4F59-90C1-B937611B3B8A}"/>
      </w:docPartPr>
      <w:docPartBody>
        <w:p w:rsidR="00CF0DCC" w:rsidRDefault="005072DD" w:rsidP="005072DD">
          <w:pPr>
            <w:pStyle w:val="428943C5471E41469AD8B3A0D5BD7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6D87ACFEE04701AA49C98215455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B3E1F3-D801-4C25-8B04-1C1F9337F97A}"/>
      </w:docPartPr>
      <w:docPartBody>
        <w:p w:rsidR="00CF0DCC" w:rsidRDefault="005072DD" w:rsidP="005072DD">
          <w:pPr>
            <w:pStyle w:val="296D87ACFEE04701AA49C98215455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3B9A17FA89485598AF76354C0121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0D437A-D6C5-40C9-9DB2-260A03CA6425}"/>
      </w:docPartPr>
      <w:docPartBody>
        <w:p w:rsidR="00CF0DCC" w:rsidRDefault="005072DD" w:rsidP="005072DD">
          <w:pPr>
            <w:pStyle w:val="6F3B9A17FA89485598AF76354C0121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4F7C1E8932414BA7031CD0A891C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4F4565-6F6F-463D-90CB-2CFB1030B698}"/>
      </w:docPartPr>
      <w:docPartBody>
        <w:p w:rsidR="00CF0DCC" w:rsidRDefault="005072DD" w:rsidP="005072DD">
          <w:pPr>
            <w:pStyle w:val="124F7C1E8932414BA7031CD0A891C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13D29BCE4854BBF0E4416EB9EB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91F1AA-C72E-4ED8-B0E2-B322DEA0CA33}"/>
      </w:docPartPr>
      <w:docPartBody>
        <w:p w:rsidR="00CF0DCC" w:rsidRDefault="005072DD" w:rsidP="005072DD">
          <w:pPr>
            <w:pStyle w:val="C1A813D29BCE4854BBF0E4416EB9EB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763E39F2904B5EA0312C5C43B938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059EA-026D-4E7A-94C2-D53EB104204D}"/>
      </w:docPartPr>
      <w:docPartBody>
        <w:p w:rsidR="00CF0DCC" w:rsidRDefault="005072DD" w:rsidP="005072DD">
          <w:pPr>
            <w:pStyle w:val="74763E39F2904B5EA0312C5C43B938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F688A051DC4B47B01A3C607CB7F3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9B04D0-6698-4BF2-8B4C-27511D83F1B1}"/>
      </w:docPartPr>
      <w:docPartBody>
        <w:p w:rsidR="00CF0DCC" w:rsidRDefault="005072DD" w:rsidP="005072DD">
          <w:pPr>
            <w:pStyle w:val="C6F688A051DC4B47B01A3C607CB7F3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1B551AB71E4C1B999839E06CDC1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ED950C-911A-4E74-A67C-BAB21831A10D}"/>
      </w:docPartPr>
      <w:docPartBody>
        <w:p w:rsidR="00CF0DCC" w:rsidRDefault="005072DD" w:rsidP="005072DD">
          <w:pPr>
            <w:pStyle w:val="BC1B551AB71E4C1B999839E06CDC1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FE73335AD64979868FB3B6B7959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EA5596-FD9A-491F-963D-6DC4DF394947}"/>
      </w:docPartPr>
      <w:docPartBody>
        <w:p w:rsidR="00CF0DCC" w:rsidRDefault="005072DD" w:rsidP="005072DD">
          <w:pPr>
            <w:pStyle w:val="7BFE73335AD64979868FB3B6B7959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5F24EC528D4B719568D2B1DEEA16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CFD05-6537-4ED2-9097-34F4D468C284}"/>
      </w:docPartPr>
      <w:docPartBody>
        <w:p w:rsidR="00CF0DCC" w:rsidRDefault="005072DD" w:rsidP="005072DD">
          <w:pPr>
            <w:pStyle w:val="405F24EC528D4B719568D2B1DEEA16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D80B922FF841D09F8608E6922AB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833546-A574-465A-B678-5ABB407F1575}"/>
      </w:docPartPr>
      <w:docPartBody>
        <w:p w:rsidR="00CF0DCC" w:rsidRDefault="005072DD" w:rsidP="005072DD">
          <w:pPr>
            <w:pStyle w:val="79D80B922FF841D09F8608E6922ABA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C8B5A4A3FC47F6865505264A0C13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75AE41-388B-457E-BE28-59CFDFA5082F}"/>
      </w:docPartPr>
      <w:docPartBody>
        <w:p w:rsidR="00CF0DCC" w:rsidRDefault="005072DD" w:rsidP="005072DD">
          <w:pPr>
            <w:pStyle w:val="27C8B5A4A3FC47F6865505264A0C13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A8874BCE9C4C07AE3266D1894BDF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19D995-E3A8-41ED-B5CA-5B5DE6459859}"/>
      </w:docPartPr>
      <w:docPartBody>
        <w:p w:rsidR="00CF0DCC" w:rsidRDefault="005072DD" w:rsidP="005072DD">
          <w:pPr>
            <w:pStyle w:val="C2A8874BCE9C4C07AE3266D1894BDF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C47F0BA8484EF4ADCC8625EBD87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0761FC-D7A9-4350-BD29-8CA9CB90E008}"/>
      </w:docPartPr>
      <w:docPartBody>
        <w:p w:rsidR="00CF0DCC" w:rsidRDefault="005072DD" w:rsidP="005072DD">
          <w:pPr>
            <w:pStyle w:val="74C47F0BA8484EF4ADCC8625EBD871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10CA392AC140509F710366265726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B4D227-3191-477F-91C0-771D736A4A7C}"/>
      </w:docPartPr>
      <w:docPartBody>
        <w:p w:rsidR="00CF0DCC" w:rsidRDefault="005072DD" w:rsidP="005072DD">
          <w:pPr>
            <w:pStyle w:val="7B10CA392AC140509F710366265726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86D783B31042859F364B084F740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9CF66-3E16-42FC-806F-28BDA3E3A2AE}"/>
      </w:docPartPr>
      <w:docPartBody>
        <w:p w:rsidR="00CF0DCC" w:rsidRDefault="005072DD" w:rsidP="005072DD">
          <w:pPr>
            <w:pStyle w:val="F486D783B31042859F364B084F7403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CE39686CC42BE8F6904CCD6CC1F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4007A4-1816-4FE8-9A84-8186DC0EE966}"/>
      </w:docPartPr>
      <w:docPartBody>
        <w:p w:rsidR="00CF0DCC" w:rsidRDefault="005072DD" w:rsidP="005072DD">
          <w:pPr>
            <w:pStyle w:val="66ECE39686CC42BE8F6904CCD6CC1F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79207169A545149C47879873680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B1D0D2-C52D-4175-AB34-E6C45165F872}"/>
      </w:docPartPr>
      <w:docPartBody>
        <w:p w:rsidR="00CF0DCC" w:rsidRDefault="005072DD" w:rsidP="005072DD">
          <w:pPr>
            <w:pStyle w:val="5C79207169A545149C47879873680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AC467883C843BFAC4573E0287DF3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B3F7D-78D0-423F-809E-6A93E71B43ED}"/>
      </w:docPartPr>
      <w:docPartBody>
        <w:p w:rsidR="00CF0DCC" w:rsidRDefault="005072DD" w:rsidP="005072DD">
          <w:pPr>
            <w:pStyle w:val="61AC467883C843BFAC4573E0287DF3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132FFE083F4479AD4D2F5AC693A9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7ECC27-F265-4E3D-942D-29B5234B4ABC}"/>
      </w:docPartPr>
      <w:docPartBody>
        <w:p w:rsidR="00CF0DCC" w:rsidRDefault="005072DD" w:rsidP="005072DD">
          <w:pPr>
            <w:pStyle w:val="D7132FFE083F4479AD4D2F5AC693A9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A42E388A498EB7DF9E5E6D607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DB159-3471-4637-A9E4-B9D67408979E}"/>
      </w:docPartPr>
      <w:docPartBody>
        <w:p w:rsidR="00CF0DCC" w:rsidRDefault="005072DD" w:rsidP="005072DD">
          <w:pPr>
            <w:pStyle w:val="F82EA42E388A498EB7DF9E5E6D607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08BD8DFDC0483AB7DEE9384D5F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3D568B-ADA0-495E-B855-3EB8D79D79B6}"/>
      </w:docPartPr>
      <w:docPartBody>
        <w:p w:rsidR="00CF0DCC" w:rsidRDefault="005072DD" w:rsidP="005072DD">
          <w:pPr>
            <w:pStyle w:val="6808BD8DFDC0483AB7DEE9384D5F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631B4C48004145811F4ED30E03CE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F306F1-439D-4D3C-BDC7-B837E4346655}"/>
      </w:docPartPr>
      <w:docPartBody>
        <w:p w:rsidR="00CF0DCC" w:rsidRDefault="005072DD" w:rsidP="005072DD">
          <w:pPr>
            <w:pStyle w:val="69631B4C48004145811F4ED30E03CE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1FDEA48424F1AA41D6B2A00F126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7151EE-E4FC-4BD5-893E-098A973566C9}"/>
      </w:docPartPr>
      <w:docPartBody>
        <w:p w:rsidR="00CF0DCC" w:rsidRDefault="005072DD" w:rsidP="005072DD">
          <w:pPr>
            <w:pStyle w:val="BE31FDEA48424F1AA41D6B2A00F126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FF907855A44A9BB3823ED7E4D469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17982-2A5F-4AA3-9F83-49D6E7D983EB}"/>
      </w:docPartPr>
      <w:docPartBody>
        <w:p w:rsidR="00CF0DCC" w:rsidRDefault="005072DD" w:rsidP="005072DD">
          <w:pPr>
            <w:pStyle w:val="3DFF907855A44A9BB3823ED7E4D469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115039B8454350A0230843A9534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BC84F1-37AB-400F-B6FB-507396A37B4A}"/>
      </w:docPartPr>
      <w:docPartBody>
        <w:p w:rsidR="00CF0DCC" w:rsidRDefault="005072DD" w:rsidP="005072DD">
          <w:pPr>
            <w:pStyle w:val="EA115039B8454350A0230843A9534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84C038382B42E4BE0C84481F8270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86B54-55FC-45F3-B1D0-F55C56274C2E}"/>
      </w:docPartPr>
      <w:docPartBody>
        <w:p w:rsidR="00CF0DCC" w:rsidRDefault="005072DD" w:rsidP="005072DD">
          <w:pPr>
            <w:pStyle w:val="B984C038382B42E4BE0C84481F8270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18763B803241C780ECB0856510D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2DED84-43EE-476C-B223-84EE254D1644}"/>
      </w:docPartPr>
      <w:docPartBody>
        <w:p w:rsidR="00CF0DCC" w:rsidRDefault="005072DD" w:rsidP="005072DD">
          <w:pPr>
            <w:pStyle w:val="6618763B803241C780ECB0856510D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12E471AAC44793B181A1E8FA66DE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8974C4-3DF9-42A8-AD79-16627E390335}"/>
      </w:docPartPr>
      <w:docPartBody>
        <w:p w:rsidR="00CF0DCC" w:rsidRDefault="005072DD" w:rsidP="005072DD">
          <w:pPr>
            <w:pStyle w:val="2D12E471AAC44793B181A1E8FA66DE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B868935F24D1184BE6A8EAA672C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89636C-47E5-4BDD-9669-8CFFE56F9147}"/>
      </w:docPartPr>
      <w:docPartBody>
        <w:p w:rsidR="00CF0DCC" w:rsidRDefault="005072DD" w:rsidP="005072DD">
          <w:pPr>
            <w:pStyle w:val="6DCB868935F24D1184BE6A8EAA672C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9BBB52C5474246B05D974F5456C2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24553F-229A-4D95-B659-B4586B0948D4}"/>
      </w:docPartPr>
      <w:docPartBody>
        <w:p w:rsidR="00CF0DCC" w:rsidRDefault="005072DD" w:rsidP="005072DD">
          <w:pPr>
            <w:pStyle w:val="1C9BBB52C5474246B05D974F5456C2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AECC843BA4527AE47A2EFE410D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4FE78F-A4AB-435F-BFB6-95575AC1DDC9}"/>
      </w:docPartPr>
      <w:docPartBody>
        <w:p w:rsidR="00CF0DCC" w:rsidRDefault="005072DD" w:rsidP="005072DD">
          <w:pPr>
            <w:pStyle w:val="9E1AECC843BA4527AE47A2EFE410D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7C947B9E64FC5B329624726758B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116F-E093-49FD-A17E-DABE452F904A}"/>
      </w:docPartPr>
      <w:docPartBody>
        <w:p w:rsidR="00CF0DCC" w:rsidRDefault="005072DD" w:rsidP="005072DD">
          <w:pPr>
            <w:pStyle w:val="51E7C947B9E64FC5B329624726758B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FE39A9F04452088EDA4A9B7264A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E6816-8B30-407E-AD04-95F4F6E8DCC8}"/>
      </w:docPartPr>
      <w:docPartBody>
        <w:p w:rsidR="00CF0DCC" w:rsidRDefault="005072DD" w:rsidP="005072DD">
          <w:pPr>
            <w:pStyle w:val="44AFE39A9F04452088EDA4A9B7264A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AB54909614C298D836B071AC8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250F0A-58D2-488A-801C-94F472AB1590}"/>
      </w:docPartPr>
      <w:docPartBody>
        <w:p w:rsidR="00CF0DCC" w:rsidRDefault="005072DD" w:rsidP="005072DD">
          <w:pPr>
            <w:pStyle w:val="A45AB54909614C298D836B071AC8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0730631B142B1AC016827AE04A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77E7A-5DA1-40D3-AECC-8B2FC575730A}"/>
      </w:docPartPr>
      <w:docPartBody>
        <w:p w:rsidR="00CF0DCC" w:rsidRDefault="005072DD" w:rsidP="005072DD">
          <w:pPr>
            <w:pStyle w:val="5BA0730631B142B1AC016827AE04A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5660FA95E4AE2B15E3D86D9E33C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263C4C-3291-42B6-BF31-34006BF9C6E8}"/>
      </w:docPartPr>
      <w:docPartBody>
        <w:p w:rsidR="00CF0DCC" w:rsidRDefault="005072DD" w:rsidP="005072DD">
          <w:pPr>
            <w:pStyle w:val="3AF5660FA95E4AE2B15E3D86D9E33C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208850D91E4553A083B652318EEA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869295-3106-4FE8-900D-A451C9E6AE7A}"/>
      </w:docPartPr>
      <w:docPartBody>
        <w:p w:rsidR="00CF0DCC" w:rsidRDefault="005072DD" w:rsidP="005072DD">
          <w:pPr>
            <w:pStyle w:val="0C208850D91E4553A083B652318EEA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7BA934F418400AB79135C0152F3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2DA615-57DE-49E8-8A75-F797BF8BB7C5}"/>
      </w:docPartPr>
      <w:docPartBody>
        <w:p w:rsidR="00CF0DCC" w:rsidRDefault="005072DD" w:rsidP="005072DD">
          <w:pPr>
            <w:pStyle w:val="757BA934F418400AB79135C0152F3A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70BBBC6D5445609ED3852A8A777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C14CB0-5930-40D9-9FEC-B7569535A616}"/>
      </w:docPartPr>
      <w:docPartBody>
        <w:p w:rsidR="00CF0DCC" w:rsidRDefault="005072DD" w:rsidP="005072DD">
          <w:pPr>
            <w:pStyle w:val="5670BBBC6D5445609ED3852A8A777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7D8D7E506741C6BE2F415F277069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60EDFC-72B5-45A7-892E-C8029B4B3FE3}"/>
      </w:docPartPr>
      <w:docPartBody>
        <w:p w:rsidR="00CF0DCC" w:rsidRDefault="005072DD" w:rsidP="005072DD">
          <w:pPr>
            <w:pStyle w:val="D77D8D7E506741C6BE2F415F277069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F559A798E5426199E80CC3B2176B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025A4-1A3B-47E0-AD10-69DDEB0DD5C4}"/>
      </w:docPartPr>
      <w:docPartBody>
        <w:p w:rsidR="00CF0DCC" w:rsidRDefault="005072DD" w:rsidP="005072DD">
          <w:pPr>
            <w:pStyle w:val="67F559A798E5426199E80CC3B2176B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FA9CE392F545E792C4016EFB59F6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75FF5-8F72-41F1-8B45-804924C4B05B}"/>
      </w:docPartPr>
      <w:docPartBody>
        <w:p w:rsidR="00CF0DCC" w:rsidRDefault="005072DD" w:rsidP="005072DD">
          <w:pPr>
            <w:pStyle w:val="F1FA9CE392F545E792C4016EFB59F6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ED282CDD8418382EFD29B923A7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CE2460-E3B3-46EF-BE26-6AD429A4B912}"/>
      </w:docPartPr>
      <w:docPartBody>
        <w:p w:rsidR="00CF0DCC" w:rsidRDefault="005072DD" w:rsidP="005072DD">
          <w:pPr>
            <w:pStyle w:val="173ED282CDD8418382EFD29B923A7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A7501743F84194B0F0121E5BA7B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DC30A5-8A48-447D-A021-C3277025073D}"/>
      </w:docPartPr>
      <w:docPartBody>
        <w:p w:rsidR="00CF0DCC" w:rsidRDefault="005072DD" w:rsidP="005072DD">
          <w:pPr>
            <w:pStyle w:val="63A7501743F84194B0F0121E5BA7B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62851F03B4B25A55FEC73EAF561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B6BC1-ED28-4E0D-9A82-D448FEAA7196}"/>
      </w:docPartPr>
      <w:docPartBody>
        <w:p w:rsidR="00CF0DCC" w:rsidRDefault="005072DD" w:rsidP="005072DD">
          <w:pPr>
            <w:pStyle w:val="21662851F03B4B25A55FEC73EAF561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0473E8FF64B6DA0B0C5B4BA759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EDA83-DB37-467C-9D16-1B01A4121C3A}"/>
      </w:docPartPr>
      <w:docPartBody>
        <w:p w:rsidR="00CF0DCC" w:rsidRDefault="005072DD" w:rsidP="005072DD">
          <w:pPr>
            <w:pStyle w:val="C140473E8FF64B6DA0B0C5B4BA759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882712722244988F8AE2710D89FB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5FB586-8A9E-40B8-B369-C087637A0DC0}"/>
      </w:docPartPr>
      <w:docPartBody>
        <w:p w:rsidR="00D06E75" w:rsidRDefault="00CF0DCC" w:rsidP="00CF0DCC">
          <w:pPr>
            <w:pStyle w:val="D1882712722244988F8AE2710D89FB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F29D15779A403792B6875755386B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4FA81B-0859-4132-8E89-3F53420239B1}"/>
      </w:docPartPr>
      <w:docPartBody>
        <w:p w:rsidR="00D06E75" w:rsidRDefault="00CF0DCC" w:rsidP="00CF0DCC">
          <w:pPr>
            <w:pStyle w:val="FEF29D15779A403792B6875755386B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5868A12E90486E8C9EBC3146FFCA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E2843-AC06-4BC8-8F27-EE0F58677CCB}"/>
      </w:docPartPr>
      <w:docPartBody>
        <w:p w:rsidR="00D06E75" w:rsidRDefault="00CF0DCC" w:rsidP="00CF0DCC">
          <w:pPr>
            <w:pStyle w:val="085868A12E90486E8C9EBC3146FFCA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B65A911A5402AAF181A4F2146F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CDAE9A-49D5-42F5-B6C6-001624C61F01}"/>
      </w:docPartPr>
      <w:docPartBody>
        <w:p w:rsidR="00D06E75" w:rsidRDefault="00CF0DCC" w:rsidP="00CF0DCC">
          <w:pPr>
            <w:pStyle w:val="531B65A911A5402AAF181A4F2146F7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DD8B97933B490A9FBCCED295EB5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F4F4B0-71D4-425E-B8A3-D98310985901}"/>
      </w:docPartPr>
      <w:docPartBody>
        <w:p w:rsidR="00D06E75" w:rsidRDefault="00CF0DCC" w:rsidP="00CF0DCC">
          <w:pPr>
            <w:pStyle w:val="FADD8B97933B490A9FBCCED295EB5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CCFB8B93934C5D9D46D33BE48951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8217DC-BEF7-4CE1-91DF-579D6BCEDA15}"/>
      </w:docPartPr>
      <w:docPartBody>
        <w:p w:rsidR="00D06E75" w:rsidRDefault="00CF0DCC" w:rsidP="00CF0DCC">
          <w:pPr>
            <w:pStyle w:val="B8CCFB8B93934C5D9D46D33BE48951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D90441AD414EA78D92A466DB19CB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2C9D5F-8897-4A19-9D7E-EFA44B099676}"/>
      </w:docPartPr>
      <w:docPartBody>
        <w:p w:rsidR="00D06E75" w:rsidRDefault="00CF0DCC" w:rsidP="00CF0DCC">
          <w:pPr>
            <w:pStyle w:val="B8D90441AD414EA78D92A466DB19CB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B50B9976FF4B53848D632E2B47D3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84CBF7-E529-49DB-BF5B-50C5638C88E8}"/>
      </w:docPartPr>
      <w:docPartBody>
        <w:p w:rsidR="00D06E75" w:rsidRDefault="00CF0DCC" w:rsidP="00CF0DCC">
          <w:pPr>
            <w:pStyle w:val="6BB50B9976FF4B53848D632E2B47D3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896BDEE2FB4F79A65F52F332252D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B5BCCB-607E-43F1-8C47-17F1D0DDC0C8}"/>
      </w:docPartPr>
      <w:docPartBody>
        <w:p w:rsidR="00D06E75" w:rsidRDefault="00CF0DCC" w:rsidP="00CF0DCC">
          <w:pPr>
            <w:pStyle w:val="B2896BDEE2FB4F79A65F52F332252D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5CD79088F143B096D0E83871B386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E11B24-D72E-4C91-8D98-917CF6D9500D}"/>
      </w:docPartPr>
      <w:docPartBody>
        <w:p w:rsidR="00D06E75" w:rsidRDefault="00CF0DCC" w:rsidP="00CF0DCC">
          <w:pPr>
            <w:pStyle w:val="7A5CD79088F143B096D0E83871B386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CF53BA27C747749AE6F09B09CF7F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0BC41-CBB6-437A-8CE6-188AD09E3E86}"/>
      </w:docPartPr>
      <w:docPartBody>
        <w:p w:rsidR="00D06E75" w:rsidRDefault="00CF0DCC" w:rsidP="00CF0DCC">
          <w:pPr>
            <w:pStyle w:val="16CF53BA27C747749AE6F09B09CF7F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97271D673741D390DA55C8867AD4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DB477A-F7AE-48DA-91F0-3330695EDFD9}"/>
      </w:docPartPr>
      <w:docPartBody>
        <w:p w:rsidR="00D06E75" w:rsidRDefault="00CF0DCC" w:rsidP="00CF0DCC">
          <w:pPr>
            <w:pStyle w:val="A997271D673741D390DA55C8867AD4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DC09F106F840F0A10AB8A6DE8F9F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2329D2-B061-4B18-8EB8-26076400F6F0}"/>
      </w:docPartPr>
      <w:docPartBody>
        <w:p w:rsidR="00D06E75" w:rsidRDefault="00CF0DCC" w:rsidP="00CF0DCC">
          <w:pPr>
            <w:pStyle w:val="E2DC09F106F840F0A10AB8A6DE8F9F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6E20AA1CC46C2B0BA42A7256A14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08A345-1777-46CA-AE54-7C3064C75DB7}"/>
      </w:docPartPr>
      <w:docPartBody>
        <w:p w:rsidR="00D06E75" w:rsidRDefault="00CF0DCC" w:rsidP="00CF0DCC">
          <w:pPr>
            <w:pStyle w:val="0916E20AA1CC46C2B0BA42A7256A14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4B66498B2440A1A14191EC24C328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6E35C1-4A87-4573-A208-DCF4D8AF7E17}"/>
      </w:docPartPr>
      <w:docPartBody>
        <w:p w:rsidR="00D06E75" w:rsidRDefault="00CF0DCC" w:rsidP="00CF0DCC">
          <w:pPr>
            <w:pStyle w:val="C24B66498B2440A1A14191EC24C328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E2D81F314E44A68D814D83DDECB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4B5E5-E5C4-4CA0-A4EE-09C962F002FA}"/>
      </w:docPartPr>
      <w:docPartBody>
        <w:p w:rsidR="00D06E75" w:rsidRDefault="00CF0DCC" w:rsidP="00CF0DCC">
          <w:pPr>
            <w:pStyle w:val="99E2D81F314E44A68D814D83DDECB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AF05F576184DD0B94B418E07D869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BD7DE9-F211-4F8E-9A59-EE67C38DA86F}"/>
      </w:docPartPr>
      <w:docPartBody>
        <w:p w:rsidR="00D06E75" w:rsidRDefault="00CF0DCC" w:rsidP="00CF0DCC">
          <w:pPr>
            <w:pStyle w:val="21AF05F576184DD0B94B418E07D869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927BDBD64A45C4BB07E7937E508F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4F961B-4768-466F-B130-56E5815C6B9B}"/>
      </w:docPartPr>
      <w:docPartBody>
        <w:p w:rsidR="00D06E75" w:rsidRDefault="00CF0DCC" w:rsidP="00CF0DCC">
          <w:pPr>
            <w:pStyle w:val="82927BDBD64A45C4BB07E7937E508F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76B163C384E8892C6C0F978A1F6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1BA266-448A-438A-81E8-14CFCB44B2D4}"/>
      </w:docPartPr>
      <w:docPartBody>
        <w:p w:rsidR="00D06E75" w:rsidRDefault="00CF0DCC" w:rsidP="00CF0DCC">
          <w:pPr>
            <w:pStyle w:val="40D76B163C384E8892C6C0F978A1F6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3027F20004443BF3CF35BDBE4C2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BE16F9-846D-407C-BCB2-43BEDE0C540F}"/>
      </w:docPartPr>
      <w:docPartBody>
        <w:p w:rsidR="00D06E75" w:rsidRDefault="00CF0DCC" w:rsidP="00CF0DCC">
          <w:pPr>
            <w:pStyle w:val="A093027F20004443BF3CF35BDBE4C2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4A03F383C4CEDB96BF31C27551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65C6C-5A71-4479-8146-FE60E4057FB8}"/>
      </w:docPartPr>
      <w:docPartBody>
        <w:p w:rsidR="00D06E75" w:rsidRDefault="00CF0DCC" w:rsidP="00CF0DCC">
          <w:pPr>
            <w:pStyle w:val="E874A03F383C4CEDB96BF31C27551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2843B584C46679E08AA9D3AA988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7361A8-9927-4652-8601-BF4003F87CFD}"/>
      </w:docPartPr>
      <w:docPartBody>
        <w:p w:rsidR="00D06E75" w:rsidRDefault="00CF0DCC" w:rsidP="00CF0DCC">
          <w:pPr>
            <w:pStyle w:val="D512843B584C46679E08AA9D3AA988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DDC528CDEF4F2E93E7C2E517E4D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54389-2DE5-4E9F-B98B-3044898E2A7C}"/>
      </w:docPartPr>
      <w:docPartBody>
        <w:p w:rsidR="00D06E75" w:rsidRDefault="00CF0DCC" w:rsidP="00CF0DCC">
          <w:pPr>
            <w:pStyle w:val="C4DDC528CDEF4F2E93E7C2E517E4D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9F0298A0E481B88E7ED7CEBDD4E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CB151C-E2F2-4685-9314-748F9BD5488C}"/>
      </w:docPartPr>
      <w:docPartBody>
        <w:p w:rsidR="00D06E75" w:rsidRDefault="00CF0DCC" w:rsidP="00CF0DCC">
          <w:pPr>
            <w:pStyle w:val="46C9F0298A0E481B88E7ED7CEBDD4E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9DC5E24D2F4D26963651652ECBC9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F9C3A2-A2A8-40AE-B2E3-FEBAE8CD202F}"/>
      </w:docPartPr>
      <w:docPartBody>
        <w:p w:rsidR="00D06E75" w:rsidRDefault="00CF0DCC" w:rsidP="00CF0DCC">
          <w:pPr>
            <w:pStyle w:val="769DC5E24D2F4D26963651652ECBC9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C9E3C703234CD6A60F69C81675B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DAF57-CB2C-4EAD-B541-BBF91CEA973D}"/>
      </w:docPartPr>
      <w:docPartBody>
        <w:p w:rsidR="00D06E75" w:rsidRDefault="00CF0DCC" w:rsidP="00CF0DCC">
          <w:pPr>
            <w:pStyle w:val="67C9E3C703234CD6A60F69C81675BA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FD14189E74CCC925AE73667EBC2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0812F-BCE4-44CF-B082-864FA03EE2AE}"/>
      </w:docPartPr>
      <w:docPartBody>
        <w:p w:rsidR="00D06E75" w:rsidRDefault="00CF0DCC" w:rsidP="00CF0DCC">
          <w:pPr>
            <w:pStyle w:val="7EAFD14189E74CCC925AE73667EBC2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9E75CEB18E4667ADD7490075B37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7D6D1-1F39-4CFF-A4D8-9FE35E189BDA}"/>
      </w:docPartPr>
      <w:docPartBody>
        <w:p w:rsidR="00D06E75" w:rsidRDefault="00CF0DCC" w:rsidP="00CF0DCC">
          <w:pPr>
            <w:pStyle w:val="559E75CEB18E4667ADD7490075B37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3E0227EECD4A52AE19F8FACFDB44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DD8448-F5B9-459F-9472-1888880CF285}"/>
      </w:docPartPr>
      <w:docPartBody>
        <w:p w:rsidR="00D06E75" w:rsidRDefault="00CF0DCC" w:rsidP="00CF0DCC">
          <w:pPr>
            <w:pStyle w:val="2F3E0227EECD4A52AE19F8FACFDB44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B8B05CEC84AA587E6F61ED8A095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7B49F-0549-4DE1-8C82-BBE002673F0F}"/>
      </w:docPartPr>
      <w:docPartBody>
        <w:p w:rsidR="00D06E75" w:rsidRDefault="00CF0DCC" w:rsidP="00CF0DCC">
          <w:pPr>
            <w:pStyle w:val="996B8B05CEC84AA587E6F61ED8A095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F579BC54A843B081CF5711412877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7FC2C4-327E-4D4F-AABA-010E5A3AD6F7}"/>
      </w:docPartPr>
      <w:docPartBody>
        <w:p w:rsidR="00D06E75" w:rsidRDefault="00CF0DCC" w:rsidP="00CF0DCC">
          <w:pPr>
            <w:pStyle w:val="0CF579BC54A843B081CF5711412877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0D3F8D407741408616E49D212129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8C1BF9-D14E-4B34-92C7-8D7AB8B2466A}"/>
      </w:docPartPr>
      <w:docPartBody>
        <w:p w:rsidR="00D06E75" w:rsidRDefault="00CF0DCC" w:rsidP="00CF0DCC">
          <w:pPr>
            <w:pStyle w:val="AE0D3F8D407741408616E49D212129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D996FE03F427A97070634CC907D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F4EA1B-A997-4426-868B-DCAEC5E7FEBD}"/>
      </w:docPartPr>
      <w:docPartBody>
        <w:p w:rsidR="00D06E75" w:rsidRDefault="00CF0DCC" w:rsidP="00CF0DCC">
          <w:pPr>
            <w:pStyle w:val="DF9D996FE03F427A97070634CC907D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133B7774A4891BBFAA929D939C1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02AC18-84BA-4AB0-8171-8A41330E158D}"/>
      </w:docPartPr>
      <w:docPartBody>
        <w:p w:rsidR="00D06E75" w:rsidRDefault="00CF0DCC" w:rsidP="00CF0DCC">
          <w:pPr>
            <w:pStyle w:val="E12133B7774A4891BBFAA929D939C1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C7E0B6BF0D4CD3A2669EC2A3817C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E9D93-570E-44E2-B084-F51F71D2CFE2}"/>
      </w:docPartPr>
      <w:docPartBody>
        <w:p w:rsidR="00D06E75" w:rsidRDefault="00CF0DCC" w:rsidP="00CF0DCC">
          <w:pPr>
            <w:pStyle w:val="94C7E0B6BF0D4CD3A2669EC2A3817C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9A927CC6A4AB5918E4C0B0BFF2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A3C7E-9926-48C8-9C3D-2889B3C4D49F}"/>
      </w:docPartPr>
      <w:docPartBody>
        <w:p w:rsidR="00D06E75" w:rsidRDefault="00CF0DCC" w:rsidP="00CF0DCC">
          <w:pPr>
            <w:pStyle w:val="82C9A927CC6A4AB5918E4C0B0BFF2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D94B5416B244C588A0D2CEB35A0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184BF6-206B-4FFD-9E58-FBF4F112E62A}"/>
      </w:docPartPr>
      <w:docPartBody>
        <w:p w:rsidR="00D06E75" w:rsidRDefault="00CF0DCC" w:rsidP="00CF0DCC">
          <w:pPr>
            <w:pStyle w:val="DDD94B5416B244C588A0D2CEB35A09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10B308E0D489FBA59B61353068D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79ADC2-1359-4910-A1F7-3035BE716649}"/>
      </w:docPartPr>
      <w:docPartBody>
        <w:p w:rsidR="00D06E75" w:rsidRDefault="00CF0DCC" w:rsidP="00CF0DCC">
          <w:pPr>
            <w:pStyle w:val="03710B308E0D489FBA59B61353068D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040F7148C3474EA8F1357AFE2B3D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8D7B0-724B-4415-B964-F48967F8EA8A}"/>
      </w:docPartPr>
      <w:docPartBody>
        <w:p w:rsidR="00D06E75" w:rsidRDefault="00CF0DCC" w:rsidP="00CF0DCC">
          <w:pPr>
            <w:pStyle w:val="AD040F7148C3474EA8F1357AFE2B3D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B69A4C0690423EAEEEF74A52C5DD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87605-2483-4D32-850C-9359C80E4D38}"/>
      </w:docPartPr>
      <w:docPartBody>
        <w:p w:rsidR="00D06E75" w:rsidRDefault="00CF0DCC" w:rsidP="00CF0DCC">
          <w:pPr>
            <w:pStyle w:val="99B69A4C0690423EAEEEF74A52C5DD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403B93AEB452C9E3294D32F5A7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153933-5D35-4AA5-BCFA-E2963CC45E7C}"/>
      </w:docPartPr>
      <w:docPartBody>
        <w:p w:rsidR="00D06E75" w:rsidRDefault="00CF0DCC" w:rsidP="00CF0DCC">
          <w:pPr>
            <w:pStyle w:val="A55403B93AEB452C9E3294D32F5A7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B62760311E485EA0EA57BAABE1D5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F2A86-D117-4E23-9BF5-EC3ADE905CCC}"/>
      </w:docPartPr>
      <w:docPartBody>
        <w:p w:rsidR="00D06E75" w:rsidRDefault="00CF0DCC" w:rsidP="00CF0DCC">
          <w:pPr>
            <w:pStyle w:val="B1B62760311E485EA0EA57BAABE1D5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5A0EB0B168423A9EB14535B0311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FD92D-30BD-451F-850F-916638004A87}"/>
      </w:docPartPr>
      <w:docPartBody>
        <w:p w:rsidR="00D06E75" w:rsidRDefault="00CF0DCC" w:rsidP="00CF0DCC">
          <w:pPr>
            <w:pStyle w:val="CA5A0EB0B168423A9EB14535B0311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370DF165F447C8CAFDE38456B5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A4F073-5AA3-4A48-BFA3-A12CA3F4C561}"/>
      </w:docPartPr>
      <w:docPartBody>
        <w:p w:rsidR="00D06E75" w:rsidRDefault="00CF0DCC" w:rsidP="00CF0DCC">
          <w:pPr>
            <w:pStyle w:val="A05370DF165F447C8CAFDE38456B5B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670212C704B0FAE18EC0EA9EEE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BF8CB-5A6A-441E-90FF-444804A54B4B}"/>
      </w:docPartPr>
      <w:docPartBody>
        <w:p w:rsidR="00D06E75" w:rsidRDefault="00CF0DCC" w:rsidP="00CF0DCC">
          <w:pPr>
            <w:pStyle w:val="F97670212C704B0FAE18EC0EA9EEEB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D792878CCA41508805C74ACE6BDE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63A353-EA60-48C9-8F31-6E92101D1013}"/>
      </w:docPartPr>
      <w:docPartBody>
        <w:p w:rsidR="00D06E75" w:rsidRDefault="00CF0DCC" w:rsidP="00CF0DCC">
          <w:pPr>
            <w:pStyle w:val="F7D792878CCA41508805C74ACE6BDE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EECA396594A2385B8716055E64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8C81F-5A1F-4B0D-96FE-185307FF6385}"/>
      </w:docPartPr>
      <w:docPartBody>
        <w:p w:rsidR="00D06E75" w:rsidRDefault="00CF0DCC" w:rsidP="00CF0DCC">
          <w:pPr>
            <w:pStyle w:val="78FEECA396594A2385B8716055E64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5CA33F88DA4FB490313792917DBA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E8153B-311E-4E56-8AB2-CCE9EB5C8227}"/>
      </w:docPartPr>
      <w:docPartBody>
        <w:p w:rsidR="00D06E75" w:rsidRDefault="00CF0DCC" w:rsidP="00CF0DCC">
          <w:pPr>
            <w:pStyle w:val="9F5CA33F88DA4FB490313792917DBA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565E6B2AEE4E318451920AB3A552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9AE9-6D99-42F2-AEAE-9B27A67053C6}"/>
      </w:docPartPr>
      <w:docPartBody>
        <w:p w:rsidR="00D06E75" w:rsidRDefault="00CF0DCC" w:rsidP="00CF0DCC">
          <w:pPr>
            <w:pStyle w:val="81565E6B2AEE4E318451920AB3A552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2A0048D48041F4845D5ADA103FFF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ACCA3E-15BF-49AB-ABB9-56C59A372018}"/>
      </w:docPartPr>
      <w:docPartBody>
        <w:p w:rsidR="00D06E75" w:rsidRDefault="00CF0DCC" w:rsidP="00CF0DCC">
          <w:pPr>
            <w:pStyle w:val="3C2A0048D48041F4845D5ADA103FFF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3F21997B62413892E4046BC5E2E7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B2BA90-1DFA-45D1-80EA-1F20E4E6057B}"/>
      </w:docPartPr>
      <w:docPartBody>
        <w:p w:rsidR="00D06E75" w:rsidRDefault="00CF0DCC" w:rsidP="00CF0DCC">
          <w:pPr>
            <w:pStyle w:val="BF3F21997B62413892E4046BC5E2E7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2EE16C817D41F6B0F9D3EF13AEBC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35216C-7707-4B5D-9794-FD1313FE9AB3}"/>
      </w:docPartPr>
      <w:docPartBody>
        <w:p w:rsidR="00D06E75" w:rsidRDefault="00CF0DCC" w:rsidP="00CF0DCC">
          <w:pPr>
            <w:pStyle w:val="572EE16C817D41F6B0F9D3EF13AEBC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3675F89D25493DA54C17FFCC699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18AFC6-E1F7-4152-9C69-21EE7F7B6AFB}"/>
      </w:docPartPr>
      <w:docPartBody>
        <w:p w:rsidR="00D06E75" w:rsidRDefault="00CF0DCC" w:rsidP="00CF0DCC">
          <w:pPr>
            <w:pStyle w:val="493675F89D25493DA54C17FFCC699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A02452A8E94A329142FAE12B9188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85C4E8-82F9-44E7-A693-5743DBB30A97}"/>
      </w:docPartPr>
      <w:docPartBody>
        <w:p w:rsidR="00D06E75" w:rsidRDefault="00CF0DCC" w:rsidP="00CF0DCC">
          <w:pPr>
            <w:pStyle w:val="A7A02452A8E94A329142FAE12B9188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66886743CC40EA937CFBF07B7C8D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0F62E2-DA9A-4FDE-ABC1-A49E6543D869}"/>
      </w:docPartPr>
      <w:docPartBody>
        <w:p w:rsidR="00D06E75" w:rsidRDefault="00CF0DCC" w:rsidP="00CF0DCC">
          <w:pPr>
            <w:pStyle w:val="FA66886743CC40EA937CFBF07B7C8D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AEF48CCACB43D38D81EE9392577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0A9AB-C71D-402D-B9A0-21D9CBA345E2}"/>
      </w:docPartPr>
      <w:docPartBody>
        <w:p w:rsidR="00D06E75" w:rsidRDefault="00CF0DCC" w:rsidP="00CF0DCC">
          <w:pPr>
            <w:pStyle w:val="95AEF48CCACB43D38D81EE9392577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D0F817A6B747C5A9979757404A2B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CBCE5-EC40-457C-A5C7-B7159F7756D0}"/>
      </w:docPartPr>
      <w:docPartBody>
        <w:p w:rsidR="00D06E75" w:rsidRDefault="00CF0DCC" w:rsidP="00CF0DCC">
          <w:pPr>
            <w:pStyle w:val="ECD0F817A6B747C5A9979757404A2B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B5BD8E270C4F27A77A436BB51CFE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3A5E9D-B13A-4081-8477-DE56547C0F39}"/>
      </w:docPartPr>
      <w:docPartBody>
        <w:p w:rsidR="00D06E75" w:rsidRDefault="00CF0DCC" w:rsidP="00CF0DCC">
          <w:pPr>
            <w:pStyle w:val="58B5BD8E270C4F27A77A436BB51CFE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6F2A667A3E4A7499259FBAAFCEF4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F427-4558-40CF-A599-33FD2AC77962}"/>
      </w:docPartPr>
      <w:docPartBody>
        <w:p w:rsidR="00D06E75" w:rsidRDefault="00CF0DCC" w:rsidP="00CF0DCC">
          <w:pPr>
            <w:pStyle w:val="5F6F2A667A3E4A7499259FBAAFCEF4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B23CEF3084EF3B9E23C5719C4DE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01761-5A41-4F3C-A9B1-C8754A9AECFD}"/>
      </w:docPartPr>
      <w:docPartBody>
        <w:p w:rsidR="00D06E75" w:rsidRDefault="00CF0DCC" w:rsidP="00CF0DCC">
          <w:pPr>
            <w:pStyle w:val="C32B23CEF3084EF3B9E23C5719C4DE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3A95D4B2B54009B54C2EEBA7BCC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A524B0-CEBF-452F-8EFF-F9D8183683B5}"/>
      </w:docPartPr>
      <w:docPartBody>
        <w:p w:rsidR="00D06E75" w:rsidRDefault="00CF0DCC" w:rsidP="00CF0DCC">
          <w:pPr>
            <w:pStyle w:val="E83A95D4B2B54009B54C2EEBA7BCC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E812A693804C18A761F067BA189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87470-1874-4F4C-83EE-26098C89EDD3}"/>
      </w:docPartPr>
      <w:docPartBody>
        <w:p w:rsidR="00D06E75" w:rsidRDefault="00CF0DCC" w:rsidP="00CF0DCC">
          <w:pPr>
            <w:pStyle w:val="06E812A693804C18A761F067BA189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DA2A005504DAB9FE5DCFF8FB16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1972E-9F01-4F51-9754-6AA8E80F4B89}"/>
      </w:docPartPr>
      <w:docPartBody>
        <w:p w:rsidR="00D06E75" w:rsidRDefault="00CF0DCC" w:rsidP="00CF0DCC">
          <w:pPr>
            <w:pStyle w:val="0BADA2A005504DAB9FE5DCFF8FB16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BF56575FEE40EB94185492159AB7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0190F0-AFBC-4D86-B123-9D24D5B73394}"/>
      </w:docPartPr>
      <w:docPartBody>
        <w:p w:rsidR="00D06E75" w:rsidRDefault="00CF0DCC" w:rsidP="00CF0DCC">
          <w:pPr>
            <w:pStyle w:val="2EBF56575FEE40EB94185492159AB7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B11A370CA942B89E0EB6C198CC7B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7F371C-ADE6-4AC6-AD64-BBEB64E32CF0}"/>
      </w:docPartPr>
      <w:docPartBody>
        <w:p w:rsidR="00D06E75" w:rsidRDefault="00CF0DCC" w:rsidP="00CF0DCC">
          <w:pPr>
            <w:pStyle w:val="11B11A370CA942B89E0EB6C198CC7B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E969E5401043298C5582D4A0A011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0D0DB0-9484-4D05-A8D2-F43AEDF1D7F9}"/>
      </w:docPartPr>
      <w:docPartBody>
        <w:p w:rsidR="00D06E75" w:rsidRDefault="00CF0DCC" w:rsidP="00CF0DCC">
          <w:pPr>
            <w:pStyle w:val="63E969E5401043298C5582D4A0A011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F387877541FDB57836D64F1B0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E9F90-403B-453C-9E7E-1D669A81CCF4}"/>
      </w:docPartPr>
      <w:docPartBody>
        <w:p w:rsidR="00D06E75" w:rsidRDefault="00CF0DCC" w:rsidP="00CF0DCC">
          <w:pPr>
            <w:pStyle w:val="7F34F387877541FDB57836D64F1B0F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EB296A8E245BCB467C6F77CA66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B4961-F0F6-4300-ADA2-224A14517645}"/>
      </w:docPartPr>
      <w:docPartBody>
        <w:p w:rsidR="00D06E75" w:rsidRDefault="00CF0DCC" w:rsidP="00CF0DCC">
          <w:pPr>
            <w:pStyle w:val="4D7EB296A8E245BCB467C6F77CA663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DA3ABB9A947A395406F8FBB91AD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A0BA04-8E93-4B6D-B78C-61B2899BB490}"/>
      </w:docPartPr>
      <w:docPartBody>
        <w:p w:rsidR="00D06E75" w:rsidRDefault="00CF0DCC" w:rsidP="00CF0DCC">
          <w:pPr>
            <w:pStyle w:val="BAADA3ABB9A947A395406F8FBB91AD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062438D9674D6F8EBDFD1A0CCA78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FD8D46-D4A5-4647-84B1-C7A870699A11}"/>
      </w:docPartPr>
      <w:docPartBody>
        <w:p w:rsidR="00D06E75" w:rsidRDefault="00CF0DCC" w:rsidP="00CF0DCC">
          <w:pPr>
            <w:pStyle w:val="FE062438D9674D6F8EBDFD1A0CCA78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80056D62954E5CBB737610E9C1E5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75E1D4-BC03-4CBB-8094-7B8A7EE9C1D1}"/>
      </w:docPartPr>
      <w:docPartBody>
        <w:p w:rsidR="00D06E75" w:rsidRDefault="00CF0DCC" w:rsidP="00CF0DCC">
          <w:pPr>
            <w:pStyle w:val="6680056D62954E5CBB737610E9C1E5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3616A7D2264905AD530A967BEA4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75BBE-5730-4CC7-A795-91A97D7A5588}"/>
      </w:docPartPr>
      <w:docPartBody>
        <w:p w:rsidR="00D06E75" w:rsidRDefault="00CF0DCC" w:rsidP="00CF0DCC">
          <w:pPr>
            <w:pStyle w:val="0D3616A7D2264905AD530A967BEA4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1CAB81A2C44DE9B09DBF113786F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5C07E-72A6-48F9-82DF-A73747C71E1E}"/>
      </w:docPartPr>
      <w:docPartBody>
        <w:p w:rsidR="00D06E75" w:rsidRDefault="00CF0DCC" w:rsidP="00CF0DCC">
          <w:pPr>
            <w:pStyle w:val="8C1CAB81A2C44DE9B09DBF113786F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F8BB96599E4C4BBEA145EC26514C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54F3F4-A86C-4AFB-890E-3E087B6DB2DA}"/>
      </w:docPartPr>
      <w:docPartBody>
        <w:p w:rsidR="00D06E75" w:rsidRDefault="00CF0DCC" w:rsidP="00CF0DCC">
          <w:pPr>
            <w:pStyle w:val="6AF8BB96599E4C4BBEA145EC26514C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5BA687D2DF4D6186F08699A036AA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B3A36-7FE0-47F8-9D6B-F5516C558767}"/>
      </w:docPartPr>
      <w:docPartBody>
        <w:p w:rsidR="00D06E75" w:rsidRDefault="00CF0DCC" w:rsidP="00CF0DCC">
          <w:pPr>
            <w:pStyle w:val="CE5BA687D2DF4D6186F08699A036AA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7BB0D4B9C84E9589803E01012DD8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44C64-CF83-49BF-8085-7BC3455BDEC7}"/>
      </w:docPartPr>
      <w:docPartBody>
        <w:p w:rsidR="00D06E75" w:rsidRDefault="00CF0DCC" w:rsidP="00CF0DCC">
          <w:pPr>
            <w:pStyle w:val="457BB0D4B9C84E9589803E01012DD8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715CCA935477887D75D3B250AB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C1FEA-91D8-4EFF-B4AF-E397282287C2}"/>
      </w:docPartPr>
      <w:docPartBody>
        <w:p w:rsidR="00D06E75" w:rsidRDefault="00CF0DCC" w:rsidP="00CF0DCC">
          <w:pPr>
            <w:pStyle w:val="EC8715CCA935477887D75D3B250AB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7B2EFE23246A0831DA96418AB70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D0997-C7B1-4B14-B2B5-0F1DBB85D446}"/>
      </w:docPartPr>
      <w:docPartBody>
        <w:p w:rsidR="00D06E75" w:rsidRDefault="00CF0DCC" w:rsidP="00CF0DCC">
          <w:pPr>
            <w:pStyle w:val="8977B2EFE23246A0831DA96418AB70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D9E501B99442F796E7112B81E679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D2A1A5-397B-4A73-B730-AAD47F0002D4}"/>
      </w:docPartPr>
      <w:docPartBody>
        <w:p w:rsidR="00D06E75" w:rsidRDefault="00CF0DCC" w:rsidP="00CF0DCC">
          <w:pPr>
            <w:pStyle w:val="10D9E501B99442F796E7112B81E679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E17201EFC44F1EA235E7DE375AB6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2D9833-BB68-4851-AA7A-67EBBBD02CBB}"/>
      </w:docPartPr>
      <w:docPartBody>
        <w:p w:rsidR="00D06E75" w:rsidRDefault="00CF0DCC" w:rsidP="00CF0DCC">
          <w:pPr>
            <w:pStyle w:val="4AE17201EFC44F1EA235E7DE375AB6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B3B7DE4EE1480ABA959116B531C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16A37D-33C3-48B2-A168-E0B0DCC1DEF2}"/>
      </w:docPartPr>
      <w:docPartBody>
        <w:p w:rsidR="00D06E75" w:rsidRDefault="00CF0DCC" w:rsidP="00CF0DCC">
          <w:pPr>
            <w:pStyle w:val="79B3B7DE4EE1480ABA959116B531C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5A4167EF7046CF9929E2DD0575A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CF22DB-1B7E-4870-9413-50232EACD401}"/>
      </w:docPartPr>
      <w:docPartBody>
        <w:p w:rsidR="00D06E75" w:rsidRDefault="00CF0DCC" w:rsidP="00CF0DCC">
          <w:pPr>
            <w:pStyle w:val="825A4167EF7046CF9929E2DD0575A9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7A84E73280412AAD25D4CA7B1EA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334CF-1292-4D2C-BACA-634FB74E9BF6}"/>
      </w:docPartPr>
      <w:docPartBody>
        <w:p w:rsidR="00D06E75" w:rsidRDefault="00CF0DCC" w:rsidP="00CF0DCC">
          <w:pPr>
            <w:pStyle w:val="537A84E73280412AAD25D4CA7B1EA9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8AF7F6529842CFBCF17E24B0741C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D1A2AF-451F-4394-BF62-618EE3D798BD}"/>
      </w:docPartPr>
      <w:docPartBody>
        <w:p w:rsidR="00D06E75" w:rsidRDefault="00CF0DCC" w:rsidP="00CF0DCC">
          <w:pPr>
            <w:pStyle w:val="538AF7F6529842CFBCF17E24B0741C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9B9E0EC49E4BA39CCDB4F33ED24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9BCDDB-C9BE-4BAB-B6AB-DC4DB981FDD4}"/>
      </w:docPartPr>
      <w:docPartBody>
        <w:p w:rsidR="00D06E75" w:rsidRDefault="00CF0DCC" w:rsidP="00CF0DCC">
          <w:pPr>
            <w:pStyle w:val="C09B9E0EC49E4BA39CCDB4F33ED24F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5FEFDEE8649E399926B0E7BA1B0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2BAE30-5DC7-4CDA-A52A-C9543A546C8F}"/>
      </w:docPartPr>
      <w:docPartBody>
        <w:p w:rsidR="00D06E75" w:rsidRDefault="00CF0DCC" w:rsidP="00CF0DCC">
          <w:pPr>
            <w:pStyle w:val="7385FEFDEE8649E399926B0E7BA1B0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E1D7497B9D41AC93F4AF8E8073D1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2EF883-64D7-4E78-A36F-A9F3DBFBA71E}"/>
      </w:docPartPr>
      <w:docPartBody>
        <w:p w:rsidR="00D06E75" w:rsidRDefault="00CF0DCC" w:rsidP="00CF0DCC">
          <w:pPr>
            <w:pStyle w:val="85E1D7497B9D41AC93F4AF8E8073D1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83D09CC60D4FBCAAC4210BCD42AB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FA043C-4D5C-4DD1-826F-3454D0370438}"/>
      </w:docPartPr>
      <w:docPartBody>
        <w:p w:rsidR="00D06E75" w:rsidRDefault="00CF0DCC" w:rsidP="00CF0DCC">
          <w:pPr>
            <w:pStyle w:val="AC83D09CC60D4FBCAAC4210BCD42AB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05EE641FBC46EFA604BDE1923295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E785FF-9DB0-4A48-AE84-75F3AFD62BDC}"/>
      </w:docPartPr>
      <w:docPartBody>
        <w:p w:rsidR="00D06E75" w:rsidRDefault="00CF0DCC" w:rsidP="00CF0DCC">
          <w:pPr>
            <w:pStyle w:val="D505EE641FBC46EFA604BDE1923295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673D8B080C41E6A2011A06DB8589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31C1E-C45A-4428-BF95-C83929805285}"/>
      </w:docPartPr>
      <w:docPartBody>
        <w:p w:rsidR="00D06E75" w:rsidRDefault="00CF0DCC" w:rsidP="00CF0DCC">
          <w:pPr>
            <w:pStyle w:val="B3673D8B080C41E6A2011A06DB8589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BE49CE04104DCAA3924A3B1B59D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802529-1897-4BBB-82B1-A2262484226B}"/>
      </w:docPartPr>
      <w:docPartBody>
        <w:p w:rsidR="00D06E75" w:rsidRDefault="00CF0DCC" w:rsidP="00CF0DCC">
          <w:pPr>
            <w:pStyle w:val="CEBE49CE04104DCAA3924A3B1B59D6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51DDD062274DBBBDE06801860BCD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307409-2023-4F61-96DE-B16D8AA74DE9}"/>
      </w:docPartPr>
      <w:docPartBody>
        <w:p w:rsidR="00D06E75" w:rsidRDefault="00CF0DCC" w:rsidP="00CF0DCC">
          <w:pPr>
            <w:pStyle w:val="0E51DDD062274DBBBDE06801860BCD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79742818404CEBA0AACB5ECC3FB3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E4D116-59EF-48EF-9C86-360143D09D2C}"/>
      </w:docPartPr>
      <w:docPartBody>
        <w:p w:rsidR="00D06E75" w:rsidRDefault="00CF0DCC" w:rsidP="00CF0DCC">
          <w:pPr>
            <w:pStyle w:val="BF79742818404CEBA0AACB5ECC3FB3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36CCF264FD4DD49C4933E138B492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601AB2-CA39-4262-9FE2-C9EFA10C63C3}"/>
      </w:docPartPr>
      <w:docPartBody>
        <w:p w:rsidR="00D06E75" w:rsidRDefault="00CF0DCC" w:rsidP="00CF0DCC">
          <w:pPr>
            <w:pStyle w:val="9036CCF264FD4DD49C4933E138B492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B06F05C8E24EAC96445908C25A5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617EA0-2918-4A19-BBC7-EC960509C725}"/>
      </w:docPartPr>
      <w:docPartBody>
        <w:p w:rsidR="00D06E75" w:rsidRDefault="00CF0DCC" w:rsidP="00CF0DCC">
          <w:pPr>
            <w:pStyle w:val="31B06F05C8E24EAC96445908C25A5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AC8DAC61BC4135B0764D6F34A971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2414E0-4087-4BC2-9AA2-118125C36435}"/>
      </w:docPartPr>
      <w:docPartBody>
        <w:p w:rsidR="00D06E75" w:rsidRDefault="00CF0DCC" w:rsidP="00CF0DCC">
          <w:pPr>
            <w:pStyle w:val="FEAC8DAC61BC4135B0764D6F34A971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88187B19F14525B116B3702619CD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77158D-0A33-4823-9F51-D454A052C246}"/>
      </w:docPartPr>
      <w:docPartBody>
        <w:p w:rsidR="00D06E75" w:rsidRDefault="00CF0DCC" w:rsidP="00CF0DCC">
          <w:pPr>
            <w:pStyle w:val="7188187B19F14525B116B3702619CD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9DFE21A99A47E4A1298755C3116D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9F325E-9C6A-48A8-A31D-E910C53D0B79}"/>
      </w:docPartPr>
      <w:docPartBody>
        <w:p w:rsidR="00D06E75" w:rsidRDefault="00CF0DCC" w:rsidP="00CF0DCC">
          <w:pPr>
            <w:pStyle w:val="0F9DFE21A99A47E4A1298755C3116D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760B248F54DECBBC6A9E0D47926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5C3E28-8AD3-48E7-B01F-E18B333226A6}"/>
      </w:docPartPr>
      <w:docPartBody>
        <w:p w:rsidR="00D06E75" w:rsidRDefault="00CF0DCC" w:rsidP="00CF0DCC">
          <w:pPr>
            <w:pStyle w:val="3F3760B248F54DECBBC6A9E0D47926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1B2A641814227B32AD17BAE7EC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F2B08-1A15-4547-B840-335210C6E8ED}"/>
      </w:docPartPr>
      <w:docPartBody>
        <w:p w:rsidR="00D06E75" w:rsidRDefault="00CF0DCC" w:rsidP="00CF0DCC">
          <w:pPr>
            <w:pStyle w:val="61E1B2A641814227B32AD17BAE7EC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F2FF5793644528BF0CDBB2C7810B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DE3512-5984-4864-9077-9310DDF31897}"/>
      </w:docPartPr>
      <w:docPartBody>
        <w:p w:rsidR="00D06E75" w:rsidRDefault="00CF0DCC" w:rsidP="00CF0DCC">
          <w:pPr>
            <w:pStyle w:val="40F2FF5793644528BF0CDBB2C7810B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3C6105D0F4A2489D83F66E63B13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60C2BD-AE37-45C1-8872-957FEE72AEEB}"/>
      </w:docPartPr>
      <w:docPartBody>
        <w:p w:rsidR="00D06E75" w:rsidRDefault="00CF0DCC" w:rsidP="00CF0DCC">
          <w:pPr>
            <w:pStyle w:val="3663C6105D0F4A2489D83F66E63B13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1DEBE6C2834E4C89EAF738065504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CB13E-9E68-4FF1-9397-591536B45178}"/>
      </w:docPartPr>
      <w:docPartBody>
        <w:p w:rsidR="00D06E75" w:rsidRDefault="00CF0DCC" w:rsidP="00CF0DCC">
          <w:pPr>
            <w:pStyle w:val="321DEBE6C2834E4C89EAF738065504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EB14AD8544C1EBD4A53513F8CF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3538EE-B948-4473-8F4B-0ED9DBF4BE1B}"/>
      </w:docPartPr>
      <w:docPartBody>
        <w:p w:rsidR="00D06E75" w:rsidRDefault="00CF0DCC" w:rsidP="00CF0DCC">
          <w:pPr>
            <w:pStyle w:val="326EB14AD8544C1EBD4A53513F8CF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B64FFB79074186BD2DBAD28A6FFD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22C33B-B5C4-43CB-A52F-A71166B45EAD}"/>
      </w:docPartPr>
      <w:docPartBody>
        <w:p w:rsidR="00D06E75" w:rsidRDefault="00CF0DCC" w:rsidP="00CF0DCC">
          <w:pPr>
            <w:pStyle w:val="19B64FFB79074186BD2DBAD28A6FFD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B5FCBF1327481595EB042F523378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8BDC0E-B3B4-4D73-A2DC-AB1856F62D8B}"/>
      </w:docPartPr>
      <w:docPartBody>
        <w:p w:rsidR="00D06E75" w:rsidRDefault="00CF0DCC" w:rsidP="00CF0DCC">
          <w:pPr>
            <w:pStyle w:val="0BB5FCBF1327481595EB042F523378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8743EBAD74FFB89FA87B0A4367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70DB3-CC3C-45C2-AF8D-D4FE8F201A8D}"/>
      </w:docPartPr>
      <w:docPartBody>
        <w:p w:rsidR="00D06E75" w:rsidRDefault="00CF0DCC" w:rsidP="00CF0DCC">
          <w:pPr>
            <w:pStyle w:val="6028743EBAD74FFB89FA87B0A43678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39316F5C3408AAF489E55188900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16B930-71C2-4B7F-BAA9-FC14C77C1E55}"/>
      </w:docPartPr>
      <w:docPartBody>
        <w:p w:rsidR="00D06E75" w:rsidRDefault="00CF0DCC" w:rsidP="00CF0DCC">
          <w:pPr>
            <w:pStyle w:val="9EF39316F5C3408AAF489E55188900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7120F66E7D4FFD9FBEC74C428C1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793293-39EA-41FF-A4D8-EE141CB9ECB8}"/>
      </w:docPartPr>
      <w:docPartBody>
        <w:p w:rsidR="00D06E75" w:rsidRDefault="00CF0DCC" w:rsidP="00CF0DCC">
          <w:pPr>
            <w:pStyle w:val="777120F66E7D4FFD9FBEC74C428C1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BE45BB2FD47A992CEDD1BF745B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CBF76CB-2BE8-474E-B667-11842627617F}"/>
      </w:docPartPr>
      <w:docPartBody>
        <w:p w:rsidR="00D06E75" w:rsidRDefault="00CF0DCC" w:rsidP="00CF0DCC">
          <w:pPr>
            <w:pStyle w:val="C94BE45BB2FD47A992CEDD1BF745B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E400175FC2468EAAC7C76A87267E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DF2F42-2A6C-4381-8E2D-31589143F909}"/>
      </w:docPartPr>
      <w:docPartBody>
        <w:p w:rsidR="00D06E75" w:rsidRDefault="00CF0DCC" w:rsidP="00CF0DCC">
          <w:pPr>
            <w:pStyle w:val="2FE400175FC2468EAAC7C76A87267E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3D62E64E6F4751B23F5E7060CEBA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5FFDB-A28F-407C-BB9A-531D0F3C706A}"/>
      </w:docPartPr>
      <w:docPartBody>
        <w:p w:rsidR="00D06E75" w:rsidRDefault="00CF0DCC" w:rsidP="00CF0DCC">
          <w:pPr>
            <w:pStyle w:val="EE3D62E64E6F4751B23F5E7060CEBA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4DB72CEF0446BA8DDE27CE83C5C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C33AEB-806D-4D82-BB1E-8D47BBD38AA5}"/>
      </w:docPartPr>
      <w:docPartBody>
        <w:p w:rsidR="00D06E75" w:rsidRDefault="00CF0DCC" w:rsidP="00CF0DCC">
          <w:pPr>
            <w:pStyle w:val="714DB72CEF0446BA8DDE27CE83C5C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61F32370CB412782E476CE321AC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CD005-C8E9-4D0A-B92F-7DBDACC80D05}"/>
      </w:docPartPr>
      <w:docPartBody>
        <w:p w:rsidR="00D06E75" w:rsidRDefault="00CF0DCC" w:rsidP="00CF0DCC">
          <w:pPr>
            <w:pStyle w:val="9961F32370CB412782E476CE321AC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DDEEADB26184FF2B477907903DAB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413D0-D88C-4287-BF16-3F6A89E6D310}"/>
      </w:docPartPr>
      <w:docPartBody>
        <w:p w:rsidR="00D06E75" w:rsidRDefault="00CF0DCC" w:rsidP="00CF0DCC">
          <w:pPr>
            <w:pStyle w:val="8DDEEADB26184FF2B477907903DAB3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D6C2C7F0E0432687ACCBEBC1C9F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A3976-D422-4980-ABD7-D093E4E860C0}"/>
      </w:docPartPr>
      <w:docPartBody>
        <w:p w:rsidR="00D06E75" w:rsidRDefault="00CF0DCC" w:rsidP="00CF0DCC">
          <w:pPr>
            <w:pStyle w:val="0CD6C2C7F0E0432687ACCBEBC1C9FA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1D28BEFCA24D52A958C9A11CD846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03387B-A8CB-49E6-BBA2-779882F593C2}"/>
      </w:docPartPr>
      <w:docPartBody>
        <w:p w:rsidR="00D06E75" w:rsidRDefault="00CF0DCC" w:rsidP="00CF0DCC">
          <w:pPr>
            <w:pStyle w:val="D61D28BEFCA24D52A958C9A11CD846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D3D0DCB1D24F87A743FE233E0B8B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48397-9466-4664-81F5-B7F4B244A813}"/>
      </w:docPartPr>
      <w:docPartBody>
        <w:p w:rsidR="00D06E75" w:rsidRDefault="00CF0DCC" w:rsidP="00CF0DCC">
          <w:pPr>
            <w:pStyle w:val="2FD3D0DCB1D24F87A743FE233E0B8B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19BAFD269643D8913AF45B47EA1A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575F8C-CBD2-4413-AD3E-87699398DA81}"/>
      </w:docPartPr>
      <w:docPartBody>
        <w:p w:rsidR="00D06E75" w:rsidRDefault="00CF0DCC" w:rsidP="00CF0DCC">
          <w:pPr>
            <w:pStyle w:val="A619BAFD269643D8913AF45B47EA1A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526DF30988416B8FD8C7267649DC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AE8575-427F-4D6D-88DB-4462A3EA307F}"/>
      </w:docPartPr>
      <w:docPartBody>
        <w:p w:rsidR="00D06E75" w:rsidRDefault="00CF0DCC" w:rsidP="00CF0DCC">
          <w:pPr>
            <w:pStyle w:val="0A526DF30988416B8FD8C7267649DC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03AC40EFE42AAA204F65AEF0006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280731-06E3-4CDC-BA08-AF984FF9810E}"/>
      </w:docPartPr>
      <w:docPartBody>
        <w:p w:rsidR="00D06E75" w:rsidRDefault="00CF0DCC" w:rsidP="00CF0DCC">
          <w:pPr>
            <w:pStyle w:val="4E903AC40EFE42AAA204F65AEF0006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E0DA7836E45CF94B0A07096AC5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238D6-4613-446F-85AE-05D3489A3C24}"/>
      </w:docPartPr>
      <w:docPartBody>
        <w:p w:rsidR="00D06E75" w:rsidRDefault="00CF0DCC" w:rsidP="00CF0DCC">
          <w:pPr>
            <w:pStyle w:val="851E0DA7836E45CF94B0A07096AC56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E3E7B6A0094B00912ADED27797C5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7E19FE-7D3B-4E9A-94C3-F83F34CE4E49}"/>
      </w:docPartPr>
      <w:docPartBody>
        <w:p w:rsidR="00D06E75" w:rsidRDefault="00CF0DCC" w:rsidP="00CF0DCC">
          <w:pPr>
            <w:pStyle w:val="4DE3E7B6A0094B00912ADED27797C5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68A510560C46A68E527327416534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C8DC5D-204F-4EBA-9861-EC25B1B35901}"/>
      </w:docPartPr>
      <w:docPartBody>
        <w:p w:rsidR="00D06E75" w:rsidRDefault="00CF0DCC" w:rsidP="00CF0DCC">
          <w:pPr>
            <w:pStyle w:val="A068A510560C46A68E527327416534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6BAACA499E419B9C988C2A81C618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9A913-1509-4B02-8D31-3D99738B48B7}"/>
      </w:docPartPr>
      <w:docPartBody>
        <w:p w:rsidR="00D06E75" w:rsidRDefault="00CF0DCC" w:rsidP="00CF0DCC">
          <w:pPr>
            <w:pStyle w:val="436BAACA499E419B9C988C2A81C618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812F90333D47449BB59484990455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9ED67B-6729-4CE6-B0E5-2D25703546FC}"/>
      </w:docPartPr>
      <w:docPartBody>
        <w:p w:rsidR="00D06E75" w:rsidRDefault="00CF0DCC" w:rsidP="00CF0DCC">
          <w:pPr>
            <w:pStyle w:val="D5812F90333D47449BB59484990455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5065AFEEA44894B85B2AA38E83C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E3825-66F2-4594-9D00-A9923363734B}"/>
      </w:docPartPr>
      <w:docPartBody>
        <w:p w:rsidR="00D06E75" w:rsidRDefault="00CF0DCC" w:rsidP="00CF0DCC">
          <w:pPr>
            <w:pStyle w:val="7C5065AFEEA44894B85B2AA38E83C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BD9BB8B2E24F7EA9B91095AAEDF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9DCBA-E195-4EB6-92CA-7EE5451BFB98}"/>
      </w:docPartPr>
      <w:docPartBody>
        <w:p w:rsidR="00D06E75" w:rsidRDefault="00CF0DCC" w:rsidP="00CF0DCC">
          <w:pPr>
            <w:pStyle w:val="CBBD9BB8B2E24F7EA9B91095AAEDF5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C69D92171B41ABBBBB34C5C61D0A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80D15F-7208-4E99-9CCA-B16086E25C54}"/>
      </w:docPartPr>
      <w:docPartBody>
        <w:p w:rsidR="00D06E75" w:rsidRDefault="00CF0DCC" w:rsidP="00CF0DCC">
          <w:pPr>
            <w:pStyle w:val="9CC69D92171B41ABBBBB34C5C61D0A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02600A9CDE447FA5B855C349C3A3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4BE9FD-91DB-40F2-AE59-E64D91DC4FA5}"/>
      </w:docPartPr>
      <w:docPartBody>
        <w:p w:rsidR="00D06E75" w:rsidRDefault="00CF0DCC" w:rsidP="00CF0DCC">
          <w:pPr>
            <w:pStyle w:val="3C02600A9CDE447FA5B855C349C3A3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FCB549F244BE39AFDDB3601CC3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80F900-F24A-4570-866D-A29A207B6545}"/>
      </w:docPartPr>
      <w:docPartBody>
        <w:p w:rsidR="00D06E75" w:rsidRDefault="00CF0DCC" w:rsidP="00CF0DCC">
          <w:pPr>
            <w:pStyle w:val="C83FCB549F244BE39AFDDB3601CC3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4058FFDB25405FAB0670D68C98D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917CC-66A7-451F-899C-24B0295F589F}"/>
      </w:docPartPr>
      <w:docPartBody>
        <w:p w:rsidR="00D06E75" w:rsidRDefault="00CF0DCC" w:rsidP="00CF0DCC">
          <w:pPr>
            <w:pStyle w:val="FE4058FFDB25405FAB0670D68C98D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AE1308E3B24542A974444DB8D69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B700E3-7C49-4F0B-9C35-1FFC54BA52D1}"/>
      </w:docPartPr>
      <w:docPartBody>
        <w:p w:rsidR="00D06E75" w:rsidRDefault="00CF0DCC" w:rsidP="00CF0DCC">
          <w:pPr>
            <w:pStyle w:val="96AE1308E3B24542A974444DB8D69D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3277BD0880463ABFFE541A23A62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024134-42B9-4534-834B-BA4AD5ED4177}"/>
      </w:docPartPr>
      <w:docPartBody>
        <w:p w:rsidR="00D06E75" w:rsidRDefault="00CF0DCC" w:rsidP="00CF0DCC">
          <w:pPr>
            <w:pStyle w:val="D63277BD0880463ABFFE541A23A62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80D1ED68C44CBD82F02DD04C8244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93329-051D-48DF-B8CB-209ED04A6A56}"/>
      </w:docPartPr>
      <w:docPartBody>
        <w:p w:rsidR="00D06E75" w:rsidRDefault="00CF0DCC" w:rsidP="00CF0DCC">
          <w:pPr>
            <w:pStyle w:val="7880D1ED68C44CBD82F02DD04C8244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0E9C8BC5A14EED8A7B658F682C0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0ECB7C-313D-4BF6-B812-059637980021}"/>
      </w:docPartPr>
      <w:docPartBody>
        <w:p w:rsidR="00D06E75" w:rsidRDefault="00CF0DCC" w:rsidP="00CF0DCC">
          <w:pPr>
            <w:pStyle w:val="380E9C8BC5A14EED8A7B658F682C0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09CAA1BF8B473EB1B98E067F8D53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7A692B-67A3-4D28-9F15-C2903ACCDF7B}"/>
      </w:docPartPr>
      <w:docPartBody>
        <w:p w:rsidR="00D06E75" w:rsidRDefault="00CF0DCC" w:rsidP="00CF0DCC">
          <w:pPr>
            <w:pStyle w:val="5B09CAA1BF8B473EB1B98E067F8D53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C63969D294C5AA3E4E5A8708DE4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40175-2627-45CA-AF72-3873E5AB55C8}"/>
      </w:docPartPr>
      <w:docPartBody>
        <w:p w:rsidR="00295210" w:rsidRDefault="00EF0DC0" w:rsidP="00EF0DC0">
          <w:pPr>
            <w:pStyle w:val="56CC63969D294C5AA3E4E5A8708DE4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DD8FEF7FC74FCC984CFE0CEF27D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CE7D08-177D-44EF-8E7B-EB0DF9A87DD9}"/>
      </w:docPartPr>
      <w:docPartBody>
        <w:p w:rsidR="00295210" w:rsidRDefault="00EF0DC0" w:rsidP="00EF0DC0">
          <w:pPr>
            <w:pStyle w:val="1FDD8FEF7FC74FCC984CFE0CEF27D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62DC3A3A4C4390A2F9F80D9667C5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306AF-32AE-438C-809D-EBBA3895B77C}"/>
      </w:docPartPr>
      <w:docPartBody>
        <w:p w:rsidR="00295210" w:rsidRDefault="00EF0DC0" w:rsidP="00EF0DC0">
          <w:pPr>
            <w:pStyle w:val="2462DC3A3A4C4390A2F9F80D9667C5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B278324B341EDBD3C53F182B6BC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D7DEC5-7FDE-4B12-8A7D-C470E1C70F62}"/>
      </w:docPartPr>
      <w:docPartBody>
        <w:p w:rsidR="00295210" w:rsidRDefault="00EF0DC0" w:rsidP="00EF0DC0">
          <w:pPr>
            <w:pStyle w:val="663B278324B341EDBD3C53F182B6BC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A00D5C41CC4FC4A2A5257FC4903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8CBCA0-76B1-46BE-9B84-27CBBD5B3E50}"/>
      </w:docPartPr>
      <w:docPartBody>
        <w:p w:rsidR="00295210" w:rsidRDefault="00EF0DC0" w:rsidP="00EF0DC0">
          <w:pPr>
            <w:pStyle w:val="ACA00D5C41CC4FC4A2A5257FC4903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57E66C5A00405A81D8D2DAB39AB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CC726F-95CD-4685-B8D9-CBAD8B7357E5}"/>
      </w:docPartPr>
      <w:docPartBody>
        <w:p w:rsidR="00295210" w:rsidRDefault="00EF0DC0" w:rsidP="00EF0DC0">
          <w:pPr>
            <w:pStyle w:val="0B57E66C5A00405A81D8D2DAB39AB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82C5418D1F45F58728B1172125FF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EBFB8F-7524-4C17-8390-56C74AA86555}"/>
      </w:docPartPr>
      <w:docPartBody>
        <w:p w:rsidR="00295210" w:rsidRDefault="00EF0DC0" w:rsidP="00EF0DC0">
          <w:pPr>
            <w:pStyle w:val="BA82C5418D1F45F58728B1172125FF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AF79E887B34ABABA26663CCF7970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92C8E-22F1-4BD0-B255-26FD3AA07705}"/>
      </w:docPartPr>
      <w:docPartBody>
        <w:p w:rsidR="00295210" w:rsidRDefault="00EF0DC0" w:rsidP="00EF0DC0">
          <w:pPr>
            <w:pStyle w:val="A5AF79E887B34ABABA26663CCF7970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0B3F5FBC3E483B8B4D326B4A018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68D1E-31D9-4502-959B-574CD6DBDB66}"/>
      </w:docPartPr>
      <w:docPartBody>
        <w:p w:rsidR="00295210" w:rsidRDefault="00EF0DC0" w:rsidP="00EF0DC0">
          <w:pPr>
            <w:pStyle w:val="2A0B3F5FBC3E483B8B4D326B4A018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5F3FDA38B45B6A7119538EB4C45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82824-DD11-4438-B43F-187C22A1B7C4}"/>
      </w:docPartPr>
      <w:docPartBody>
        <w:p w:rsidR="00295210" w:rsidRDefault="00EF0DC0" w:rsidP="00EF0DC0">
          <w:pPr>
            <w:pStyle w:val="5265F3FDA38B45B6A7119538EB4C45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0CC49BD0DC49AA82490EC018CE8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661CB3-A179-43E5-90F8-7889DB88D503}"/>
      </w:docPartPr>
      <w:docPartBody>
        <w:p w:rsidR="00295210" w:rsidRDefault="00EF0DC0" w:rsidP="00EF0DC0">
          <w:pPr>
            <w:pStyle w:val="4C0CC49BD0DC49AA82490EC018CE84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58D0124C1245C7984F95C8102EF9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598EA6-3BC0-47D2-916C-00FFCDAE68E6}"/>
      </w:docPartPr>
      <w:docPartBody>
        <w:p w:rsidR="00295210" w:rsidRDefault="00EF0DC0" w:rsidP="00EF0DC0">
          <w:pPr>
            <w:pStyle w:val="F958D0124C1245C7984F95C8102EF9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3D94D0DD5744E0A7E53045CF0F6C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D7BA3C-B64A-437F-BC43-05752E643E7C}"/>
      </w:docPartPr>
      <w:docPartBody>
        <w:p w:rsidR="00295210" w:rsidRDefault="00EF0DC0" w:rsidP="00EF0DC0">
          <w:pPr>
            <w:pStyle w:val="FC3D94D0DD5744E0A7E53045CF0F6C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9D2E790A79442492989E06EE505C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648A0D-61BE-470A-8971-6FDD9A00B5E6}"/>
      </w:docPartPr>
      <w:docPartBody>
        <w:p w:rsidR="00295210" w:rsidRDefault="00EF0DC0" w:rsidP="00EF0DC0">
          <w:pPr>
            <w:pStyle w:val="849D2E790A79442492989E06EE505C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C693E00FA846C385FCC82A295D19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B59CE-A633-4327-8F8F-0934C590131C}"/>
      </w:docPartPr>
      <w:docPartBody>
        <w:p w:rsidR="00295210" w:rsidRDefault="00EF0DC0" w:rsidP="00EF0DC0">
          <w:pPr>
            <w:pStyle w:val="5EC693E00FA846C385FCC82A295D19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51BA1A4EC943FD8C063ADC66CCA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EAAD0-23D7-4F0C-8C71-DF30311DA51F}"/>
      </w:docPartPr>
      <w:docPartBody>
        <w:p w:rsidR="00295210" w:rsidRDefault="00EF0DC0" w:rsidP="00EF0DC0">
          <w:pPr>
            <w:pStyle w:val="1051BA1A4EC943FD8C063ADC66CCA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83CBF190F64B05BCA96D2F0B459B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CEB2BA-6402-4406-A95E-B3E12EF87294}"/>
      </w:docPartPr>
      <w:docPartBody>
        <w:p w:rsidR="00295210" w:rsidRDefault="00EF0DC0" w:rsidP="00EF0DC0">
          <w:pPr>
            <w:pStyle w:val="4683CBF190F64B05BCA96D2F0B459B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2948D0E843423EB87869F093FE49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C96EF3-E3B9-4471-917E-CF7ADCBB69DC}"/>
      </w:docPartPr>
      <w:docPartBody>
        <w:p w:rsidR="00295210" w:rsidRDefault="00EF0DC0" w:rsidP="00EF0DC0">
          <w:pPr>
            <w:pStyle w:val="5D2948D0E843423EB87869F093FE49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0FD1F1AC3F466795192C802815A5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2C7FF5-C6B5-41C1-8A70-CBF41672A5CD}"/>
      </w:docPartPr>
      <w:docPartBody>
        <w:p w:rsidR="00295210" w:rsidRDefault="00EF0DC0" w:rsidP="00EF0DC0">
          <w:pPr>
            <w:pStyle w:val="EE0FD1F1AC3F466795192C802815A52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4B2CA2CB6B41F389C1D8CF98F405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F05710-C00C-426D-ABF6-4CBB144C9679}"/>
      </w:docPartPr>
      <w:docPartBody>
        <w:p w:rsidR="00295210" w:rsidRDefault="00EF0DC0" w:rsidP="00EF0DC0">
          <w:pPr>
            <w:pStyle w:val="CA4B2CA2CB6B41F389C1D8CF98F405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02DEA89D9A476290CDD802F95446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7CF73A-6CF2-4CF2-9A5C-E9C51E230E43}"/>
      </w:docPartPr>
      <w:docPartBody>
        <w:p w:rsidR="00295210" w:rsidRDefault="00EF0DC0" w:rsidP="00EF0DC0">
          <w:pPr>
            <w:pStyle w:val="A402DEA89D9A476290CDD802F95446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BFFC62DFE74105AC6A858A374C6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A69E5A-02B6-4926-8C16-FE420279EF35}"/>
      </w:docPartPr>
      <w:docPartBody>
        <w:p w:rsidR="00295210" w:rsidRDefault="00EF0DC0" w:rsidP="00EF0DC0">
          <w:pPr>
            <w:pStyle w:val="20BFFC62DFE74105AC6A858A374C6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A8686A67CF4EF5AA71C20924E022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9A8B52-2E76-48AD-9381-3B073A71C037}"/>
      </w:docPartPr>
      <w:docPartBody>
        <w:p w:rsidR="00295210" w:rsidRDefault="00EF0DC0" w:rsidP="00EF0DC0">
          <w:pPr>
            <w:pStyle w:val="C1A8686A67CF4EF5AA71C20924E022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64CF23BFDD433485BFB7999F752D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7892FC-3B67-4091-A80C-6765AE384E34}"/>
      </w:docPartPr>
      <w:docPartBody>
        <w:p w:rsidR="00295210" w:rsidRDefault="00EF0DC0" w:rsidP="00EF0DC0">
          <w:pPr>
            <w:pStyle w:val="A764CF23BFDD433485BFB7999F752D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AB9A3551AE463DA88107EB6C635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0895E-6651-4AF8-BE3B-66682CE37DB7}"/>
      </w:docPartPr>
      <w:docPartBody>
        <w:p w:rsidR="00295210" w:rsidRDefault="00EF0DC0" w:rsidP="00EF0DC0">
          <w:pPr>
            <w:pStyle w:val="D7AB9A3551AE463DA88107EB6C635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C8CC95482940DC9C2CF5E5B47FD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E9716-95AF-4B1E-8595-7773FD2EFAD4}"/>
      </w:docPartPr>
      <w:docPartBody>
        <w:p w:rsidR="00295210" w:rsidRDefault="00EF0DC0" w:rsidP="00EF0DC0">
          <w:pPr>
            <w:pStyle w:val="83C8CC95482940DC9C2CF5E5B47FDD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D16A76844B11ABDE2ACD024D8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F765D-241B-413C-8BB4-BD5421C2527B}"/>
      </w:docPartPr>
      <w:docPartBody>
        <w:p w:rsidR="00295210" w:rsidRDefault="00EF0DC0" w:rsidP="00EF0DC0">
          <w:pPr>
            <w:pStyle w:val="3E9DD16A76844B11ABDE2ACD024D86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EBC6F9C3914208AFE90E887002D0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4BBB3F-0F2C-4DCF-A935-844EDD8E2A36}"/>
      </w:docPartPr>
      <w:docPartBody>
        <w:p w:rsidR="00295210" w:rsidRDefault="00EF0DC0" w:rsidP="00EF0DC0">
          <w:pPr>
            <w:pStyle w:val="94EBC6F9C3914208AFE90E887002D0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32CFADD6D4770B31C78957FFDAD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7D61CD-5FCF-40E7-A64E-17F41608E5FC}"/>
      </w:docPartPr>
      <w:docPartBody>
        <w:p w:rsidR="00295210" w:rsidRDefault="00EF0DC0" w:rsidP="00EF0DC0">
          <w:pPr>
            <w:pStyle w:val="B6732CFADD6D4770B31C78957FFDAD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CC9BF6962D448C9602BEAB42BFD0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D2C659-96EB-491C-B505-F27FF7F5FF44}"/>
      </w:docPartPr>
      <w:docPartBody>
        <w:p w:rsidR="00295210" w:rsidRDefault="00EF0DC0" w:rsidP="00EF0DC0">
          <w:pPr>
            <w:pStyle w:val="78CC9BF6962D448C9602BEAB42BFD0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138C6C935142D2B726786E199E82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A5369F-6036-4BCE-BB15-8240D7E8D4EC}"/>
      </w:docPartPr>
      <w:docPartBody>
        <w:p w:rsidR="00295210" w:rsidRDefault="00EF0DC0" w:rsidP="00EF0DC0">
          <w:pPr>
            <w:pStyle w:val="EC138C6C935142D2B726786E199E82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F53C78466849F0B9FD4945ADABC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DC680C-398F-428B-B55A-033D3E20B6EF}"/>
      </w:docPartPr>
      <w:docPartBody>
        <w:p w:rsidR="00295210" w:rsidRDefault="00EF0DC0" w:rsidP="00EF0DC0">
          <w:pPr>
            <w:pStyle w:val="6EF53C78466849F0B9FD4945ADABC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D70D20AD3B4FD39456A9E33A2B83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E2BAF8-B81C-420D-BCBA-DC5FEA2F54BA}"/>
      </w:docPartPr>
      <w:docPartBody>
        <w:p w:rsidR="00295210" w:rsidRDefault="00EF0DC0" w:rsidP="00EF0DC0">
          <w:pPr>
            <w:pStyle w:val="2BD70D20AD3B4FD39456A9E33A2B83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C12E3D9FB4109827680283C3314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B11943-BBC0-4870-992D-5D1579AB8AA3}"/>
      </w:docPartPr>
      <w:docPartBody>
        <w:p w:rsidR="00295210" w:rsidRDefault="00EF0DC0" w:rsidP="00EF0DC0">
          <w:pPr>
            <w:pStyle w:val="9F4C12E3D9FB4109827680283C3314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02C8F6051E4553968540544619AB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97D664-B6EE-416C-B71D-3B1FE72DCE67}"/>
      </w:docPartPr>
      <w:docPartBody>
        <w:p w:rsidR="00295210" w:rsidRDefault="00EF0DC0" w:rsidP="00EF0DC0">
          <w:pPr>
            <w:pStyle w:val="6C02C8F6051E4553968540544619AB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0BDD6AF9204729B3685081CA9B9E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053AB-5ED0-410A-8F8D-EDC540818ED5}"/>
      </w:docPartPr>
      <w:docPartBody>
        <w:p w:rsidR="00295210" w:rsidRDefault="00EF0DC0" w:rsidP="00EF0DC0">
          <w:pPr>
            <w:pStyle w:val="F80BDD6AF9204729B3685081CA9B9E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22EA24BDC143E1882FBD0442615A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9A6078-5C26-4399-BA71-816836669DA9}"/>
      </w:docPartPr>
      <w:docPartBody>
        <w:p w:rsidR="00295210" w:rsidRDefault="00EF0DC0" w:rsidP="00EF0DC0">
          <w:pPr>
            <w:pStyle w:val="A222EA24BDC143E1882FBD0442615A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02779FEF06460A8D09F4358D661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9A0A3-1A9E-44C5-BFE0-6D0B9553E316}"/>
      </w:docPartPr>
      <w:docPartBody>
        <w:p w:rsidR="00295210" w:rsidRDefault="00EF0DC0" w:rsidP="00EF0DC0">
          <w:pPr>
            <w:pStyle w:val="E902779FEF06460A8D09F4358D661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812EA128F24F7BB7BEC4137B22D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ACA64-F9DF-45DA-A2AA-A15BE51A2490}"/>
      </w:docPartPr>
      <w:docPartBody>
        <w:p w:rsidR="00295210" w:rsidRDefault="00EF0DC0" w:rsidP="00EF0DC0">
          <w:pPr>
            <w:pStyle w:val="42812EA128F24F7BB7BEC4137B22D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FE8AF45266403D92B9F594408863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C4C17D-75A3-4647-BA5F-5AA472D54BF8}"/>
      </w:docPartPr>
      <w:docPartBody>
        <w:p w:rsidR="00295210" w:rsidRDefault="00EF0DC0" w:rsidP="00EF0DC0">
          <w:pPr>
            <w:pStyle w:val="41FE8AF45266403D92B9F594408863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3847F3BF44307A4DA5DE00FD252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04BAC-D184-40A6-BC4B-C000B0603756}"/>
      </w:docPartPr>
      <w:docPartBody>
        <w:p w:rsidR="00295210" w:rsidRDefault="00EF0DC0" w:rsidP="00EF0DC0">
          <w:pPr>
            <w:pStyle w:val="1CF3847F3BF44307A4DA5DE00FD252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7180CB12DF4E42B634ECFE2C40AD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6AEA8F-387B-467F-B36C-2DAFBE339DF3}"/>
      </w:docPartPr>
      <w:docPartBody>
        <w:p w:rsidR="00295210" w:rsidRDefault="00EF0DC0" w:rsidP="00EF0DC0">
          <w:pPr>
            <w:pStyle w:val="187180CB12DF4E42B634ECFE2C40AD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550A41FB2F4440BDC390F02160FA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8D8ECF-D382-459C-ADB7-428A066B76FF}"/>
      </w:docPartPr>
      <w:docPartBody>
        <w:p w:rsidR="00295210" w:rsidRDefault="00EF0DC0" w:rsidP="00EF0DC0">
          <w:pPr>
            <w:pStyle w:val="18550A41FB2F4440BDC390F02160FA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78188A9E945A29B6FFD6843662F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64BB7B-F7FD-4475-92EA-00FEA5FEEDE4}"/>
      </w:docPartPr>
      <w:docPartBody>
        <w:p w:rsidR="00295210" w:rsidRDefault="00EF0DC0" w:rsidP="00EF0DC0">
          <w:pPr>
            <w:pStyle w:val="CFC78188A9E945A29B6FFD6843662F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7CE9904A704CADB446227A571732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D1550A-9C42-4289-9AF6-FB0C4E47DCCF}"/>
      </w:docPartPr>
      <w:docPartBody>
        <w:p w:rsidR="00295210" w:rsidRDefault="00EF0DC0" w:rsidP="00EF0DC0">
          <w:pPr>
            <w:pStyle w:val="AA7CE9904A704CADB446227A571732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3231F943C4BECAC5B7CEAFFF9B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78940-EBEA-42E5-ACBB-09A158C42149}"/>
      </w:docPartPr>
      <w:docPartBody>
        <w:p w:rsidR="00295210" w:rsidRDefault="00EF0DC0" w:rsidP="00EF0DC0">
          <w:pPr>
            <w:pStyle w:val="1703231F943C4BECAC5B7CEAFFF9B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AEC07DE9A741F78D3EA8ECADF50C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E4E8A2-CC0E-4834-A4C4-0EC04F4EEDBA}"/>
      </w:docPartPr>
      <w:docPartBody>
        <w:p w:rsidR="00295210" w:rsidRDefault="00EF0DC0" w:rsidP="00EF0DC0">
          <w:pPr>
            <w:pStyle w:val="01AEC07DE9A741F78D3EA8ECADF50C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AE796B5C3E43589BF90286D5EBCE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5861D8-4366-4617-AAAB-B1C02721E282}"/>
      </w:docPartPr>
      <w:docPartBody>
        <w:p w:rsidR="00295210" w:rsidRDefault="00EF0DC0" w:rsidP="00EF0DC0">
          <w:pPr>
            <w:pStyle w:val="55AE796B5C3E43589BF90286D5EBCE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017AEA26F14FA998A5B10C8F2C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F9FEBD-8875-480A-A62D-9677195B1218}"/>
      </w:docPartPr>
      <w:docPartBody>
        <w:p w:rsidR="00295210" w:rsidRDefault="00EF0DC0" w:rsidP="00EF0DC0">
          <w:pPr>
            <w:pStyle w:val="44017AEA26F14FA998A5B10C8F2C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12236229CD48DB99D990F3147F2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9CA81C-B0AA-4D6C-8969-06F4B67DD41B}"/>
      </w:docPartPr>
      <w:docPartBody>
        <w:p w:rsidR="00295210" w:rsidRDefault="00EF0DC0" w:rsidP="00EF0DC0">
          <w:pPr>
            <w:pStyle w:val="9B12236229CD48DB99D990F3147F2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A1397943E0476F90590FB312A25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2DB0B7-468B-42D9-A804-F91D6CD11DCF}"/>
      </w:docPartPr>
      <w:docPartBody>
        <w:p w:rsidR="00295210" w:rsidRDefault="00EF0DC0" w:rsidP="00EF0DC0">
          <w:pPr>
            <w:pStyle w:val="36A1397943E0476F90590FB312A25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6F3E26E8A43278A1C7E32FA9AEB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9EC9B-7964-4214-8E12-F289B4BD730B}"/>
      </w:docPartPr>
      <w:docPartBody>
        <w:p w:rsidR="00295210" w:rsidRDefault="00EF0DC0" w:rsidP="00EF0DC0">
          <w:pPr>
            <w:pStyle w:val="8506F3E26E8A43278A1C7E32FA9AEB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91584F4E44D608D5584AD9A458E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C6272C-ADEB-4EDE-B8BE-4CD7D384DA50}"/>
      </w:docPartPr>
      <w:docPartBody>
        <w:p w:rsidR="00295210" w:rsidRDefault="00EF0DC0" w:rsidP="00EF0DC0">
          <w:pPr>
            <w:pStyle w:val="DF591584F4E44D608D5584AD9A458E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105F91CA844E4E952104B31E3A0A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381FC-0CED-4B3B-819E-25A7B4049C86}"/>
      </w:docPartPr>
      <w:docPartBody>
        <w:p w:rsidR="00295210" w:rsidRDefault="00EF0DC0" w:rsidP="00EF0DC0">
          <w:pPr>
            <w:pStyle w:val="50105F91CA844E4E952104B31E3A0A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CD5AF87246689009DD6B844915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F55BBB-C8FF-47BA-A8CB-7D4DD168EEBE}"/>
      </w:docPartPr>
      <w:docPartBody>
        <w:p w:rsidR="00295210" w:rsidRDefault="00EF0DC0" w:rsidP="00EF0DC0">
          <w:pPr>
            <w:pStyle w:val="435BCD5AF87246689009DD6B844915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CDBA7541441F580A18053EF8A90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164A0-0782-46AE-824E-472C4DF8DA71}"/>
      </w:docPartPr>
      <w:docPartBody>
        <w:p w:rsidR="00295210" w:rsidRDefault="00EF0DC0" w:rsidP="00EF0DC0">
          <w:pPr>
            <w:pStyle w:val="355CDBA7541441F580A18053EF8A90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8D62793CC94D4299F71D3157E38D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9D560C-7CD3-47C4-811A-E702A92FEB5F}"/>
      </w:docPartPr>
      <w:docPartBody>
        <w:p w:rsidR="00295210" w:rsidRDefault="00EF0DC0" w:rsidP="00EF0DC0">
          <w:pPr>
            <w:pStyle w:val="7E8D62793CC94D4299F71D3157E38D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CD84B584104EA58D4DED943066A1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F57C3-B4E3-48F7-8005-C6F79F0CDD34}"/>
      </w:docPartPr>
      <w:docPartBody>
        <w:p w:rsidR="00295210" w:rsidRDefault="00EF0DC0" w:rsidP="00EF0DC0">
          <w:pPr>
            <w:pStyle w:val="DACD84B584104EA58D4DED943066A1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4ABE18BB84046ACD57953DBB5C8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C30165-E186-416B-95A6-5F0CA67F353F}"/>
      </w:docPartPr>
      <w:docPartBody>
        <w:p w:rsidR="00295210" w:rsidRDefault="00EF0DC0" w:rsidP="00EF0DC0">
          <w:pPr>
            <w:pStyle w:val="A084ABE18BB84046ACD57953DBB5C8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61A55E05DC42539687BDAD56E66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D1F644-453A-4C2A-9FB5-D6AB5F487FA6}"/>
      </w:docPartPr>
      <w:docPartBody>
        <w:p w:rsidR="00295210" w:rsidRDefault="00EF0DC0" w:rsidP="00EF0DC0">
          <w:pPr>
            <w:pStyle w:val="1C61A55E05DC42539687BDAD56E668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23DFFB6DD6463792E17513589927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C50D7-4F13-498C-B0AD-B79ECCFB474E}"/>
      </w:docPartPr>
      <w:docPartBody>
        <w:p w:rsidR="00295210" w:rsidRDefault="00EF0DC0" w:rsidP="00EF0DC0">
          <w:pPr>
            <w:pStyle w:val="9723DFFB6DD6463792E175135899279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12007CC3A74BDD9A7529839F0260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62918-AAD9-48CC-A9F6-08A977EA7A22}"/>
      </w:docPartPr>
      <w:docPartBody>
        <w:p w:rsidR="00295210" w:rsidRDefault="00EF0DC0" w:rsidP="00EF0DC0">
          <w:pPr>
            <w:pStyle w:val="4A12007CC3A74BDD9A7529839F0260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5BC142BBD347BEAC74478389148F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D12D18-A9CE-46AE-91FD-DEA6A2492AC9}"/>
      </w:docPartPr>
      <w:docPartBody>
        <w:p w:rsidR="00295210" w:rsidRDefault="00EF0DC0" w:rsidP="00EF0DC0">
          <w:pPr>
            <w:pStyle w:val="A35BC142BBD347BEAC74478389148F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EB3696A1DC4C019F75065A57018B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F7AED-5005-4319-A605-E9E9B185ED15}"/>
      </w:docPartPr>
      <w:docPartBody>
        <w:p w:rsidR="00295210" w:rsidRDefault="00EF0DC0" w:rsidP="00EF0DC0">
          <w:pPr>
            <w:pStyle w:val="E5EB3696A1DC4C019F75065A57018B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05DE2EF72549E585262E03AC6AD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8A8C89-7C82-4C06-A7A6-CB24ED4D70B9}"/>
      </w:docPartPr>
      <w:docPartBody>
        <w:p w:rsidR="00295210" w:rsidRDefault="00EF0DC0" w:rsidP="00EF0DC0">
          <w:pPr>
            <w:pStyle w:val="1C05DE2EF72549E585262E03AC6AD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A72E62CB1E462CA7F671A4E3730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B7DC4-2DE1-481E-9FAD-359F23B0438F}"/>
      </w:docPartPr>
      <w:docPartBody>
        <w:p w:rsidR="00295210" w:rsidRDefault="00EF0DC0" w:rsidP="00EF0DC0">
          <w:pPr>
            <w:pStyle w:val="58A72E62CB1E462CA7F671A4E3730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CBFF3413114D009ED723A09336C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F46D5-3F02-4ED1-9917-2CA779A04D4C}"/>
      </w:docPartPr>
      <w:docPartBody>
        <w:p w:rsidR="00295210" w:rsidRDefault="00EF0DC0" w:rsidP="00EF0DC0">
          <w:pPr>
            <w:pStyle w:val="84CBFF3413114D009ED723A09336C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C7F56DDE840C3BC517827F4D4E2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71234-4203-4B86-9BC9-93B7688762FF}"/>
      </w:docPartPr>
      <w:docPartBody>
        <w:p w:rsidR="00295210" w:rsidRDefault="00EF0DC0" w:rsidP="00EF0DC0">
          <w:pPr>
            <w:pStyle w:val="DCBC7F56DDE840C3BC517827F4D4E2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7EB783CE66414DB52A4325D0214C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E37D86-DB7C-4A29-AC31-523F5A51A14F}"/>
      </w:docPartPr>
      <w:docPartBody>
        <w:p w:rsidR="00295210" w:rsidRDefault="00EF0DC0" w:rsidP="00EF0DC0">
          <w:pPr>
            <w:pStyle w:val="B57EB783CE66414DB52A4325D0214C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1940632C74461C85EDF40D41B83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00B5A-064E-4A31-B1F4-75C98944DC66}"/>
      </w:docPartPr>
      <w:docPartBody>
        <w:p w:rsidR="00295210" w:rsidRDefault="00EF0DC0" w:rsidP="00EF0DC0">
          <w:pPr>
            <w:pStyle w:val="EF1940632C74461C85EDF40D41B83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74EA1DA0C47708B512FBF8B0CC9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76E781-3466-4829-838E-E3FD262076C5}"/>
      </w:docPartPr>
      <w:docPartBody>
        <w:p w:rsidR="00295210" w:rsidRDefault="00EF0DC0" w:rsidP="00EF0DC0">
          <w:pPr>
            <w:pStyle w:val="3D774EA1DA0C47708B512FBF8B0CC9D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0D73FCAFA4F9CAE3FCBE0ABAD9A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73541-7A92-4B7B-AA58-6A20E808F6FC}"/>
      </w:docPartPr>
      <w:docPartBody>
        <w:p w:rsidR="00295210" w:rsidRDefault="00EF0DC0" w:rsidP="00EF0DC0">
          <w:pPr>
            <w:pStyle w:val="3AF0D73FCAFA4F9CAE3FCBE0ABAD9A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E92DACAE8040B188FB140D6D9159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FE0D92-C72A-48C4-B49A-5AD6202DD834}"/>
      </w:docPartPr>
      <w:docPartBody>
        <w:p w:rsidR="00295210" w:rsidRDefault="00EF0DC0" w:rsidP="00EF0DC0">
          <w:pPr>
            <w:pStyle w:val="69E92DACAE8040B188FB140D6D9159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C5EE72CBAF45B1BB609DD4805292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D66F6E-ED9A-4980-8117-3534414DF7EF}"/>
      </w:docPartPr>
      <w:docPartBody>
        <w:p w:rsidR="00295210" w:rsidRDefault="00EF0DC0" w:rsidP="00EF0DC0">
          <w:pPr>
            <w:pStyle w:val="FCC5EE72CBAF45B1BB609DD4805292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EA1774C2F647FEA5BD746C98D05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D69591-87C4-4788-8115-D5BA255BE4D0}"/>
      </w:docPartPr>
      <w:docPartBody>
        <w:p w:rsidR="00295210" w:rsidRDefault="00EF0DC0" w:rsidP="00EF0DC0">
          <w:pPr>
            <w:pStyle w:val="51EA1774C2F647FEA5BD746C98D05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E7687FD68422097C1E11BCED2AD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16F991-48DE-47C5-8FA5-85A4FCE0FE0D}"/>
      </w:docPartPr>
      <w:docPartBody>
        <w:p w:rsidR="00295210" w:rsidRDefault="00EF0DC0" w:rsidP="00EF0DC0">
          <w:pPr>
            <w:pStyle w:val="383E7687FD68422097C1E11BCED2AD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2C6A64CBC248C3A2A54C5C80B2AC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486B4-E1E4-4B9E-A8CC-95197670E956}"/>
      </w:docPartPr>
      <w:docPartBody>
        <w:p w:rsidR="00295210" w:rsidRDefault="00EF0DC0" w:rsidP="00EF0DC0">
          <w:pPr>
            <w:pStyle w:val="7A2C6A64CBC248C3A2A54C5C80B2AC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63C88DA224E68A50C96F0373037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82695-DDBC-451D-AA52-4E08ADF76805}"/>
      </w:docPartPr>
      <w:docPartBody>
        <w:p w:rsidR="00295210" w:rsidRDefault="00EF0DC0" w:rsidP="00EF0DC0">
          <w:pPr>
            <w:pStyle w:val="9F863C88DA224E68A50C96F0373037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CBEA802FAB48FF9C17610E938F4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70C0A8-E03A-4787-8EA8-FDDD6B5F19A3}"/>
      </w:docPartPr>
      <w:docPartBody>
        <w:p w:rsidR="00295210" w:rsidRDefault="00EF0DC0" w:rsidP="00EF0DC0">
          <w:pPr>
            <w:pStyle w:val="5BCBEA802FAB48FF9C17610E938F46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4F1702EF9489ABF5D2A5BBF69A0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9068EB-8638-45A4-8A52-4424B9FD0D2B}"/>
      </w:docPartPr>
      <w:docPartBody>
        <w:p w:rsidR="00295210" w:rsidRDefault="00EF0DC0" w:rsidP="00EF0DC0">
          <w:pPr>
            <w:pStyle w:val="29B4F1702EF9489ABF5D2A5BBF69A0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137C37E44430C87F8E190F8EA49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D16568-5D66-40D5-A167-143098B4DA55}"/>
      </w:docPartPr>
      <w:docPartBody>
        <w:p w:rsidR="00295210" w:rsidRDefault="00EF0DC0" w:rsidP="00EF0DC0">
          <w:pPr>
            <w:pStyle w:val="B4D137C37E44430C87F8E190F8EA49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1AF8E3033C49A6978B1A9BAEB4FE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4E67B8-B071-4247-9738-4D6813225B78}"/>
      </w:docPartPr>
      <w:docPartBody>
        <w:p w:rsidR="00295210" w:rsidRDefault="00EF0DC0" w:rsidP="00EF0DC0">
          <w:pPr>
            <w:pStyle w:val="F51AF8E3033C49A6978B1A9BAEB4FE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56E0EDDA604D85BCFE2F09E483B0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AAAB-5DAA-429B-843D-811EBD22602C}"/>
      </w:docPartPr>
      <w:docPartBody>
        <w:p w:rsidR="00295210" w:rsidRDefault="00EF0DC0" w:rsidP="00EF0DC0">
          <w:pPr>
            <w:pStyle w:val="BE56E0EDDA604D85BCFE2F09E483B0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824D85625841E09DE93A4FF28DC8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CD8422-1AA7-4ACD-B9E5-9A9E9E908D1A}"/>
      </w:docPartPr>
      <w:docPartBody>
        <w:p w:rsidR="00295210" w:rsidRDefault="00EF0DC0" w:rsidP="00EF0DC0">
          <w:pPr>
            <w:pStyle w:val="EF824D85625841E09DE93A4FF28DC8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6D6833D6924CB9926E0BABEBAEBC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F9501A-2FC1-4478-A106-BFE73C0080DC}"/>
      </w:docPartPr>
      <w:docPartBody>
        <w:p w:rsidR="00295210" w:rsidRDefault="00EF0DC0" w:rsidP="00EF0DC0">
          <w:pPr>
            <w:pStyle w:val="5A6D6833D6924CB9926E0BABEBAEBC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2F14ADA174DA299B9B52E64A8A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0EB0F-53DA-4BC0-91EB-B23B8D119012}"/>
      </w:docPartPr>
      <w:docPartBody>
        <w:p w:rsidR="00295210" w:rsidRDefault="00EF0DC0" w:rsidP="00EF0DC0">
          <w:pPr>
            <w:pStyle w:val="46A2F14ADA174DA299B9B52E64A8A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B0B327FB854892A3A26D7B3A1B6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71AB13-D71E-48FD-9404-86F35C0D1CC7}"/>
      </w:docPartPr>
      <w:docPartBody>
        <w:p w:rsidR="00295210" w:rsidRDefault="00EF0DC0" w:rsidP="00EF0DC0">
          <w:pPr>
            <w:pStyle w:val="55B0B327FB854892A3A26D7B3A1B6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DA081A29D42E1A0E08021D6C643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408E0C-31A3-4DD1-B274-653C55D75F95}"/>
      </w:docPartPr>
      <w:docPartBody>
        <w:p w:rsidR="00295210" w:rsidRDefault="00EF0DC0" w:rsidP="00EF0DC0">
          <w:pPr>
            <w:pStyle w:val="7BCDA081A29D42E1A0E08021D6C643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D55EC6566C408DA49CCC5964DE0D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38406A-9A93-4D2C-903F-6CD0F7458C90}"/>
      </w:docPartPr>
      <w:docPartBody>
        <w:p w:rsidR="00295210" w:rsidRDefault="00EF0DC0" w:rsidP="00EF0DC0">
          <w:pPr>
            <w:pStyle w:val="17D55EC6566C408DA49CCC5964DE0D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78F3605CB14333B0B1B95A67EE00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1F6B-F879-4C17-94A2-FAC1DC18079B}"/>
      </w:docPartPr>
      <w:docPartBody>
        <w:p w:rsidR="00295210" w:rsidRDefault="00EF0DC0" w:rsidP="00EF0DC0">
          <w:pPr>
            <w:pStyle w:val="4E78F3605CB14333B0B1B95A67EE00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6C964A794C4E6C93F1F16B5B019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DFDBC8-522C-4A9B-A740-4332148A0E99}"/>
      </w:docPartPr>
      <w:docPartBody>
        <w:p w:rsidR="00295210" w:rsidRDefault="00EF0DC0" w:rsidP="00EF0DC0">
          <w:pPr>
            <w:pStyle w:val="AC6C964A794C4E6C93F1F16B5B019C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FDDCAE2D62419FAFBD47DEB32E26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53960-F620-42E8-A2F4-8066A2719814}"/>
      </w:docPartPr>
      <w:docPartBody>
        <w:p w:rsidR="00295210" w:rsidRDefault="00EF0DC0" w:rsidP="00EF0DC0">
          <w:pPr>
            <w:pStyle w:val="D4FDDCAE2D62419FAFBD47DEB32E26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66A43F7B4D434EBAB9B01CCD0ECF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01F5BB-911D-40F8-B131-D59984840979}"/>
      </w:docPartPr>
      <w:docPartBody>
        <w:p w:rsidR="00295210" w:rsidRDefault="00EF0DC0" w:rsidP="00EF0DC0">
          <w:pPr>
            <w:pStyle w:val="8F66A43F7B4D434EBAB9B01CCD0ECF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CA2A14BA6F4FC19D1644173A43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5B3FAC-A709-4D5D-938F-79618E93348E}"/>
      </w:docPartPr>
      <w:docPartBody>
        <w:p w:rsidR="00295210" w:rsidRDefault="00EF0DC0" w:rsidP="00EF0DC0">
          <w:pPr>
            <w:pStyle w:val="EBCA2A14BA6F4FC19D1644173A43D9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B3F9D2F9C4A13B2595C41964B9E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C63753-F4A6-4F49-BFC1-F5BB31E9442E}"/>
      </w:docPartPr>
      <w:docPartBody>
        <w:p w:rsidR="00295210" w:rsidRDefault="00EF0DC0" w:rsidP="00EF0DC0">
          <w:pPr>
            <w:pStyle w:val="B74B3F9D2F9C4A13B2595C41964B9E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787E2DAF9441E4A8D94DD7A635D6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72474C-62A0-4695-B39E-F989A28A3B42}"/>
      </w:docPartPr>
      <w:docPartBody>
        <w:p w:rsidR="00295210" w:rsidRDefault="00EF0DC0" w:rsidP="00EF0DC0">
          <w:pPr>
            <w:pStyle w:val="96787E2DAF9441E4A8D94DD7A635D63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33E1130A474743B74B13E542D816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6FEBE1-B1B0-403C-81A1-384FE1556D64}"/>
      </w:docPartPr>
      <w:docPartBody>
        <w:p w:rsidR="00295210" w:rsidRDefault="00EF0DC0" w:rsidP="00EF0DC0">
          <w:pPr>
            <w:pStyle w:val="0733E1130A474743B74B13E542D816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683D7CE63843E0ACD3D495EACA83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DD92B5-1671-40FF-8426-8DDE82C85B59}"/>
      </w:docPartPr>
      <w:docPartBody>
        <w:p w:rsidR="00295210" w:rsidRDefault="00EF0DC0" w:rsidP="00EF0DC0">
          <w:pPr>
            <w:pStyle w:val="2C683D7CE63843E0ACD3D495EACA83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04EBA172646F9A72F69DB8B6712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37EB3E-36E9-455B-A80F-A2BF191C4BD8}"/>
      </w:docPartPr>
      <w:docPartBody>
        <w:p w:rsidR="00295210" w:rsidRDefault="00EF0DC0" w:rsidP="00EF0DC0">
          <w:pPr>
            <w:pStyle w:val="D1C04EBA172646F9A72F69DB8B6712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E1D166C90498D805703D524FACB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BB103-4F5D-44AA-94CA-C696FF990045}"/>
      </w:docPartPr>
      <w:docPartBody>
        <w:p w:rsidR="00295210" w:rsidRDefault="00EF0DC0" w:rsidP="00EF0DC0">
          <w:pPr>
            <w:pStyle w:val="A1EE1D166C90498D805703D524FACB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A7A2ED9B394076BFD402987A2B7A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991E3-C0C8-47BE-90BC-C77FB52E665B}"/>
      </w:docPartPr>
      <w:docPartBody>
        <w:p w:rsidR="00295210" w:rsidRDefault="00EF0DC0" w:rsidP="00EF0DC0">
          <w:pPr>
            <w:pStyle w:val="75A7A2ED9B394076BFD402987A2B7A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377992292B406EBAE250BD90B6F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563F24-02CA-468C-991D-C67C9CE3BC9B}"/>
      </w:docPartPr>
      <w:docPartBody>
        <w:p w:rsidR="00295210" w:rsidRDefault="00EF0DC0" w:rsidP="00EF0DC0">
          <w:pPr>
            <w:pStyle w:val="50377992292B406EBAE250BD90B6F3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D571A8656D4FAF938EE6A4EB888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E9FDED-C486-4E2E-9B4F-FA3F6D5CD0F3}"/>
      </w:docPartPr>
      <w:docPartBody>
        <w:p w:rsidR="00295210" w:rsidRDefault="00EF0DC0" w:rsidP="00EF0DC0">
          <w:pPr>
            <w:pStyle w:val="B1D571A8656D4FAF938EE6A4EB888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5B1D380D4744D4AE2575A2419643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05A330-C794-4590-9290-347BFB14D183}"/>
      </w:docPartPr>
      <w:docPartBody>
        <w:p w:rsidR="00295210" w:rsidRDefault="00EF0DC0" w:rsidP="00EF0DC0">
          <w:pPr>
            <w:pStyle w:val="5A5B1D380D4744D4AE2575A2419643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2701AE0F2E4B75A0AEFC4EE35EE5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3CC69A-6168-4126-B1E3-288A1BA53D46}"/>
      </w:docPartPr>
      <w:docPartBody>
        <w:p w:rsidR="00295210" w:rsidRDefault="00EF0DC0" w:rsidP="00EF0DC0">
          <w:pPr>
            <w:pStyle w:val="912701AE0F2E4B75A0AEFC4EE35EE5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C73515F0F348BBAC13364D608241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53137A-7567-471A-BD3C-9A17AAD2771F}"/>
      </w:docPartPr>
      <w:docPartBody>
        <w:p w:rsidR="00295210" w:rsidRDefault="00EF0DC0" w:rsidP="00EF0DC0">
          <w:pPr>
            <w:pStyle w:val="DCC73515F0F348BBAC13364D608241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39B33E67DE4296BB33F2755144EC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4E035-9BEF-4F82-805F-992FBF0E145A}"/>
      </w:docPartPr>
      <w:docPartBody>
        <w:p w:rsidR="00295210" w:rsidRDefault="00EF0DC0" w:rsidP="00EF0DC0">
          <w:pPr>
            <w:pStyle w:val="B339B33E67DE4296BB33F2755144EC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6988734EE246D48DAD163943E9BB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0BD671-A92A-4F02-B569-5C1D4D7D34DF}"/>
      </w:docPartPr>
      <w:docPartBody>
        <w:p w:rsidR="00295210" w:rsidRDefault="00EF0DC0" w:rsidP="00EF0DC0">
          <w:pPr>
            <w:pStyle w:val="A16988734EE246D48DAD163943E9BB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F78DA10B5D4B5A9225C7F0A8D0B7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7B7493-3922-42E7-8592-95148E6220EE}"/>
      </w:docPartPr>
      <w:docPartBody>
        <w:p w:rsidR="00295210" w:rsidRDefault="00EF0DC0" w:rsidP="00EF0DC0">
          <w:pPr>
            <w:pStyle w:val="3AF78DA10B5D4B5A9225C7F0A8D0B7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14962C5732458A966E46D1DDB8D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B81C8-58F7-4CA0-B781-34196CB0E377}"/>
      </w:docPartPr>
      <w:docPartBody>
        <w:p w:rsidR="00295210" w:rsidRDefault="00EF0DC0" w:rsidP="00EF0DC0">
          <w:pPr>
            <w:pStyle w:val="C214962C5732458A966E46D1DDB8D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B9DC73309B494ABADDDBB04E6DB9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7FCD1A-5B5E-49E6-97D6-0255C41BED04}"/>
      </w:docPartPr>
      <w:docPartBody>
        <w:p w:rsidR="00295210" w:rsidRDefault="00EF0DC0" w:rsidP="00EF0DC0">
          <w:pPr>
            <w:pStyle w:val="82B9DC73309B494ABADDDBB04E6DB9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BE650A4D6446A094BB9275D90A06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72B052-241F-4F75-83B9-DC57563EDCA3}"/>
      </w:docPartPr>
      <w:docPartBody>
        <w:p w:rsidR="00295210" w:rsidRDefault="00EF0DC0" w:rsidP="00EF0DC0">
          <w:pPr>
            <w:pStyle w:val="6CBE650A4D6446A094BB9275D90A06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9B8FEE6F95446A987461BFA773F6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B78640-DBE4-4C9A-8D9A-2C8ECD6BD67A}"/>
      </w:docPartPr>
      <w:docPartBody>
        <w:p w:rsidR="00295210" w:rsidRDefault="00EF0DC0" w:rsidP="00EF0DC0">
          <w:pPr>
            <w:pStyle w:val="619B8FEE6F95446A987461BFA773F6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AE24020C2F4169B55420C4B67D3D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52DD29-5981-414B-BE17-F8DC49045303}"/>
      </w:docPartPr>
      <w:docPartBody>
        <w:p w:rsidR="00295210" w:rsidRDefault="00EF0DC0" w:rsidP="00EF0DC0">
          <w:pPr>
            <w:pStyle w:val="F6AE24020C2F4169B55420C4B67D3D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D6ACA040A34CB49048C7B21020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209BF8-F294-4098-AAE4-EE4B93C96087}"/>
      </w:docPartPr>
      <w:docPartBody>
        <w:p w:rsidR="00295210" w:rsidRDefault="00EF0DC0" w:rsidP="00EF0DC0">
          <w:pPr>
            <w:pStyle w:val="74D6ACA040A34CB49048C7B21020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065B3362DF416D8D229657C9809F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DE654-290D-47B8-A91D-9FFE400BCDAB}"/>
      </w:docPartPr>
      <w:docPartBody>
        <w:p w:rsidR="00295210" w:rsidRDefault="00EF0DC0" w:rsidP="00EF0DC0">
          <w:pPr>
            <w:pStyle w:val="81065B3362DF416D8D229657C9809F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09B4429DEB49F78F8D0767CAC534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BE348-6979-4D68-B8B3-2D3C5607419D}"/>
      </w:docPartPr>
      <w:docPartBody>
        <w:p w:rsidR="00295210" w:rsidRDefault="00EF0DC0" w:rsidP="00EF0DC0">
          <w:pPr>
            <w:pStyle w:val="7909B4429DEB49F78F8D0767CAC534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A6403BC5724F60B0D1C1F774D725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331A1-4979-4FC5-9121-8164066F6E69}"/>
      </w:docPartPr>
      <w:docPartBody>
        <w:p w:rsidR="00295210" w:rsidRDefault="00EF0DC0" w:rsidP="00EF0DC0">
          <w:pPr>
            <w:pStyle w:val="06A6403BC5724F60B0D1C1F774D725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A253CDAE8E4D3582F4E3BD86ADEC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E2F939-A64F-4410-8C8F-8881BC375AC2}"/>
      </w:docPartPr>
      <w:docPartBody>
        <w:p w:rsidR="00295210" w:rsidRDefault="00EF0DC0" w:rsidP="00EF0DC0">
          <w:pPr>
            <w:pStyle w:val="A4A253CDAE8E4D3582F4E3BD86ADEC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DEA315119648AC9ED39EA66BBEBE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BA9652-39BF-43A3-8FBA-5D7953C1CCB9}"/>
      </w:docPartPr>
      <w:docPartBody>
        <w:p w:rsidR="00295210" w:rsidRDefault="00EF0DC0" w:rsidP="00EF0DC0">
          <w:pPr>
            <w:pStyle w:val="A7DEA315119648AC9ED39EA66BBEBE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EC9324D89F401C9F5E3336A1C33C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A8EAA-AAF3-45AE-B0DB-8C392729BC0E}"/>
      </w:docPartPr>
      <w:docPartBody>
        <w:p w:rsidR="00295210" w:rsidRDefault="00EF0DC0" w:rsidP="00EF0DC0">
          <w:pPr>
            <w:pStyle w:val="1DEC9324D89F401C9F5E3336A1C33C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9A5E7003404B9E8E52F0CFF38149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87768C-EDB3-4EC3-83E1-F37CE17A14B1}"/>
      </w:docPartPr>
      <w:docPartBody>
        <w:p w:rsidR="00295210" w:rsidRDefault="00EF0DC0" w:rsidP="00EF0DC0">
          <w:pPr>
            <w:pStyle w:val="6D9A5E7003404B9E8E52F0CFF38149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B1F45444314154A94978A9048463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1FAEC8-3C9A-4EF0-9464-97F9E07819D9}"/>
      </w:docPartPr>
      <w:docPartBody>
        <w:p w:rsidR="00295210" w:rsidRDefault="00EF0DC0" w:rsidP="00EF0DC0">
          <w:pPr>
            <w:pStyle w:val="C7B1F45444314154A94978A9048463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16DBCE790E4CE79EB885C87677A2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D7BAA1-7125-4223-8B79-9662CC359D82}"/>
      </w:docPartPr>
      <w:docPartBody>
        <w:p w:rsidR="00295210" w:rsidRDefault="00EF0DC0" w:rsidP="00EF0DC0">
          <w:pPr>
            <w:pStyle w:val="7F16DBCE790E4CE79EB885C87677A2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DD145B196B437292CC484E65D6A2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423C70-F37B-481B-BA2F-E06852BDE3B2}"/>
      </w:docPartPr>
      <w:docPartBody>
        <w:p w:rsidR="00295210" w:rsidRDefault="00EF0DC0" w:rsidP="00EF0DC0">
          <w:pPr>
            <w:pStyle w:val="D9DD145B196B437292CC484E65D6A2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C8A81E08094EB38B0967C6DFB208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E561E-E32D-43A3-842E-103876C6B5CB}"/>
      </w:docPartPr>
      <w:docPartBody>
        <w:p w:rsidR="00295210" w:rsidRDefault="00EF0DC0" w:rsidP="00EF0DC0">
          <w:pPr>
            <w:pStyle w:val="48C8A81E08094EB38B0967C6DFB208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0D8C82420463AA947E21AA04DAF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A0B8B7-12C8-4D30-98C7-86467433B6E7}"/>
      </w:docPartPr>
      <w:docPartBody>
        <w:p w:rsidR="00295210" w:rsidRDefault="00EF0DC0" w:rsidP="00EF0DC0">
          <w:pPr>
            <w:pStyle w:val="C1E0D8C82420463AA947E21AA04DAF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6D20971FC14E71A16E3EB3B8F734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DAC2C9-5184-4545-A160-E2B12AEE8495}"/>
      </w:docPartPr>
      <w:docPartBody>
        <w:p w:rsidR="00295210" w:rsidRDefault="00EF0DC0" w:rsidP="00EF0DC0">
          <w:pPr>
            <w:pStyle w:val="6F6D20971FC14E71A16E3EB3B8F734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4EF8135E9B45C5B093B54FB26D30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FF1A82-5E77-4D2E-BA8A-9EDA9FE3EEB1}"/>
      </w:docPartPr>
      <w:docPartBody>
        <w:p w:rsidR="00295210" w:rsidRDefault="00EF0DC0" w:rsidP="00EF0DC0">
          <w:pPr>
            <w:pStyle w:val="354EF8135E9B45C5B093B54FB26D30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F9BAA53CF40D1A358DC63D38AC3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02B68D-A6EF-4EAB-BA71-A972A7617D76}"/>
      </w:docPartPr>
      <w:docPartBody>
        <w:p w:rsidR="00295210" w:rsidRDefault="00EF0DC0" w:rsidP="00EF0DC0">
          <w:pPr>
            <w:pStyle w:val="905F9BAA53CF40D1A358DC63D38AC3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1CD53741CB478BB2F831182DE23D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F25FA-D424-444F-BF86-841BA5C112CD}"/>
      </w:docPartPr>
      <w:docPartBody>
        <w:p w:rsidR="00295210" w:rsidRDefault="00EF0DC0" w:rsidP="00EF0DC0">
          <w:pPr>
            <w:pStyle w:val="271CD53741CB478BB2F831182DE23D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63B5B209354BCFB9B72624953C20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A90A6-C2BC-41B1-9D57-634DE6D74BCC}"/>
      </w:docPartPr>
      <w:docPartBody>
        <w:p w:rsidR="00295210" w:rsidRDefault="00EF0DC0" w:rsidP="00EF0DC0">
          <w:pPr>
            <w:pStyle w:val="0863B5B209354BCFB9B72624953C20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5C86ED88AF461C918FB9A391E041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1F569A-D722-480D-9D64-3F4919E9EDE8}"/>
      </w:docPartPr>
      <w:docPartBody>
        <w:p w:rsidR="00295210" w:rsidRDefault="00EF0DC0" w:rsidP="00EF0DC0">
          <w:pPr>
            <w:pStyle w:val="A55C86ED88AF461C918FB9A391E041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DCC047349841CFB8AC584842CF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CA8509-B12C-4E72-A738-8A551A46DEC0}"/>
      </w:docPartPr>
      <w:docPartBody>
        <w:p w:rsidR="00295210" w:rsidRDefault="00EF0DC0" w:rsidP="00EF0DC0">
          <w:pPr>
            <w:pStyle w:val="C8DCC047349841CFB8AC584842CF6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B114698BEA43D09A1EFC100A3FF1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E1E536-FB44-4E91-9EF2-B654DB81AB0D}"/>
      </w:docPartPr>
      <w:docPartBody>
        <w:p w:rsidR="00295210" w:rsidRDefault="00EF0DC0" w:rsidP="00EF0DC0">
          <w:pPr>
            <w:pStyle w:val="21B114698BEA43D09A1EFC100A3FF1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8AEC35DA34209AA548E81CFC44F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DB532C-B2F2-4F04-8911-3892529461F2}"/>
      </w:docPartPr>
      <w:docPartBody>
        <w:p w:rsidR="00295210" w:rsidRDefault="00EF0DC0" w:rsidP="00EF0DC0">
          <w:pPr>
            <w:pStyle w:val="B228AEC35DA34209AA548E81CFC44F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556CA0B3A4AA9A39A5899E3C39C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477462-F143-4EDA-A5BB-67146290CE09}"/>
      </w:docPartPr>
      <w:docPartBody>
        <w:p w:rsidR="00295210" w:rsidRDefault="00EF0DC0" w:rsidP="00EF0DC0">
          <w:pPr>
            <w:pStyle w:val="997556CA0B3A4AA9A39A5899E3C39C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BBB6857A0F46108CDD9C0334A59E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433405-07A7-4FF1-9783-B8482104AED4}"/>
      </w:docPartPr>
      <w:docPartBody>
        <w:p w:rsidR="00295210" w:rsidRDefault="00EF0DC0" w:rsidP="00EF0DC0">
          <w:pPr>
            <w:pStyle w:val="EBBBB6857A0F46108CDD9C0334A59E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2C9C78D07462E8038841881C9A3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2BBD7-D555-47B3-8D1F-ED17D88D2F79}"/>
      </w:docPartPr>
      <w:docPartBody>
        <w:p w:rsidR="00295210" w:rsidRDefault="00EF0DC0" w:rsidP="00EF0DC0">
          <w:pPr>
            <w:pStyle w:val="3662C9C78D07462E8038841881C9A3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8A0E78AAD1485EA0FB24B7D7DF48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68EC23-55F1-4FE0-9E50-7060F5DA29B3}"/>
      </w:docPartPr>
      <w:docPartBody>
        <w:p w:rsidR="00295210" w:rsidRDefault="00EF0DC0" w:rsidP="00EF0DC0">
          <w:pPr>
            <w:pStyle w:val="F68A0E78AAD1485EA0FB24B7D7DF48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2E09F2D47148ECA33A71A061824E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A392A3-14BE-4B56-9BDA-5424F38DEC38}"/>
      </w:docPartPr>
      <w:docPartBody>
        <w:p w:rsidR="00295210" w:rsidRDefault="00EF0DC0" w:rsidP="00EF0DC0">
          <w:pPr>
            <w:pStyle w:val="F82E09F2D47148ECA33A71A061824E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5CBB1154924B6CB4607579C1596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EB0DA-90E3-4A6C-945F-0B30693553C8}"/>
      </w:docPartPr>
      <w:docPartBody>
        <w:p w:rsidR="00295210" w:rsidRDefault="00EF0DC0" w:rsidP="00EF0DC0">
          <w:pPr>
            <w:pStyle w:val="A05CBB1154924B6CB4607579C1596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E75A453E5455B8B40B97756E10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74A0A1-5DD6-4B49-8BC5-B3BEC8FAF63A}"/>
      </w:docPartPr>
      <w:docPartBody>
        <w:p w:rsidR="00295210" w:rsidRDefault="00EF0DC0" w:rsidP="00EF0DC0">
          <w:pPr>
            <w:pStyle w:val="9F6E75A453E5455B8B40B97756E10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C74CE38B64365B51CA59E81EFF0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9E159-935C-4FB2-91B5-378E14BA9864}"/>
      </w:docPartPr>
      <w:docPartBody>
        <w:p w:rsidR="00295210" w:rsidRDefault="00EF0DC0" w:rsidP="00EF0DC0">
          <w:pPr>
            <w:pStyle w:val="FB8C74CE38B64365B51CA59E81EFF0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49100057684728B5E3F0D1343ADC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20B4DB-0450-49F9-BB94-AA35742860C2}"/>
      </w:docPartPr>
      <w:docPartBody>
        <w:p w:rsidR="00295210" w:rsidRDefault="00EF0DC0" w:rsidP="00EF0DC0">
          <w:pPr>
            <w:pStyle w:val="F549100057684728B5E3F0D1343ADC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CB9DCAB57946498849406B0A34C9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A34B9-E7F0-4E92-8F04-E89134DE6437}"/>
      </w:docPartPr>
      <w:docPartBody>
        <w:p w:rsidR="00295210" w:rsidRDefault="00EF0DC0" w:rsidP="00EF0DC0">
          <w:pPr>
            <w:pStyle w:val="ADCB9DCAB57946498849406B0A34C9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76C32E98E49EA8F7C4E4A8D49A5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ED7DB9-F877-4545-B904-9CAAB7A8367D}"/>
      </w:docPartPr>
      <w:docPartBody>
        <w:p w:rsidR="00295210" w:rsidRDefault="00EF0DC0" w:rsidP="00EF0DC0">
          <w:pPr>
            <w:pStyle w:val="84776C32E98E49EA8F7C4E4A8D49A5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9AD19177364AAE96DC381224A772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A63513-5419-4ECA-9B33-8D33CD457162}"/>
      </w:docPartPr>
      <w:docPartBody>
        <w:p w:rsidR="00295210" w:rsidRDefault="00EF0DC0" w:rsidP="00EF0DC0">
          <w:pPr>
            <w:pStyle w:val="009AD19177364AAE96DC381224A772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5AF4E390AF498B90A16D681FB1DC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6274C1-3A4C-48D3-B4DD-64D1B4B25CF4}"/>
      </w:docPartPr>
      <w:docPartBody>
        <w:p w:rsidR="00295210" w:rsidRDefault="00EF0DC0" w:rsidP="00EF0DC0">
          <w:pPr>
            <w:pStyle w:val="865AF4E390AF498B90A16D681FB1DC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7BE04FBC0F432D8CBD924FF171DB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E4E4FE-04EC-4F97-9652-2FCF0BDE20B0}"/>
      </w:docPartPr>
      <w:docPartBody>
        <w:p w:rsidR="00295210" w:rsidRDefault="00EF0DC0" w:rsidP="00EF0DC0">
          <w:pPr>
            <w:pStyle w:val="087BE04FBC0F432D8CBD924FF171DB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D76807B52E4C67981AD9D6B658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E21FC5-1D2C-499D-B12E-7A1999FBFC93}"/>
      </w:docPartPr>
      <w:docPartBody>
        <w:p w:rsidR="00295210" w:rsidRDefault="00EF0DC0" w:rsidP="00EF0DC0">
          <w:pPr>
            <w:pStyle w:val="03D76807B52E4C67981AD9D6B658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2D8AAA9DC54A8B8B5F5E8CA37808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DDEA28-F325-4B33-8E89-E29C08928285}"/>
      </w:docPartPr>
      <w:docPartBody>
        <w:p w:rsidR="00295210" w:rsidRDefault="00EF0DC0" w:rsidP="00EF0DC0">
          <w:pPr>
            <w:pStyle w:val="512D8AAA9DC54A8B8B5F5E8CA37808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B5BEAFDDC54AA688E1947CBFCF41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4DFFF-2D82-4F70-ADAB-BA203609342E}"/>
      </w:docPartPr>
      <w:docPartBody>
        <w:p w:rsidR="00295210" w:rsidRDefault="00EF0DC0" w:rsidP="00EF0DC0">
          <w:pPr>
            <w:pStyle w:val="54B5BEAFDDC54AA688E1947CBFCF41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39133A957D49279772E99DD3FF31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6A357D-DF9E-403D-AC51-486AD04D74EC}"/>
      </w:docPartPr>
      <w:docPartBody>
        <w:p w:rsidR="00295210" w:rsidRDefault="00EF0DC0" w:rsidP="00EF0DC0">
          <w:pPr>
            <w:pStyle w:val="9439133A957D49279772E99DD3FF31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D26B4698F141C79BB7BE1C53C6A3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145DCD-D1F3-4244-BD4D-038183DE5EDA}"/>
      </w:docPartPr>
      <w:docPartBody>
        <w:p w:rsidR="00295210" w:rsidRDefault="00EF0DC0" w:rsidP="00EF0DC0">
          <w:pPr>
            <w:pStyle w:val="C0D26B4698F141C79BB7BE1C53C6A3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370371F534469CA7352BF2867D67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168C6-9A93-4A4A-A023-5BD4752C2FE0}"/>
      </w:docPartPr>
      <w:docPartBody>
        <w:p w:rsidR="00295210" w:rsidRDefault="00EF0DC0" w:rsidP="00EF0DC0">
          <w:pPr>
            <w:pStyle w:val="4F370371F534469CA7352BF2867D67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DBCAFD44ED41C8A1525FA9D13B0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47E70-32DC-4F3F-A150-615AD7568E31}"/>
      </w:docPartPr>
      <w:docPartBody>
        <w:p w:rsidR="00295210" w:rsidRDefault="00EF0DC0" w:rsidP="00EF0DC0">
          <w:pPr>
            <w:pStyle w:val="B4DBCAFD44ED41C8A1525FA9D13B0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BDAF6515BA4E6A8D72314901B24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2D7E7-EB2A-4514-B614-90D76B649676}"/>
      </w:docPartPr>
      <w:docPartBody>
        <w:p w:rsidR="00295210" w:rsidRDefault="00EF0DC0" w:rsidP="00EF0DC0">
          <w:pPr>
            <w:pStyle w:val="42BDAF6515BA4E6A8D72314901B248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2E1242F98B4CCE8D8AA41B79EA0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377D1-A32D-42A5-BCFE-5DDD32E0536C}"/>
      </w:docPartPr>
      <w:docPartBody>
        <w:p w:rsidR="00295210" w:rsidRDefault="00EF0DC0" w:rsidP="00EF0DC0">
          <w:pPr>
            <w:pStyle w:val="CB2E1242F98B4CCE8D8AA41B79EA0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EAFBC4E155407BA41305CE3857B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CDA-CE5F-4CD3-9531-2BAD0CA0EF35}"/>
      </w:docPartPr>
      <w:docPartBody>
        <w:p w:rsidR="00295210" w:rsidRDefault="00EF0DC0" w:rsidP="00EF0DC0">
          <w:pPr>
            <w:pStyle w:val="64EAFBC4E155407BA41305CE3857B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9F628BF78464AA7790E09AB251C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F873F0-8E61-4261-877D-E80DAD756164}"/>
      </w:docPartPr>
      <w:docPartBody>
        <w:p w:rsidR="00295210" w:rsidRDefault="00EF0DC0" w:rsidP="00EF0DC0">
          <w:pPr>
            <w:pStyle w:val="A649F628BF78464AA7790E09AB251C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7C2B84D17547A7AABB6D8635A130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748FF8-F4DE-482C-B157-9F666FC78097}"/>
      </w:docPartPr>
      <w:docPartBody>
        <w:p w:rsidR="00295210" w:rsidRDefault="00EF0DC0" w:rsidP="00EF0DC0">
          <w:pPr>
            <w:pStyle w:val="1D7C2B84D17547A7AABB6D8635A130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EF59048A9C49AB8301F38923F838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9B5D9F-B6A5-4069-A586-F1F2DB8D8E2D}"/>
      </w:docPartPr>
      <w:docPartBody>
        <w:p w:rsidR="00295210" w:rsidRDefault="00EF0DC0" w:rsidP="00EF0DC0">
          <w:pPr>
            <w:pStyle w:val="C0EF59048A9C49AB8301F38923F838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A932FDDBFB4613ADAB193ACCD59A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BB3D5A-851E-438E-B9DA-8E5ABD2E1D43}"/>
      </w:docPartPr>
      <w:docPartBody>
        <w:p w:rsidR="00295210" w:rsidRDefault="00EF0DC0" w:rsidP="00EF0DC0">
          <w:pPr>
            <w:pStyle w:val="71A932FDDBFB4613ADAB193ACCD59A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B189414B044ABF9823A7F9418C85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CBB80A-14CE-44F5-BDCB-F9C1809BBBAF}"/>
      </w:docPartPr>
      <w:docPartBody>
        <w:p w:rsidR="00295210" w:rsidRDefault="00EF0DC0" w:rsidP="00EF0DC0">
          <w:pPr>
            <w:pStyle w:val="D5B189414B044ABF9823A7F9418C85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7606B317DB4A839B15D2AD141BA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7C080C-1B39-47CB-82D0-F8D75D9541B9}"/>
      </w:docPartPr>
      <w:docPartBody>
        <w:p w:rsidR="00295210" w:rsidRDefault="00EF0DC0" w:rsidP="00EF0DC0">
          <w:pPr>
            <w:pStyle w:val="DC7606B317DB4A839B15D2AD141BAA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EB0BC805EB45B6AFFE29FD1389B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ADC19C-CB9F-4D95-8C16-370B85CF5174}"/>
      </w:docPartPr>
      <w:docPartBody>
        <w:p w:rsidR="00295210" w:rsidRDefault="00EF0DC0" w:rsidP="00EF0DC0">
          <w:pPr>
            <w:pStyle w:val="66EB0BC805EB45B6AFFE29FD1389B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0476FB38DE44FA94111DD54F8B8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1D6B61-AF3B-42DC-8083-C4149D636E6C}"/>
      </w:docPartPr>
      <w:docPartBody>
        <w:p w:rsidR="00295210" w:rsidRDefault="00EF0DC0" w:rsidP="00EF0DC0">
          <w:pPr>
            <w:pStyle w:val="2B0476FB38DE44FA94111DD54F8B8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FD0B053C884CF09CCE48E435364C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3B47B-85EF-483C-B837-E5C317A15E02}"/>
      </w:docPartPr>
      <w:docPartBody>
        <w:p w:rsidR="00295210" w:rsidRDefault="00EF0DC0" w:rsidP="00EF0DC0">
          <w:pPr>
            <w:pStyle w:val="7FFD0B053C884CF09CCE48E435364C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48F90E3F6D4970B08212CA7DAE55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4770FA-EACE-4069-8935-3BEA635CF215}"/>
      </w:docPartPr>
      <w:docPartBody>
        <w:p w:rsidR="00295210" w:rsidRDefault="00EF0DC0" w:rsidP="00EF0DC0">
          <w:pPr>
            <w:pStyle w:val="D348F90E3F6D4970B08212CA7DAE55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D5A2A0CA174084B470960D6640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B906AD-4083-4D1D-8C29-B141FAE420F9}"/>
      </w:docPartPr>
      <w:docPartBody>
        <w:p w:rsidR="00295210" w:rsidRDefault="00EF0DC0" w:rsidP="00EF0DC0">
          <w:pPr>
            <w:pStyle w:val="DCD5A2A0CA174084B470960D6640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0EBE79492B4CFFBC58BF69B163C6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47C971-0575-4E80-BC04-DBCD72E70987}"/>
      </w:docPartPr>
      <w:docPartBody>
        <w:p w:rsidR="00295210" w:rsidRDefault="00EF0DC0" w:rsidP="00EF0DC0">
          <w:pPr>
            <w:pStyle w:val="910EBE79492B4CFFBC58BF69B163C6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4A3FFF9AFC4F50A84AF31733BDE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66260D-2075-43E2-85B4-A9191E292CB5}"/>
      </w:docPartPr>
      <w:docPartBody>
        <w:p w:rsidR="00295210" w:rsidRDefault="00EF0DC0" w:rsidP="00EF0DC0">
          <w:pPr>
            <w:pStyle w:val="C14A3FFF9AFC4F50A84AF31733BDEF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BDDE0A861D463C96003995A1E4A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1795C2-6781-4946-9774-54EC4C4A24B5}"/>
      </w:docPartPr>
      <w:docPartBody>
        <w:p w:rsidR="00295210" w:rsidRDefault="00EF0DC0" w:rsidP="00EF0DC0">
          <w:pPr>
            <w:pStyle w:val="68BDDE0A861D463C96003995A1E4AD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50A4E303E4058AB75F6D0E393BB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F959F6-178D-4BD6-A4C3-3731518E3834}"/>
      </w:docPartPr>
      <w:docPartBody>
        <w:p w:rsidR="00295210" w:rsidRDefault="00EF0DC0" w:rsidP="00EF0DC0">
          <w:pPr>
            <w:pStyle w:val="FBB50A4E303E4058AB75F6D0E393BB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CACC1C70624B2F9992EB5E920756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2F1A32-CE81-4E75-978C-A20DDCEA3399}"/>
      </w:docPartPr>
      <w:docPartBody>
        <w:p w:rsidR="00295210" w:rsidRDefault="00EF0DC0" w:rsidP="00EF0DC0">
          <w:pPr>
            <w:pStyle w:val="D1CACC1C70624B2F9992EB5E920756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FBC53CCDBB48FF9A2389C4A88D0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B5AC7D-C082-49E1-84A2-0C019C11BBBD}"/>
      </w:docPartPr>
      <w:docPartBody>
        <w:p w:rsidR="00295210" w:rsidRDefault="00EF0DC0" w:rsidP="00EF0DC0">
          <w:pPr>
            <w:pStyle w:val="06FBC53CCDBB48FF9A2389C4A88D0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5D91578A1A4726BD4204DFC8B52E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0AE4A9-D6F7-46C2-A17A-4122604F7C7B}"/>
      </w:docPartPr>
      <w:docPartBody>
        <w:p w:rsidR="00295210" w:rsidRDefault="00EF0DC0" w:rsidP="00EF0DC0">
          <w:pPr>
            <w:pStyle w:val="E15D91578A1A4726BD4204DFC8B52E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F369FF10D3452FA7E814471A8E90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A2263-97C3-4793-A0A6-B9F28E4F763E}"/>
      </w:docPartPr>
      <w:docPartBody>
        <w:p w:rsidR="00295210" w:rsidRDefault="00EF0DC0" w:rsidP="00EF0DC0">
          <w:pPr>
            <w:pStyle w:val="92F369FF10D3452FA7E814471A8E90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8863BBD1B5D4796BF39EF0A738613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B1E70F-6B1F-43CE-B81F-F85991657990}"/>
      </w:docPartPr>
      <w:docPartBody>
        <w:p w:rsidR="00295210" w:rsidRDefault="00EF0DC0" w:rsidP="00EF0DC0">
          <w:pPr>
            <w:pStyle w:val="B8863BBD1B5D4796BF39EF0A738613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21A2CC4D3E4B97A7CE41DA74C23E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5FCEC-E7C6-4CB9-9307-304457CB4ACC}"/>
      </w:docPartPr>
      <w:docPartBody>
        <w:p w:rsidR="00295210" w:rsidRDefault="00EF0DC0" w:rsidP="00EF0DC0">
          <w:pPr>
            <w:pStyle w:val="2721A2CC4D3E4B97A7CE41DA74C23E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F5821CC1DB425B9CAEE09659379F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BFDBDA-CD0B-4A1D-85D3-C263E605B4CF}"/>
      </w:docPartPr>
      <w:docPartBody>
        <w:p w:rsidR="00295210" w:rsidRDefault="00EF0DC0" w:rsidP="00EF0DC0">
          <w:pPr>
            <w:pStyle w:val="D6F5821CC1DB425B9CAEE09659379F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E98223A18424299C0927F96517F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792BE-2A55-489C-91D1-31CA7D2EE1BF}"/>
      </w:docPartPr>
      <w:docPartBody>
        <w:p w:rsidR="00295210" w:rsidRDefault="00EF0DC0" w:rsidP="00EF0DC0">
          <w:pPr>
            <w:pStyle w:val="3B6E98223A18424299C0927F96517F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54C1A08F894AFCB9D45A4BB626D6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0996F-9049-4148-8C6F-2778E82FB646}"/>
      </w:docPartPr>
      <w:docPartBody>
        <w:p w:rsidR="00295210" w:rsidRDefault="00EF0DC0" w:rsidP="00EF0DC0">
          <w:pPr>
            <w:pStyle w:val="6B54C1A08F894AFCB9D45A4BB626D6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00A6577292479A88F431B8794F31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39B9CD-25CC-4BA7-817A-C668A7231E83}"/>
      </w:docPartPr>
      <w:docPartBody>
        <w:p w:rsidR="00295210" w:rsidRDefault="00EF0DC0" w:rsidP="00EF0DC0">
          <w:pPr>
            <w:pStyle w:val="7100A6577292479A88F431B8794F31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C46D44E4774BABB73EE714CF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AF23D7-CD00-48E8-806E-B1D818EC0626}"/>
      </w:docPartPr>
      <w:docPartBody>
        <w:p w:rsidR="00295210" w:rsidRDefault="00EF0DC0" w:rsidP="00EF0DC0">
          <w:pPr>
            <w:pStyle w:val="46C46D44E4774BABB73EE714CF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E76D9BFDD24980905848162D2575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5ECAA-6C42-453F-B0FE-359001643F26}"/>
      </w:docPartPr>
      <w:docPartBody>
        <w:p w:rsidR="00295210" w:rsidRDefault="00EF0DC0" w:rsidP="00EF0DC0">
          <w:pPr>
            <w:pStyle w:val="C1E76D9BFDD24980905848162D2575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D47F6A3C804685BD79AA1D4EC55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01781F-5C8C-4048-89EB-1F09761BBC55}"/>
      </w:docPartPr>
      <w:docPartBody>
        <w:p w:rsidR="00295210" w:rsidRDefault="00EF0DC0" w:rsidP="00EF0DC0">
          <w:pPr>
            <w:pStyle w:val="44D47F6A3C804685BD79AA1D4EC55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6F370340BF4099A6BB921DF6C94C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AB556-DADA-484A-B544-A27501137AA0}"/>
      </w:docPartPr>
      <w:docPartBody>
        <w:p w:rsidR="00295210" w:rsidRDefault="00EF0DC0" w:rsidP="00EF0DC0">
          <w:pPr>
            <w:pStyle w:val="AB6F370340BF4099A6BB921DF6C94C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3A7E24631C411F8C1297FBD86D1E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90D64-0942-466B-8055-8FDB93BD64EC}"/>
      </w:docPartPr>
      <w:docPartBody>
        <w:p w:rsidR="00295210" w:rsidRDefault="00EF0DC0" w:rsidP="00EF0DC0">
          <w:pPr>
            <w:pStyle w:val="E93A7E24631C411F8C1297FBD86D1E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58493F07542DB9160C5F62FE69F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DEAA6-F24B-4B6E-976B-B067A902EC9B}"/>
      </w:docPartPr>
      <w:docPartBody>
        <w:p w:rsidR="00295210" w:rsidRDefault="00EF0DC0" w:rsidP="00EF0DC0">
          <w:pPr>
            <w:pStyle w:val="12F58493F07542DB9160C5F62FE69F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9FEA92B50418381DF37ADE58C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1B6F0-AFD2-4434-B939-DC421696A69F}"/>
      </w:docPartPr>
      <w:docPartBody>
        <w:p w:rsidR="00295210" w:rsidRDefault="00EF0DC0" w:rsidP="00EF0DC0">
          <w:pPr>
            <w:pStyle w:val="EC89FEA92B50418381DF37ADE58C10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8641C79EF1401192C0ABD198A612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3F4A1-F7E8-4537-AE85-1AA5AB1EF552}"/>
      </w:docPartPr>
      <w:docPartBody>
        <w:p w:rsidR="00295210" w:rsidRDefault="00EF0DC0" w:rsidP="00EF0DC0">
          <w:pPr>
            <w:pStyle w:val="6E8641C79EF1401192C0ABD198A612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2C09B9F1D24074A04E0B50A51FB5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98C6B-74F8-40ED-A33C-A3E328BF7494}"/>
      </w:docPartPr>
      <w:docPartBody>
        <w:p w:rsidR="00295210" w:rsidRDefault="00EF0DC0" w:rsidP="00EF0DC0">
          <w:pPr>
            <w:pStyle w:val="9C2C09B9F1D24074A04E0B50A51FB5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D75DAD779E4FAB9E2C0E0FE8CCCB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BDAFA6-1AB8-4F79-942E-B4C8A6312C6A}"/>
      </w:docPartPr>
      <w:docPartBody>
        <w:p w:rsidR="00295210" w:rsidRDefault="00EF0DC0" w:rsidP="00EF0DC0">
          <w:pPr>
            <w:pStyle w:val="13D75DAD779E4FAB9E2C0E0FE8CCCB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6BF2D01FCC430BA340DEB81E5C28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E74070-018E-486B-9AB3-014DBC9EFB6A}"/>
      </w:docPartPr>
      <w:docPartBody>
        <w:p w:rsidR="00295210" w:rsidRDefault="00EF0DC0" w:rsidP="00EF0DC0">
          <w:pPr>
            <w:pStyle w:val="946BF2D01FCC430BA340DEB81E5C28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25800485FF4DD489E67A7747A58A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CE91FF-75A9-47B7-84E2-80B4A95577B3}"/>
      </w:docPartPr>
      <w:docPartBody>
        <w:p w:rsidR="00295210" w:rsidRDefault="00EF0DC0" w:rsidP="00EF0DC0">
          <w:pPr>
            <w:pStyle w:val="D825800485FF4DD489E67A7747A58A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38800FB2C34791B77FE318AEEFB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B31EAA-35BF-4504-A7C1-BFAC53F7E8DE}"/>
      </w:docPartPr>
      <w:docPartBody>
        <w:p w:rsidR="00295210" w:rsidRDefault="00EF0DC0" w:rsidP="00EF0DC0">
          <w:pPr>
            <w:pStyle w:val="3838800FB2C34791B77FE318AEEFBD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6CCCEFD8E7470A9ED6E2FED9F55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A31284-6486-44F3-9506-B87B9A83BD19}"/>
      </w:docPartPr>
      <w:docPartBody>
        <w:p w:rsidR="00295210" w:rsidRDefault="00EF0DC0" w:rsidP="00EF0DC0">
          <w:pPr>
            <w:pStyle w:val="0A6CCCEFD8E7470A9ED6E2FED9F557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CCEC2A4CF4DC4B2E1B4FB200443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44A36B-70FB-473B-8832-D1EB46233260}"/>
      </w:docPartPr>
      <w:docPartBody>
        <w:p w:rsidR="00295210" w:rsidRDefault="00EF0DC0" w:rsidP="00EF0DC0">
          <w:pPr>
            <w:pStyle w:val="44ECCEC2A4CF4DC4B2E1B4FB200443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8FEB39A030472799F8FBF0C08EDF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31CAB6-2818-4CAF-9221-C065AC1A819A}"/>
      </w:docPartPr>
      <w:docPartBody>
        <w:p w:rsidR="00295210" w:rsidRDefault="00EF0DC0" w:rsidP="00EF0DC0">
          <w:pPr>
            <w:pStyle w:val="738FEB39A030472799F8FBF0C08EDF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1AB8AB6AD64F3B83C46CDA7F1E98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0E256-6F4A-4360-9539-D8FE33CD5BF1}"/>
      </w:docPartPr>
      <w:docPartBody>
        <w:p w:rsidR="00295210" w:rsidRDefault="00EF0DC0" w:rsidP="00EF0DC0">
          <w:pPr>
            <w:pStyle w:val="9F1AB8AB6AD64F3B83C46CDA7F1E98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B966E0D9F1488EA4BA4F5D81780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D648F-7378-4E52-91F3-1AA858C081F7}"/>
      </w:docPartPr>
      <w:docPartBody>
        <w:p w:rsidR="00295210" w:rsidRDefault="00EF0DC0" w:rsidP="00EF0DC0">
          <w:pPr>
            <w:pStyle w:val="F7B966E0D9F1488EA4BA4F5D81780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A2149F07C547B089274E198C0839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56BEA1-8CA9-432B-B6C1-6BFB7916AACF}"/>
      </w:docPartPr>
      <w:docPartBody>
        <w:p w:rsidR="00295210" w:rsidRDefault="00EF0DC0" w:rsidP="00EF0DC0">
          <w:pPr>
            <w:pStyle w:val="C8A2149F07C547B089274E198C0839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FBD42FD084E2EA86E90035A139E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504BF-1D43-4929-AB5D-A1BAB0D969AA}"/>
      </w:docPartPr>
      <w:docPartBody>
        <w:p w:rsidR="00295210" w:rsidRDefault="00EF0DC0" w:rsidP="00EF0DC0">
          <w:pPr>
            <w:pStyle w:val="D20FBD42FD084E2EA86E90035A139E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004090838744F884EB3CF80E9ABF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FA86B0-D516-40BF-9503-EB0B4C6D2512}"/>
      </w:docPartPr>
      <w:docPartBody>
        <w:p w:rsidR="00295210" w:rsidRDefault="00EF0DC0" w:rsidP="00EF0DC0">
          <w:pPr>
            <w:pStyle w:val="9B004090838744F884EB3CF80E9ABF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CBA30EA8B64299A9DC402E8708B7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BE78-2CAD-4BFB-BDC0-1700DF3DB969}"/>
      </w:docPartPr>
      <w:docPartBody>
        <w:p w:rsidR="00295210" w:rsidRDefault="00EF0DC0" w:rsidP="00EF0DC0">
          <w:pPr>
            <w:pStyle w:val="C8CBA30EA8B64299A9DC402E8708B7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3EBA4CCB264F4EA0FB98909A976E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E4B56-BA27-4192-9104-C02D680DEB86}"/>
      </w:docPartPr>
      <w:docPartBody>
        <w:p w:rsidR="00295210" w:rsidRDefault="00EF0DC0" w:rsidP="00EF0DC0">
          <w:pPr>
            <w:pStyle w:val="8B3EBA4CCB264F4EA0FB98909A976E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5AA7BEB6104EF39B253D94CF87EC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FB67DE-972A-4B68-A971-37B819D1D69B}"/>
      </w:docPartPr>
      <w:docPartBody>
        <w:p w:rsidR="00295210" w:rsidRDefault="00EF0DC0" w:rsidP="00EF0DC0">
          <w:pPr>
            <w:pStyle w:val="E35AA7BEB6104EF39B253D94CF87EC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373DFA9BAB4D028BB781E657B13A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F84DC-AB79-49AC-B1F5-35FFF1340935}"/>
      </w:docPartPr>
      <w:docPartBody>
        <w:p w:rsidR="00295210" w:rsidRDefault="00EF0DC0" w:rsidP="00EF0DC0">
          <w:pPr>
            <w:pStyle w:val="58373DFA9BAB4D028BB781E657B13A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38216ED12C435AB73E41C22BF7CB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886406-67CD-4011-B6DA-F31565B17924}"/>
      </w:docPartPr>
      <w:docPartBody>
        <w:p w:rsidR="00295210" w:rsidRDefault="00EF0DC0" w:rsidP="00EF0DC0">
          <w:pPr>
            <w:pStyle w:val="7B38216ED12C435AB73E41C22BF7CB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EB73EEE3044C378D17039DE327AA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BF3584-3024-4777-8B3C-4A5A82C9118B}"/>
      </w:docPartPr>
      <w:docPartBody>
        <w:p w:rsidR="00295210" w:rsidRDefault="00EF0DC0" w:rsidP="00EF0DC0">
          <w:pPr>
            <w:pStyle w:val="61EB73EEE3044C378D17039DE327AA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85E6C2A31E43A0A952B76656E28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A200CF-4128-463A-A061-3A9BB5EB5458}"/>
      </w:docPartPr>
      <w:docPartBody>
        <w:p w:rsidR="00295210" w:rsidRDefault="00EF0DC0" w:rsidP="00EF0DC0">
          <w:pPr>
            <w:pStyle w:val="9985E6C2A31E43A0A952B76656E28B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998B52B424418DB43DBE592E29AE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12A4C5-E6D3-4A95-A35C-47B9910D3EB5}"/>
      </w:docPartPr>
      <w:docPartBody>
        <w:p w:rsidR="00295210" w:rsidRDefault="00EF0DC0" w:rsidP="00EF0DC0">
          <w:pPr>
            <w:pStyle w:val="DF998B52B424418DB43DBE592E29AE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F47FB38E824DF89C27B99926988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5F269A-53B9-4868-9EC4-CCA68662CD7E}"/>
      </w:docPartPr>
      <w:docPartBody>
        <w:p w:rsidR="00295210" w:rsidRDefault="00EF0DC0" w:rsidP="00EF0DC0">
          <w:pPr>
            <w:pStyle w:val="9EF47FB38E824DF89C27B99926988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7C65F337B4D538190706A9788D4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2B0770-482E-4264-9CEA-A8436BE72652}"/>
      </w:docPartPr>
      <w:docPartBody>
        <w:p w:rsidR="00295210" w:rsidRDefault="00EF0DC0" w:rsidP="00EF0DC0">
          <w:pPr>
            <w:pStyle w:val="5707C65F337B4D538190706A9788D4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DA2E061DF74E4EA927966B83AE35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8C7AA5-726D-4CF6-AD00-D97E0D716F9C}"/>
      </w:docPartPr>
      <w:docPartBody>
        <w:p w:rsidR="00295210" w:rsidRDefault="00EF0DC0" w:rsidP="00EF0DC0">
          <w:pPr>
            <w:pStyle w:val="04DA2E061DF74E4EA927966B83AE35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A1E114E89145DBADC8CC9621C586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4B1852-8206-44ED-8962-72250811CB87}"/>
      </w:docPartPr>
      <w:docPartBody>
        <w:p w:rsidR="00295210" w:rsidRDefault="00EF0DC0" w:rsidP="00EF0DC0">
          <w:pPr>
            <w:pStyle w:val="10A1E114E89145DBADC8CC9621C586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5BA717AB844D9FBAF8466D12B91F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AF96FF-64F6-4640-A3DC-761CDD801F2C}"/>
      </w:docPartPr>
      <w:docPartBody>
        <w:p w:rsidR="00295210" w:rsidRDefault="00EF0DC0" w:rsidP="00EF0DC0">
          <w:pPr>
            <w:pStyle w:val="435BA717AB844D9FBAF8466D12B91F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E9CE45CF244577A43BC1F71A9DAB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91B58-C229-4435-AE54-2598730994D1}"/>
      </w:docPartPr>
      <w:docPartBody>
        <w:p w:rsidR="00295210" w:rsidRDefault="00EF0DC0" w:rsidP="00EF0DC0">
          <w:pPr>
            <w:pStyle w:val="4CE9CE45CF244577A43BC1F71A9DAB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E78DE416B342F78864926AFBE2BC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52CD53-79B7-46EE-AFF3-BD3B5F72F851}"/>
      </w:docPartPr>
      <w:docPartBody>
        <w:p w:rsidR="00295210" w:rsidRDefault="00EF0DC0" w:rsidP="00EF0DC0">
          <w:pPr>
            <w:pStyle w:val="24E78DE416B342F78864926AFBE2BC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F0C7333A94A149CA22EE7DC3A8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5F759-7A98-42B1-91A9-8CE7E0E66AB4}"/>
      </w:docPartPr>
      <w:docPartBody>
        <w:p w:rsidR="00295210" w:rsidRDefault="00EF0DC0" w:rsidP="00EF0DC0">
          <w:pPr>
            <w:pStyle w:val="0F1F0C7333A94A149CA22EE7DC3A87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EF7BD5E0604AF2AA2AF0FBC16A38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8582EB-7C40-41A1-A7E8-3E7D646423D7}"/>
      </w:docPartPr>
      <w:docPartBody>
        <w:p w:rsidR="00295210" w:rsidRDefault="00EF0DC0" w:rsidP="00EF0DC0">
          <w:pPr>
            <w:pStyle w:val="D7EF7BD5E0604AF2AA2AF0FBC16A384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34511F65A94598AD16367F68C2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F05E1-BBB3-42B2-82A5-3A43FD3B141F}"/>
      </w:docPartPr>
      <w:docPartBody>
        <w:p w:rsidR="00295210" w:rsidRDefault="00EF0DC0" w:rsidP="00EF0DC0">
          <w:pPr>
            <w:pStyle w:val="FD34511F65A94598AD16367F68C23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0D36F6B6824B738848D4FD0C8FE3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0582D-F36A-4F2C-994E-8A799350F26F}"/>
      </w:docPartPr>
      <w:docPartBody>
        <w:p w:rsidR="00295210" w:rsidRDefault="00EF0DC0" w:rsidP="00EF0DC0">
          <w:pPr>
            <w:pStyle w:val="9D0D36F6B6824B738848D4FD0C8FE3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50219D918B4BF6BE9A6440410A7D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25CD23-C4F4-4674-965D-4F5A97787C9D}"/>
      </w:docPartPr>
      <w:docPartBody>
        <w:p w:rsidR="00295210" w:rsidRDefault="00EF0DC0" w:rsidP="00EF0DC0">
          <w:pPr>
            <w:pStyle w:val="3550219D918B4BF6BE9A6440410A7D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8DC26C731D4027919CFD995BD39B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39C3B-7BF1-47BC-8FAE-9FF09C6503ED}"/>
      </w:docPartPr>
      <w:docPartBody>
        <w:p w:rsidR="00295210" w:rsidRDefault="00EF0DC0" w:rsidP="00EF0DC0">
          <w:pPr>
            <w:pStyle w:val="B78DC26C731D4027919CFD995BD39B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3BC50BA63A47CAA2D25DAA76C149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1E4607-F16F-46FF-AB74-56A0FAADA060}"/>
      </w:docPartPr>
      <w:docPartBody>
        <w:p w:rsidR="00295210" w:rsidRDefault="00EF0DC0" w:rsidP="00EF0DC0">
          <w:pPr>
            <w:pStyle w:val="C63BC50BA63A47CAA2D25DAA76C149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8D7C04D2F04C3ABD103B3D3F4FD3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9F5CB5-4C00-44BB-BCBA-B42B9E1371A8}"/>
      </w:docPartPr>
      <w:docPartBody>
        <w:p w:rsidR="00295210" w:rsidRDefault="00EF0DC0" w:rsidP="00EF0DC0">
          <w:pPr>
            <w:pStyle w:val="A08D7C04D2F04C3ABD103B3D3F4FD3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707DDE9E34E6DA1978E83795F41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C98B86-B7D2-408C-9B4C-EAC08085914D}"/>
      </w:docPartPr>
      <w:docPartBody>
        <w:p w:rsidR="00295210" w:rsidRDefault="00EF0DC0" w:rsidP="00EF0DC0">
          <w:pPr>
            <w:pStyle w:val="DCB707DDE9E34E6DA1978E83795F41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1286499484D50AE2299AEA0100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BEB4CE-68D3-44B5-9897-E4AB1921DC10}"/>
      </w:docPartPr>
      <w:docPartBody>
        <w:p w:rsidR="00295210" w:rsidRDefault="00EF0DC0" w:rsidP="00EF0DC0">
          <w:pPr>
            <w:pStyle w:val="60C1286499484D50AE2299AEA0100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CE87CA07AB43FBB034E64261DE7B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EEFBEF-ED0C-44E3-A7A2-3C7673793F31}"/>
      </w:docPartPr>
      <w:docPartBody>
        <w:p w:rsidR="00295210" w:rsidRDefault="00EF0DC0" w:rsidP="00EF0DC0">
          <w:pPr>
            <w:pStyle w:val="F1CE87CA07AB43FBB034E64261DE7B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7C9919722D452AB24C0BDCCB803A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A0C7E7-07F8-4690-853A-E1AB9D249700}"/>
      </w:docPartPr>
      <w:docPartBody>
        <w:p w:rsidR="00295210" w:rsidRDefault="00EF0DC0" w:rsidP="00EF0DC0">
          <w:pPr>
            <w:pStyle w:val="F97C9919722D452AB24C0BDCCB803A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29578012404850AE6E7BF6907154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E76F4-0ADF-45CE-8AC5-674A5C0742F9}"/>
      </w:docPartPr>
      <w:docPartBody>
        <w:p w:rsidR="00295210" w:rsidRDefault="00EF0DC0" w:rsidP="00EF0DC0">
          <w:pPr>
            <w:pStyle w:val="1729578012404850AE6E7BF6907154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08BDDE01F40279FED9005BC0911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5B96A6-5D29-434D-8B65-F5609B7B6776}"/>
      </w:docPartPr>
      <w:docPartBody>
        <w:p w:rsidR="00295210" w:rsidRDefault="00EF0DC0" w:rsidP="00EF0DC0">
          <w:pPr>
            <w:pStyle w:val="06808BDDE01F40279FED9005BC0911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6D466D562540889CFDB011F08BAE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E6B919-A44C-4C09-87B0-202E2A985187}"/>
      </w:docPartPr>
      <w:docPartBody>
        <w:p w:rsidR="00295210" w:rsidRDefault="00EF0DC0" w:rsidP="00EF0DC0">
          <w:pPr>
            <w:pStyle w:val="C36D466D562540889CFDB011F08BAE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3C4ECA6654131B4318C9785FA14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B2EDA1-D898-4C61-849A-71E14022E27B}"/>
      </w:docPartPr>
      <w:docPartBody>
        <w:p w:rsidR="00295210" w:rsidRDefault="00EF0DC0" w:rsidP="00EF0DC0">
          <w:pPr>
            <w:pStyle w:val="CEF3C4ECA6654131B4318C9785FA14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1B7BD80108408DB0C311E8923B0A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632786-4F26-4997-9AED-338828175039}"/>
      </w:docPartPr>
      <w:docPartBody>
        <w:p w:rsidR="00295210" w:rsidRDefault="00EF0DC0" w:rsidP="00EF0DC0">
          <w:pPr>
            <w:pStyle w:val="C91B7BD80108408DB0C311E8923B0A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A9F92B5B094D5A9996E0667559C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CB551C-6A12-4B43-91D7-99D9E0DD309C}"/>
      </w:docPartPr>
      <w:docPartBody>
        <w:p w:rsidR="00295210" w:rsidRDefault="00EF0DC0" w:rsidP="00EF0DC0">
          <w:pPr>
            <w:pStyle w:val="8AA9F92B5B094D5A9996E0667559C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EDCBB09B034F58B476F60EE77FA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8F02F6-30CC-45C4-BA61-B2F809B8552F}"/>
      </w:docPartPr>
      <w:docPartBody>
        <w:p w:rsidR="00295210" w:rsidRDefault="00EF0DC0" w:rsidP="00EF0DC0">
          <w:pPr>
            <w:pStyle w:val="34EDCBB09B034F58B476F60EE77FA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371FD51ED49719485E655591E4A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936E08-290A-48C2-9DDB-CC75C3D0C3C8}"/>
      </w:docPartPr>
      <w:docPartBody>
        <w:p w:rsidR="00295210" w:rsidRDefault="00EF0DC0" w:rsidP="00EF0DC0">
          <w:pPr>
            <w:pStyle w:val="6EA371FD51ED49719485E655591E4A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B817B2D8894EB3B8880427EC35C6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7766E3-6BAE-41B2-8F67-E605FB5E54EE}"/>
      </w:docPartPr>
      <w:docPartBody>
        <w:p w:rsidR="00295210" w:rsidRDefault="00EF0DC0" w:rsidP="00EF0DC0">
          <w:pPr>
            <w:pStyle w:val="B2B817B2D8894EB3B8880427EC35C6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A11B659FC9484EA78ACED65B6086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1106AD-A966-46EE-B5B8-7268417A5C54}"/>
      </w:docPartPr>
      <w:docPartBody>
        <w:p w:rsidR="00295210" w:rsidRDefault="00EF0DC0" w:rsidP="00EF0DC0">
          <w:pPr>
            <w:pStyle w:val="25A11B659FC9484EA78ACED65B6086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0A9F8B0E6A4FBAA232202E202062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BAB57E-E054-44B6-9F42-75C5CD744188}"/>
      </w:docPartPr>
      <w:docPartBody>
        <w:p w:rsidR="00295210" w:rsidRDefault="00EF0DC0" w:rsidP="00EF0DC0">
          <w:pPr>
            <w:pStyle w:val="CF0A9F8B0E6A4FBAA232202E202062F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E4097C46E2455F9EF70B9FE52BE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7B8A3E-9B81-48A0-B460-822208A9EA07}"/>
      </w:docPartPr>
      <w:docPartBody>
        <w:p w:rsidR="00295210" w:rsidRDefault="00EF0DC0" w:rsidP="00EF0DC0">
          <w:pPr>
            <w:pStyle w:val="44E4097C46E2455F9EF70B9FE52BE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53FC0C555646C9A581C04304251C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D4E855-7DA3-4667-9891-0C46025E0344}"/>
      </w:docPartPr>
      <w:docPartBody>
        <w:p w:rsidR="00295210" w:rsidRDefault="00EF0DC0" w:rsidP="00EF0DC0">
          <w:pPr>
            <w:pStyle w:val="7353FC0C555646C9A581C04304251C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FD98D0D8264E8181C227381EE149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BB36D9-9153-4138-90CA-A95FAD643639}"/>
      </w:docPartPr>
      <w:docPartBody>
        <w:p w:rsidR="00295210" w:rsidRDefault="00EF0DC0" w:rsidP="00EF0DC0">
          <w:pPr>
            <w:pStyle w:val="DDFD98D0D8264E8181C227381EE149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4EECB7440549C2B4A9FA85AA3616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FDD01F-E159-49AC-9CFE-7406F3875908}"/>
      </w:docPartPr>
      <w:docPartBody>
        <w:p w:rsidR="00295210" w:rsidRDefault="00EF0DC0" w:rsidP="00EF0DC0">
          <w:pPr>
            <w:pStyle w:val="9E4EECB7440549C2B4A9FA85AA3616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B9C6D17FA49EFBEEFAD8F0D1B4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38E31C-AF11-46D9-8FF6-E10E967CA8FB}"/>
      </w:docPartPr>
      <w:docPartBody>
        <w:p w:rsidR="00295210" w:rsidRDefault="00EF0DC0" w:rsidP="00EF0DC0">
          <w:pPr>
            <w:pStyle w:val="897B9C6D17FA49EFBEEFAD8F0D1B4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E50AF799D4813B8FA2AF3BDED4C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01690-916A-47F4-9D9D-8C19AE2A2FD9}"/>
      </w:docPartPr>
      <w:docPartBody>
        <w:p w:rsidR="00295210" w:rsidRDefault="00EF0DC0" w:rsidP="00EF0DC0">
          <w:pPr>
            <w:pStyle w:val="167E50AF799D4813B8FA2AF3BDED4C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F2286524BD47A6B72827B6DD734D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AAAB3-BDC7-4C8C-BDA4-4FD3EF6029AE}"/>
      </w:docPartPr>
      <w:docPartBody>
        <w:p w:rsidR="00295210" w:rsidRDefault="00EF0DC0" w:rsidP="00EF0DC0">
          <w:pPr>
            <w:pStyle w:val="12F2286524BD47A6B72827B6DD734D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3B7D4E13204E34BC685F0BE723F3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4AFAFD-94F1-4FD6-B929-1E98A90D9B08}"/>
      </w:docPartPr>
      <w:docPartBody>
        <w:p w:rsidR="00295210" w:rsidRDefault="00EF0DC0" w:rsidP="00EF0DC0">
          <w:pPr>
            <w:pStyle w:val="F43B7D4E13204E34BC685F0BE723F3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6A5F440BE46718B8BDB2A7E7085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9011E2-B660-43DF-9CB8-D8CE194F6D1F}"/>
      </w:docPartPr>
      <w:docPartBody>
        <w:p w:rsidR="00295210" w:rsidRDefault="00EF0DC0" w:rsidP="00EF0DC0">
          <w:pPr>
            <w:pStyle w:val="3966A5F440BE46718B8BDB2A7E7085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924BB6C00B4DC7A6D486880DED65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EBE35-B47E-43EF-BDB9-A0B1AAE96A59}"/>
      </w:docPartPr>
      <w:docPartBody>
        <w:p w:rsidR="00295210" w:rsidRDefault="00EF0DC0" w:rsidP="00EF0DC0">
          <w:pPr>
            <w:pStyle w:val="4B924BB6C00B4DC7A6D486880DED65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E47F0422F149D69AA92483E08135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1A07D-2F7B-4BB2-976A-88AB4CD5DA68}"/>
      </w:docPartPr>
      <w:docPartBody>
        <w:p w:rsidR="00295210" w:rsidRDefault="00EF0DC0" w:rsidP="00EF0DC0">
          <w:pPr>
            <w:pStyle w:val="CFE47F0422F149D69AA92483E08135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82E026D607485CA365BA8E0DB944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A2C42-F82C-473C-BCBD-6F5BA704C690}"/>
      </w:docPartPr>
      <w:docPartBody>
        <w:p w:rsidR="00295210" w:rsidRDefault="00EF0DC0" w:rsidP="00EF0DC0">
          <w:pPr>
            <w:pStyle w:val="1F82E026D607485CA365BA8E0DB944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690D3B3F5E44ABA3CCAF0809376F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1A1CA2-5B4D-4286-AF15-1A225EF938A1}"/>
      </w:docPartPr>
      <w:docPartBody>
        <w:p w:rsidR="00295210" w:rsidRDefault="00EF0DC0" w:rsidP="00EF0DC0">
          <w:pPr>
            <w:pStyle w:val="73690D3B3F5E44ABA3CCAF0809376F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DAFD4B804A49E291AFF0454B20E0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AA300-A154-4A83-8D0C-F6EC16E21169}"/>
      </w:docPartPr>
      <w:docPartBody>
        <w:p w:rsidR="00295210" w:rsidRDefault="00EF0DC0" w:rsidP="00EF0DC0">
          <w:pPr>
            <w:pStyle w:val="30DAFD4B804A49E291AFF0454B20E0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203D436ACD4964B55A9D3C3B166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63D4F6-B81F-4BED-B488-BFA5F1983756}"/>
      </w:docPartPr>
      <w:docPartBody>
        <w:p w:rsidR="00295210" w:rsidRDefault="00EF0DC0" w:rsidP="00EF0DC0">
          <w:pPr>
            <w:pStyle w:val="60203D436ACD4964B55A9D3C3B1667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F8760911494F4C96437AC9321C5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4A70DC-3716-445B-90AC-608EA26B44D8}"/>
      </w:docPartPr>
      <w:docPartBody>
        <w:p w:rsidR="00295210" w:rsidRDefault="00EF0DC0" w:rsidP="00EF0DC0">
          <w:pPr>
            <w:pStyle w:val="5FF8760911494F4C96437AC9321C5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0313AF8D7C4AFF99BD9394C88F8A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AA4E15-9B40-4AFF-941A-AC08824C0B80}"/>
      </w:docPartPr>
      <w:docPartBody>
        <w:p w:rsidR="00295210" w:rsidRDefault="00EF0DC0" w:rsidP="00EF0DC0">
          <w:pPr>
            <w:pStyle w:val="F10313AF8D7C4AFF99BD9394C88F8A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E10DD15B5345F38100D69A3FA67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0E63D3-56BD-4212-B600-9AAB1C43982D}"/>
      </w:docPartPr>
      <w:docPartBody>
        <w:p w:rsidR="00295210" w:rsidRDefault="00EF0DC0" w:rsidP="00EF0DC0">
          <w:pPr>
            <w:pStyle w:val="86E10DD15B5345F38100D69A3FA67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03DF1463A042ED8EFD65C305DCE6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DFE969-51B3-452D-8DA7-E615A8267CF2}"/>
      </w:docPartPr>
      <w:docPartBody>
        <w:p w:rsidR="00295210" w:rsidRDefault="00EF0DC0" w:rsidP="00EF0DC0">
          <w:pPr>
            <w:pStyle w:val="5F03DF1463A042ED8EFD65C305DCE6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DCBA5C03EB402EBFD591A746C3F1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4520B-0F7A-4FB3-9911-2D4328F928F0}"/>
      </w:docPartPr>
      <w:docPartBody>
        <w:p w:rsidR="00295210" w:rsidRDefault="00EF0DC0" w:rsidP="00EF0DC0">
          <w:pPr>
            <w:pStyle w:val="61DCBA5C03EB402EBFD591A746C3F1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FC1474D474244BEE35E5BD4C31D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FAE27C-E6BA-40E2-B944-3636B04441AB}"/>
      </w:docPartPr>
      <w:docPartBody>
        <w:p w:rsidR="00295210" w:rsidRDefault="00EF0DC0" w:rsidP="00EF0DC0">
          <w:pPr>
            <w:pStyle w:val="070FC1474D474244BEE35E5BD4C31D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B447E99D7C4457A042635B910723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2B491-8AB3-4AE0-8833-F05A01B67550}"/>
      </w:docPartPr>
      <w:docPartBody>
        <w:p w:rsidR="00295210" w:rsidRDefault="00EF0DC0" w:rsidP="00EF0DC0">
          <w:pPr>
            <w:pStyle w:val="69B447E99D7C4457A042635B910723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4B0783D3D34A6D806DADC0F8B751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C12F0D-2AD4-4F4C-97C7-8FB693C2EC2D}"/>
      </w:docPartPr>
      <w:docPartBody>
        <w:p w:rsidR="00295210" w:rsidRDefault="00EF0DC0" w:rsidP="00EF0DC0">
          <w:pPr>
            <w:pStyle w:val="7A4B0783D3D34A6D806DADC0F8B751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79C9A771FE47F087978A15E26E0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F06A09-A4ED-48FC-AF76-B13895BD5B8F}"/>
      </w:docPartPr>
      <w:docPartBody>
        <w:p w:rsidR="00295210" w:rsidRDefault="00EF0DC0" w:rsidP="00EF0DC0">
          <w:pPr>
            <w:pStyle w:val="4D79C9A771FE47F087978A15E26E0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5408BAAEB54EBEBBD6DFB5DBEA7F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03995-C740-4DC7-9A86-9D388197AA53}"/>
      </w:docPartPr>
      <w:docPartBody>
        <w:p w:rsidR="00295210" w:rsidRDefault="00EF0DC0" w:rsidP="00EF0DC0">
          <w:pPr>
            <w:pStyle w:val="8E5408BAAEB54EBEBBD6DFB5DBEA7F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B00E4BF6FC4FD89BA285922ED68E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457F2-37FA-4DAB-BB20-C9959439383A}"/>
      </w:docPartPr>
      <w:docPartBody>
        <w:p w:rsidR="00295210" w:rsidRDefault="00EF0DC0" w:rsidP="00EF0DC0">
          <w:pPr>
            <w:pStyle w:val="DCB00E4BF6FC4FD89BA285922ED68E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7045AC94C040BEB82D7CA7EE40F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628412-8818-4A6C-B432-0698482726B6}"/>
      </w:docPartPr>
      <w:docPartBody>
        <w:p w:rsidR="00295210" w:rsidRDefault="00EF0DC0" w:rsidP="00EF0DC0">
          <w:pPr>
            <w:pStyle w:val="467045AC94C040BEB82D7CA7EE40F9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9DE736817D4409874CABE0366D97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3E6A3E-B70F-4D34-B975-DAC8F46FD3C0}"/>
      </w:docPartPr>
      <w:docPartBody>
        <w:p w:rsidR="00295210" w:rsidRDefault="00EF0DC0" w:rsidP="00EF0DC0">
          <w:pPr>
            <w:pStyle w:val="3E9DE736817D4409874CABE0366D97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8989B2863E4A308F2DAC42292FE4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4AA33-240C-41F0-B4CA-E33BD19CF058}"/>
      </w:docPartPr>
      <w:docPartBody>
        <w:p w:rsidR="00295210" w:rsidRDefault="00EF0DC0" w:rsidP="00EF0DC0">
          <w:pPr>
            <w:pStyle w:val="378989B2863E4A308F2DAC42292FE4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C42574425849CEA2AFC6F01DBA7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8FD0E8-2953-449C-823D-753B66636D7E}"/>
      </w:docPartPr>
      <w:docPartBody>
        <w:p w:rsidR="00295210" w:rsidRDefault="00EF0DC0" w:rsidP="00EF0DC0">
          <w:pPr>
            <w:pStyle w:val="11C42574425849CEA2AFC6F01DBA7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BE5B52B53B4EC09A005C52B3709B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EDE270-24BA-4AA0-A1F2-F773E986FE6F}"/>
      </w:docPartPr>
      <w:docPartBody>
        <w:p w:rsidR="00295210" w:rsidRDefault="00EF0DC0" w:rsidP="00EF0DC0">
          <w:pPr>
            <w:pStyle w:val="50BE5B52B53B4EC09A005C52B3709B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DE670B8214461398F95FD98CD54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AFD62-5BC7-4015-8DF8-050849E5ED9E}"/>
      </w:docPartPr>
      <w:docPartBody>
        <w:p w:rsidR="00295210" w:rsidRDefault="00EF0DC0" w:rsidP="00EF0DC0">
          <w:pPr>
            <w:pStyle w:val="54DE670B8214461398F95FD98CD54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17D31A811C442D80B847761ACE7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35281A-8A43-41B0-964A-B75F337EAA63}"/>
      </w:docPartPr>
      <w:docPartBody>
        <w:p w:rsidR="00295210" w:rsidRDefault="00EF0DC0" w:rsidP="00EF0DC0">
          <w:pPr>
            <w:pStyle w:val="6D17D31A811C442D80B847761ACE7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09FFA4029412FA7A0FB57500BB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3F28B-84E8-42C7-A7DD-9C74B8A42FEB}"/>
      </w:docPartPr>
      <w:docPartBody>
        <w:p w:rsidR="00295210" w:rsidRDefault="00EF0DC0" w:rsidP="00EF0DC0">
          <w:pPr>
            <w:pStyle w:val="4A009FFA4029412FA7A0FB57500BB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D1CF1AA8D24AD492990325D87BB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E0998-7522-49D0-8496-98CA91A6FF29}"/>
      </w:docPartPr>
      <w:docPartBody>
        <w:p w:rsidR="00295210" w:rsidRDefault="00EF0DC0" w:rsidP="00EF0DC0">
          <w:pPr>
            <w:pStyle w:val="5BD1CF1AA8D24AD492990325D87BB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ABAA21CCED427E810862C8B55BD3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38A2A7-2858-466D-9202-AED4A6202983}"/>
      </w:docPartPr>
      <w:docPartBody>
        <w:p w:rsidR="00295210" w:rsidRDefault="00EF0DC0" w:rsidP="00EF0DC0">
          <w:pPr>
            <w:pStyle w:val="30ABAA21CCED427E810862C8B55BD3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84449E6A644B2B8BA2CE595065B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53D190-DDC3-4F4C-B278-7EDECB3F3440}"/>
      </w:docPartPr>
      <w:docPartBody>
        <w:p w:rsidR="00295210" w:rsidRDefault="00EF0DC0" w:rsidP="00EF0DC0">
          <w:pPr>
            <w:pStyle w:val="02684449E6A644B2B8BA2CE595065B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E1F68F7B524806AB8B3F39D3529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351F25-A277-4FEC-8A1F-FD5373EC7A5D}"/>
      </w:docPartPr>
      <w:docPartBody>
        <w:p w:rsidR="00295210" w:rsidRDefault="00EF0DC0" w:rsidP="00EF0DC0">
          <w:pPr>
            <w:pStyle w:val="D2E1F68F7B524806AB8B3F39D35291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413094A00F4DCE8B80E79C5BB09F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771778-543D-4ECE-9315-529D962719A3}"/>
      </w:docPartPr>
      <w:docPartBody>
        <w:p w:rsidR="00295210" w:rsidRDefault="00EF0DC0" w:rsidP="00EF0DC0">
          <w:pPr>
            <w:pStyle w:val="A0413094A00F4DCE8B80E79C5BB09F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81D09187734994A4C94D2D48507B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488C5B-CF48-406D-9CC4-20512CCF8D33}"/>
      </w:docPartPr>
      <w:docPartBody>
        <w:p w:rsidR="00295210" w:rsidRDefault="00EF0DC0" w:rsidP="00EF0DC0">
          <w:pPr>
            <w:pStyle w:val="E681D09187734994A4C94D2D48507B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D816DA936F4FC9B2C8CE0BE0DA0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C4840C-5B39-4937-B3F4-645313DF4A2C}"/>
      </w:docPartPr>
      <w:docPartBody>
        <w:p w:rsidR="00295210" w:rsidRDefault="00EF0DC0" w:rsidP="00EF0DC0">
          <w:pPr>
            <w:pStyle w:val="9CD816DA936F4FC9B2C8CE0BE0DA09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291EB5A6E475DA50E652D86DA62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969B79-BD10-4A14-AD3D-5DB4440B0AB5}"/>
      </w:docPartPr>
      <w:docPartBody>
        <w:p w:rsidR="00295210" w:rsidRDefault="00EF0DC0" w:rsidP="00EF0DC0">
          <w:pPr>
            <w:pStyle w:val="FDD291EB5A6E475DA50E652D86DA62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C16DC847F45A389A24011839A4D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009BEA-884A-4B09-8980-BF185DE971D5}"/>
      </w:docPartPr>
      <w:docPartBody>
        <w:p w:rsidR="00295210" w:rsidRDefault="00EF0DC0" w:rsidP="00EF0DC0">
          <w:pPr>
            <w:pStyle w:val="CEFC16DC847F45A389A24011839A4D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68E6134A1248F180D19273B86779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B1BCBA-5625-4980-AABB-EFC2CEB59F59}"/>
      </w:docPartPr>
      <w:docPartBody>
        <w:p w:rsidR="00295210" w:rsidRDefault="00EF0DC0" w:rsidP="00EF0DC0">
          <w:pPr>
            <w:pStyle w:val="7668E6134A1248F180D19273B86779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27C28362AF4FEDB0FE47EBD5CCF7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6DAD6F-4C8E-428F-93D3-EFD87909E097}"/>
      </w:docPartPr>
      <w:docPartBody>
        <w:p w:rsidR="00295210" w:rsidRDefault="00EF0DC0" w:rsidP="00EF0DC0">
          <w:pPr>
            <w:pStyle w:val="7B27C28362AF4FEDB0FE47EBD5CCF7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6372DDE8482DA17108453DE0D7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7B60B-D171-4A7D-9E1A-E1F45953DEB1}"/>
      </w:docPartPr>
      <w:docPartBody>
        <w:p w:rsidR="00295210" w:rsidRDefault="00EF0DC0" w:rsidP="00EF0DC0">
          <w:pPr>
            <w:pStyle w:val="0BC56372DDE8482DA17108453DE0D7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CC6A3A1AC54E43B74F9B4FFBF760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7AB398-3B5C-44D1-90D7-463A346B15BB}"/>
      </w:docPartPr>
      <w:docPartBody>
        <w:p w:rsidR="00295210" w:rsidRDefault="00EF0DC0" w:rsidP="00EF0DC0">
          <w:pPr>
            <w:pStyle w:val="DFCC6A3A1AC54E43B74F9B4FFBF760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8E299FEA940ED8161737FF2A3BC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74DF9-D9AC-4AD8-ACCE-669DA42A6386}"/>
      </w:docPartPr>
      <w:docPartBody>
        <w:p w:rsidR="00295210" w:rsidRDefault="00EF0DC0" w:rsidP="00EF0DC0">
          <w:pPr>
            <w:pStyle w:val="AD58E299FEA940ED8161737FF2A3BC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52E51F20294EF6A83087A59B3B64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172B97-157B-49EA-8853-FEA650824835}"/>
      </w:docPartPr>
      <w:docPartBody>
        <w:p w:rsidR="00295210" w:rsidRDefault="00EF0DC0" w:rsidP="00EF0DC0">
          <w:pPr>
            <w:pStyle w:val="E252E51F20294EF6A83087A59B3B64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ED8858B4474CA1ACA25589E0C8E4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8C5FF-CCBD-4CB2-B989-008D18E04659}"/>
      </w:docPartPr>
      <w:docPartBody>
        <w:p w:rsidR="00295210" w:rsidRDefault="00EF0DC0" w:rsidP="00EF0DC0">
          <w:pPr>
            <w:pStyle w:val="79ED8858B4474CA1ACA25589E0C8E4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BE004942504C179E74575572460B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6DF644-2E2A-4D5E-A42F-9C6C4E34DD76}"/>
      </w:docPartPr>
      <w:docPartBody>
        <w:p w:rsidR="00295210" w:rsidRDefault="00EF0DC0" w:rsidP="00EF0DC0">
          <w:pPr>
            <w:pStyle w:val="46BE004942504C179E74575572460B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94FEE905D04BFF89EA36F76DE5F7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94FE9-02DE-48CC-8AEE-FBC2E3E182AB}"/>
      </w:docPartPr>
      <w:docPartBody>
        <w:p w:rsidR="00295210" w:rsidRDefault="00EF0DC0" w:rsidP="00EF0DC0">
          <w:pPr>
            <w:pStyle w:val="CC94FEE905D04BFF89EA36F76DE5F70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BC1B23C9D64CF8A36B2055615DC7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2F5669-A11D-4CD1-BA9E-12558151D7E1}"/>
      </w:docPartPr>
      <w:docPartBody>
        <w:p w:rsidR="00295210" w:rsidRDefault="00EF0DC0" w:rsidP="00EF0DC0">
          <w:pPr>
            <w:pStyle w:val="96BC1B23C9D64CF8A36B2055615DC7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EDC7C55F4B497F867494A9033FD1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9F99B3-8586-4798-AF5F-456E2D556185}"/>
      </w:docPartPr>
      <w:docPartBody>
        <w:p w:rsidR="00295210" w:rsidRDefault="00EF0DC0" w:rsidP="00EF0DC0">
          <w:pPr>
            <w:pStyle w:val="B2EDC7C55F4B497F867494A9033FD1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4318307C043D690CAE67F238932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BDBB50-C0B8-4F3E-9C5C-3CF4F22202EB}"/>
      </w:docPartPr>
      <w:docPartBody>
        <w:p w:rsidR="00295210" w:rsidRDefault="00EF0DC0" w:rsidP="00EF0DC0">
          <w:pPr>
            <w:pStyle w:val="C924318307C043D690CAE67F238932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D5E319A08443AE83EF9D433DEFF3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B4A0B5-60E3-4872-B87E-8C55343723ED}"/>
      </w:docPartPr>
      <w:docPartBody>
        <w:p w:rsidR="00295210" w:rsidRDefault="00EF0DC0" w:rsidP="00EF0DC0">
          <w:pPr>
            <w:pStyle w:val="0BD5E319A08443AE83EF9D433DEFF3EB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0C3C71"/>
    <w:rsid w:val="000F02E4"/>
    <w:rsid w:val="0013687F"/>
    <w:rsid w:val="00142085"/>
    <w:rsid w:val="002359BD"/>
    <w:rsid w:val="00295210"/>
    <w:rsid w:val="002D0018"/>
    <w:rsid w:val="003338F9"/>
    <w:rsid w:val="00353DEE"/>
    <w:rsid w:val="004657FE"/>
    <w:rsid w:val="00494989"/>
    <w:rsid w:val="004B1FC1"/>
    <w:rsid w:val="004E48C0"/>
    <w:rsid w:val="005072DD"/>
    <w:rsid w:val="00523AD9"/>
    <w:rsid w:val="005B3AB5"/>
    <w:rsid w:val="006D75AB"/>
    <w:rsid w:val="00874530"/>
    <w:rsid w:val="008C256F"/>
    <w:rsid w:val="008D7461"/>
    <w:rsid w:val="00904A81"/>
    <w:rsid w:val="009A476A"/>
    <w:rsid w:val="009C1F85"/>
    <w:rsid w:val="00A570DA"/>
    <w:rsid w:val="00AC2023"/>
    <w:rsid w:val="00B26FBF"/>
    <w:rsid w:val="00C204B2"/>
    <w:rsid w:val="00C265A6"/>
    <w:rsid w:val="00C405E3"/>
    <w:rsid w:val="00C91C12"/>
    <w:rsid w:val="00CE6170"/>
    <w:rsid w:val="00CF0DCC"/>
    <w:rsid w:val="00D06E75"/>
    <w:rsid w:val="00D541A7"/>
    <w:rsid w:val="00D9228E"/>
    <w:rsid w:val="00DB303D"/>
    <w:rsid w:val="00DD6221"/>
    <w:rsid w:val="00E53EE9"/>
    <w:rsid w:val="00EA0324"/>
    <w:rsid w:val="00EE18CC"/>
    <w:rsid w:val="00EE379D"/>
    <w:rsid w:val="00EF0DC0"/>
    <w:rsid w:val="00F753C7"/>
    <w:rsid w:val="00F8325A"/>
    <w:rsid w:val="00FA163F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F0DC0"/>
    <w:rPr>
      <w:color w:val="808080"/>
    </w:rPr>
  </w:style>
  <w:style w:type="paragraph" w:customStyle="1" w:styleId="7EC4BACF7D4543618BB8108B62D44503">
    <w:name w:val="7EC4BACF7D4543618BB8108B62D44503"/>
    <w:rsid w:val="005072DD"/>
    <w:pPr>
      <w:spacing w:after="160" w:line="259" w:lineRule="auto"/>
    </w:pPr>
  </w:style>
  <w:style w:type="paragraph" w:customStyle="1" w:styleId="DF1AE4CF22E34BAD9644F76AC61F8E31">
    <w:name w:val="DF1AE4CF22E34BAD9644F76AC61F8E31"/>
    <w:rsid w:val="005072DD"/>
    <w:pPr>
      <w:spacing w:after="160" w:line="259" w:lineRule="auto"/>
    </w:pPr>
  </w:style>
  <w:style w:type="paragraph" w:customStyle="1" w:styleId="FA92CE7EC39E40CB9F227485EEDE3A25">
    <w:name w:val="FA92CE7EC39E40CB9F227485EEDE3A25"/>
    <w:rsid w:val="005072DD"/>
    <w:pPr>
      <w:spacing w:after="160" w:line="259" w:lineRule="auto"/>
    </w:pPr>
  </w:style>
  <w:style w:type="paragraph" w:customStyle="1" w:styleId="98DCBA3E18594C9F80B63B887CD7CA6B">
    <w:name w:val="98DCBA3E18594C9F80B63B887CD7CA6B"/>
    <w:rsid w:val="005072DD"/>
    <w:pPr>
      <w:spacing w:after="160" w:line="259" w:lineRule="auto"/>
    </w:pPr>
  </w:style>
  <w:style w:type="paragraph" w:customStyle="1" w:styleId="ADC8B46C308849378CA2A2CC310F2F20">
    <w:name w:val="ADC8B46C308849378CA2A2CC310F2F20"/>
    <w:rsid w:val="005072DD"/>
    <w:pPr>
      <w:spacing w:after="160" w:line="259" w:lineRule="auto"/>
    </w:pPr>
  </w:style>
  <w:style w:type="paragraph" w:customStyle="1" w:styleId="8E6311CE8DC84DBE8E6B1F13C5CE13D6">
    <w:name w:val="8E6311CE8DC84DBE8E6B1F13C5CE13D6"/>
    <w:rsid w:val="005072DD"/>
    <w:pPr>
      <w:spacing w:after="160" w:line="259" w:lineRule="auto"/>
    </w:pPr>
  </w:style>
  <w:style w:type="paragraph" w:customStyle="1" w:styleId="BCCFF7B9643A4AF9A67A7BB5720511DE">
    <w:name w:val="BCCFF7B9643A4AF9A67A7BB5720511DE"/>
    <w:rsid w:val="005072DD"/>
    <w:pPr>
      <w:spacing w:after="160" w:line="259" w:lineRule="auto"/>
    </w:pPr>
  </w:style>
  <w:style w:type="paragraph" w:customStyle="1" w:styleId="046C759048EA4E03A415F224E4FC79D4">
    <w:name w:val="046C759048EA4E03A415F224E4FC79D4"/>
    <w:rsid w:val="005072DD"/>
    <w:pPr>
      <w:spacing w:after="160" w:line="259" w:lineRule="auto"/>
    </w:pPr>
  </w:style>
  <w:style w:type="paragraph" w:customStyle="1" w:styleId="9E5F0D936EE84B66AA14B425F2FA1C09">
    <w:name w:val="9E5F0D936EE84B66AA14B425F2FA1C09"/>
    <w:rsid w:val="005072DD"/>
    <w:pPr>
      <w:spacing w:after="160" w:line="259" w:lineRule="auto"/>
    </w:pPr>
  </w:style>
  <w:style w:type="paragraph" w:customStyle="1" w:styleId="DD7434665E5740E3A6C3B096ADA951EC">
    <w:name w:val="DD7434665E5740E3A6C3B096ADA951EC"/>
    <w:rsid w:val="005072DD"/>
    <w:pPr>
      <w:spacing w:after="160" w:line="259" w:lineRule="auto"/>
    </w:pPr>
  </w:style>
  <w:style w:type="paragraph" w:customStyle="1" w:styleId="534A67B1F8ED4C36AFAB627988FEEDA1">
    <w:name w:val="534A67B1F8ED4C36AFAB627988FEEDA1"/>
    <w:rsid w:val="005072DD"/>
    <w:pPr>
      <w:spacing w:after="160" w:line="259" w:lineRule="auto"/>
    </w:pPr>
  </w:style>
  <w:style w:type="paragraph" w:customStyle="1" w:styleId="CA7C5F28B49847149BBC4AD9614A671C">
    <w:name w:val="CA7C5F28B49847149BBC4AD9614A671C"/>
    <w:rsid w:val="005072DD"/>
    <w:pPr>
      <w:spacing w:after="160" w:line="259" w:lineRule="auto"/>
    </w:pPr>
  </w:style>
  <w:style w:type="paragraph" w:customStyle="1" w:styleId="EA932456F30A473A866439DB18DFE78A">
    <w:name w:val="EA932456F30A473A866439DB18DFE78A"/>
    <w:rsid w:val="005072DD"/>
    <w:pPr>
      <w:spacing w:after="160" w:line="259" w:lineRule="auto"/>
    </w:pPr>
  </w:style>
  <w:style w:type="paragraph" w:customStyle="1" w:styleId="A3AD06936FA4492DB0A3393B43D761A1">
    <w:name w:val="A3AD06936FA4492DB0A3393B43D761A1"/>
    <w:rsid w:val="005072DD"/>
    <w:pPr>
      <w:spacing w:after="160" w:line="259" w:lineRule="auto"/>
    </w:pPr>
  </w:style>
  <w:style w:type="paragraph" w:customStyle="1" w:styleId="53C91D72FBF044139C91CB80F008FEAE">
    <w:name w:val="53C91D72FBF044139C91CB80F008FEAE"/>
    <w:rsid w:val="005072DD"/>
    <w:pPr>
      <w:spacing w:after="160" w:line="259" w:lineRule="auto"/>
    </w:pPr>
  </w:style>
  <w:style w:type="paragraph" w:customStyle="1" w:styleId="A4591BFAE81E4AD2870384893CB69D4F">
    <w:name w:val="A4591BFAE81E4AD2870384893CB69D4F"/>
    <w:rsid w:val="005072DD"/>
    <w:pPr>
      <w:spacing w:after="160" w:line="259" w:lineRule="auto"/>
    </w:pPr>
  </w:style>
  <w:style w:type="paragraph" w:customStyle="1" w:styleId="2006BA3748F441D7B852519DC959B09E">
    <w:name w:val="2006BA3748F441D7B852519DC959B09E"/>
    <w:rsid w:val="005072DD"/>
    <w:pPr>
      <w:spacing w:after="160" w:line="259" w:lineRule="auto"/>
    </w:pPr>
  </w:style>
  <w:style w:type="paragraph" w:customStyle="1" w:styleId="25396E03BF6E4E2BA893BA2592E9BEEA">
    <w:name w:val="25396E03BF6E4E2BA893BA2592E9BEEA"/>
    <w:rsid w:val="005072DD"/>
    <w:pPr>
      <w:spacing w:after="160" w:line="259" w:lineRule="auto"/>
    </w:pPr>
  </w:style>
  <w:style w:type="paragraph" w:customStyle="1" w:styleId="892814B23B4A4B16B61ED397BF9211EC">
    <w:name w:val="892814B23B4A4B16B61ED397BF9211EC"/>
    <w:rsid w:val="005072DD"/>
    <w:pPr>
      <w:spacing w:after="160" w:line="259" w:lineRule="auto"/>
    </w:pPr>
  </w:style>
  <w:style w:type="paragraph" w:customStyle="1" w:styleId="A1291CD0E1224C798DEB8983E90EA295">
    <w:name w:val="A1291CD0E1224C798DEB8983E90EA295"/>
    <w:rsid w:val="005072DD"/>
    <w:pPr>
      <w:spacing w:after="160" w:line="259" w:lineRule="auto"/>
    </w:pPr>
  </w:style>
  <w:style w:type="paragraph" w:customStyle="1" w:styleId="08E494C67E9A4330903CF23A17407EB4">
    <w:name w:val="08E494C67E9A4330903CF23A17407EB4"/>
    <w:rsid w:val="005072DD"/>
    <w:pPr>
      <w:spacing w:after="160" w:line="259" w:lineRule="auto"/>
    </w:pPr>
  </w:style>
  <w:style w:type="paragraph" w:customStyle="1" w:styleId="D60D3C87F8D4494FA0E9AC6BAE590FA6">
    <w:name w:val="D60D3C87F8D4494FA0E9AC6BAE590FA6"/>
    <w:rsid w:val="005072DD"/>
    <w:pPr>
      <w:spacing w:after="160" w:line="259" w:lineRule="auto"/>
    </w:pPr>
  </w:style>
  <w:style w:type="paragraph" w:customStyle="1" w:styleId="D6859D02C947474F9E407BC5A79C30A0">
    <w:name w:val="D6859D02C947474F9E407BC5A79C30A0"/>
    <w:rsid w:val="005072DD"/>
    <w:pPr>
      <w:spacing w:after="160" w:line="259" w:lineRule="auto"/>
    </w:pPr>
  </w:style>
  <w:style w:type="paragraph" w:customStyle="1" w:styleId="9516AA86A53841B98C4379EC08579AE0">
    <w:name w:val="9516AA86A53841B98C4379EC08579AE0"/>
    <w:rsid w:val="005072DD"/>
    <w:pPr>
      <w:spacing w:after="160" w:line="259" w:lineRule="auto"/>
    </w:pPr>
  </w:style>
  <w:style w:type="paragraph" w:customStyle="1" w:styleId="A073291BDCCC4896A667C4BDD64FA837">
    <w:name w:val="A073291BDCCC4896A667C4BDD64FA837"/>
    <w:rsid w:val="005072DD"/>
    <w:pPr>
      <w:spacing w:after="160" w:line="259" w:lineRule="auto"/>
    </w:pPr>
  </w:style>
  <w:style w:type="paragraph" w:customStyle="1" w:styleId="E3DBAB237A214979A58846D99D2AB2B2">
    <w:name w:val="E3DBAB237A214979A58846D99D2AB2B2"/>
    <w:rsid w:val="005072DD"/>
    <w:pPr>
      <w:spacing w:after="160" w:line="259" w:lineRule="auto"/>
    </w:pPr>
  </w:style>
  <w:style w:type="paragraph" w:customStyle="1" w:styleId="46CB059E3C7241D2B751021DFA2C9237">
    <w:name w:val="46CB059E3C7241D2B751021DFA2C9237"/>
    <w:rsid w:val="005072DD"/>
    <w:pPr>
      <w:spacing w:after="160" w:line="259" w:lineRule="auto"/>
    </w:pPr>
  </w:style>
  <w:style w:type="paragraph" w:customStyle="1" w:styleId="6C04E0FF9FAD4867B7777A963976A976">
    <w:name w:val="6C04E0FF9FAD4867B7777A963976A976"/>
    <w:rsid w:val="005072DD"/>
    <w:pPr>
      <w:spacing w:after="160" w:line="259" w:lineRule="auto"/>
    </w:pPr>
  </w:style>
  <w:style w:type="paragraph" w:customStyle="1" w:styleId="708B3FCFB42048E5818670FD57C32780">
    <w:name w:val="708B3FCFB42048E5818670FD57C32780"/>
    <w:rsid w:val="005072DD"/>
    <w:pPr>
      <w:spacing w:after="160" w:line="259" w:lineRule="auto"/>
    </w:pPr>
  </w:style>
  <w:style w:type="paragraph" w:customStyle="1" w:styleId="A1B337D623304DC29DEBACF62C61847D">
    <w:name w:val="A1B337D623304DC29DEBACF62C61847D"/>
    <w:rsid w:val="005072DD"/>
    <w:pPr>
      <w:spacing w:after="160" w:line="259" w:lineRule="auto"/>
    </w:pPr>
  </w:style>
  <w:style w:type="paragraph" w:customStyle="1" w:styleId="8391BBCD97634AC0AD9802907B3E9CF4">
    <w:name w:val="8391BBCD97634AC0AD9802907B3E9CF4"/>
    <w:rsid w:val="005072DD"/>
    <w:pPr>
      <w:spacing w:after="160" w:line="259" w:lineRule="auto"/>
    </w:pPr>
  </w:style>
  <w:style w:type="paragraph" w:customStyle="1" w:styleId="78F40BEE2A3C47C8AAC296EA2F6A21F9">
    <w:name w:val="78F40BEE2A3C47C8AAC296EA2F6A21F9"/>
    <w:rsid w:val="005072DD"/>
    <w:pPr>
      <w:spacing w:after="160" w:line="259" w:lineRule="auto"/>
    </w:pPr>
  </w:style>
  <w:style w:type="paragraph" w:customStyle="1" w:styleId="048FD92E571D4BC68485F08E8A4FCF2B">
    <w:name w:val="048FD92E571D4BC68485F08E8A4FCF2B"/>
    <w:rsid w:val="005072DD"/>
    <w:pPr>
      <w:spacing w:after="160" w:line="259" w:lineRule="auto"/>
    </w:pPr>
  </w:style>
  <w:style w:type="paragraph" w:customStyle="1" w:styleId="0FB789EA01F24781B59B6A98B2C181DA">
    <w:name w:val="0FB789EA01F24781B59B6A98B2C181DA"/>
    <w:rsid w:val="005072DD"/>
    <w:pPr>
      <w:spacing w:after="160" w:line="259" w:lineRule="auto"/>
    </w:pPr>
  </w:style>
  <w:style w:type="paragraph" w:customStyle="1" w:styleId="7BDA8F7583B74EBDB653D47D69FAFF36">
    <w:name w:val="7BDA8F7583B74EBDB653D47D69FAFF36"/>
    <w:rsid w:val="005072DD"/>
    <w:pPr>
      <w:spacing w:after="160" w:line="259" w:lineRule="auto"/>
    </w:pPr>
  </w:style>
  <w:style w:type="paragraph" w:customStyle="1" w:styleId="5CCBCE53E5B242C49DB238DBA98A8597">
    <w:name w:val="5CCBCE53E5B242C49DB238DBA98A8597"/>
    <w:rsid w:val="005072DD"/>
    <w:pPr>
      <w:spacing w:after="160" w:line="259" w:lineRule="auto"/>
    </w:pPr>
  </w:style>
  <w:style w:type="paragraph" w:customStyle="1" w:styleId="850C46DC145A4D19968BB3F846F8C12E">
    <w:name w:val="850C46DC145A4D19968BB3F846F8C12E"/>
    <w:rsid w:val="005072DD"/>
    <w:pPr>
      <w:spacing w:after="160" w:line="259" w:lineRule="auto"/>
    </w:pPr>
  </w:style>
  <w:style w:type="paragraph" w:customStyle="1" w:styleId="D02DA518E28F4907B16A043AE7C015D1">
    <w:name w:val="D02DA518E28F4907B16A043AE7C015D1"/>
    <w:rsid w:val="005072DD"/>
    <w:pPr>
      <w:spacing w:after="160" w:line="259" w:lineRule="auto"/>
    </w:pPr>
  </w:style>
  <w:style w:type="paragraph" w:customStyle="1" w:styleId="0D4CD33E58524E8D8140387952602628">
    <w:name w:val="0D4CD33E58524E8D8140387952602628"/>
    <w:rsid w:val="005072DD"/>
    <w:pPr>
      <w:spacing w:after="160" w:line="259" w:lineRule="auto"/>
    </w:pPr>
  </w:style>
  <w:style w:type="paragraph" w:customStyle="1" w:styleId="E0B6B845103849E59935445936578A07">
    <w:name w:val="E0B6B845103849E59935445936578A07"/>
    <w:rsid w:val="005072DD"/>
    <w:pPr>
      <w:spacing w:after="160" w:line="259" w:lineRule="auto"/>
    </w:pPr>
  </w:style>
  <w:style w:type="paragraph" w:customStyle="1" w:styleId="C71D1636A0D04197A9629C400FD5D185">
    <w:name w:val="C71D1636A0D04197A9629C400FD5D185"/>
    <w:rsid w:val="005072DD"/>
    <w:pPr>
      <w:spacing w:after="160" w:line="259" w:lineRule="auto"/>
    </w:pPr>
  </w:style>
  <w:style w:type="paragraph" w:customStyle="1" w:styleId="8C1377BC82CE4690BD31C391D1749FD7">
    <w:name w:val="8C1377BC82CE4690BD31C391D1749FD7"/>
    <w:rsid w:val="005072DD"/>
    <w:pPr>
      <w:spacing w:after="160" w:line="259" w:lineRule="auto"/>
    </w:pPr>
  </w:style>
  <w:style w:type="paragraph" w:customStyle="1" w:styleId="313D484B95BD448DBDEC40B4CBB0EA31">
    <w:name w:val="313D484B95BD448DBDEC40B4CBB0EA31"/>
    <w:rsid w:val="005072DD"/>
    <w:pPr>
      <w:spacing w:after="160" w:line="259" w:lineRule="auto"/>
    </w:pPr>
  </w:style>
  <w:style w:type="paragraph" w:customStyle="1" w:styleId="3BB4FEF55AD1460D8E24C743BE4A8CA3">
    <w:name w:val="3BB4FEF55AD1460D8E24C743BE4A8CA3"/>
    <w:rsid w:val="005072DD"/>
    <w:pPr>
      <w:spacing w:after="160" w:line="259" w:lineRule="auto"/>
    </w:pPr>
  </w:style>
  <w:style w:type="paragraph" w:customStyle="1" w:styleId="D26239D1FF8E44799F3D1E59389EE569">
    <w:name w:val="D26239D1FF8E44799F3D1E59389EE569"/>
    <w:rsid w:val="005072DD"/>
    <w:pPr>
      <w:spacing w:after="160" w:line="259" w:lineRule="auto"/>
    </w:pPr>
  </w:style>
  <w:style w:type="paragraph" w:customStyle="1" w:styleId="7A2BE1DA0BBB416BB861A5C48B02CA86">
    <w:name w:val="7A2BE1DA0BBB416BB861A5C48B02CA86"/>
    <w:rsid w:val="005072DD"/>
    <w:pPr>
      <w:spacing w:after="160" w:line="259" w:lineRule="auto"/>
    </w:pPr>
  </w:style>
  <w:style w:type="paragraph" w:customStyle="1" w:styleId="1CCF001D22D04D849E40DF54FBB0C263">
    <w:name w:val="1CCF001D22D04D849E40DF54FBB0C263"/>
    <w:rsid w:val="005072DD"/>
    <w:pPr>
      <w:spacing w:after="160" w:line="259" w:lineRule="auto"/>
    </w:pPr>
  </w:style>
  <w:style w:type="paragraph" w:customStyle="1" w:styleId="7CE6C61E100F484C80F5457A0237DDC9">
    <w:name w:val="7CE6C61E100F484C80F5457A0237DDC9"/>
    <w:rsid w:val="005072DD"/>
    <w:pPr>
      <w:spacing w:after="160" w:line="259" w:lineRule="auto"/>
    </w:pPr>
  </w:style>
  <w:style w:type="paragraph" w:customStyle="1" w:styleId="4240B34122C94B959AA17BB94DB9264C">
    <w:name w:val="4240B34122C94B959AA17BB94DB9264C"/>
    <w:rsid w:val="005072DD"/>
    <w:pPr>
      <w:spacing w:after="160" w:line="259" w:lineRule="auto"/>
    </w:pPr>
  </w:style>
  <w:style w:type="paragraph" w:customStyle="1" w:styleId="C6691F57CFA24B4993DD70AA8E60504A">
    <w:name w:val="C6691F57CFA24B4993DD70AA8E60504A"/>
    <w:rsid w:val="005072DD"/>
    <w:pPr>
      <w:spacing w:after="160" w:line="259" w:lineRule="auto"/>
    </w:pPr>
  </w:style>
  <w:style w:type="paragraph" w:customStyle="1" w:styleId="9251EA5D663F440BAC101A873EE4E419">
    <w:name w:val="9251EA5D663F440BAC101A873EE4E419"/>
    <w:rsid w:val="005072DD"/>
    <w:pPr>
      <w:spacing w:after="160" w:line="259" w:lineRule="auto"/>
    </w:pPr>
  </w:style>
  <w:style w:type="paragraph" w:customStyle="1" w:styleId="1932D024616E4F3B8FD06BCEF04B61A6">
    <w:name w:val="1932D024616E4F3B8FD06BCEF04B61A6"/>
    <w:rsid w:val="005072DD"/>
    <w:pPr>
      <w:spacing w:after="160" w:line="259" w:lineRule="auto"/>
    </w:pPr>
  </w:style>
  <w:style w:type="paragraph" w:customStyle="1" w:styleId="764DB4DD284545C48E967B105AEFF3BE">
    <w:name w:val="764DB4DD284545C48E967B105AEFF3BE"/>
    <w:rsid w:val="005072DD"/>
    <w:pPr>
      <w:spacing w:after="160" w:line="259" w:lineRule="auto"/>
    </w:pPr>
  </w:style>
  <w:style w:type="paragraph" w:customStyle="1" w:styleId="572EA81CBB8C457F84A3B2D847891C79">
    <w:name w:val="572EA81CBB8C457F84A3B2D847891C79"/>
    <w:rsid w:val="005072DD"/>
    <w:pPr>
      <w:spacing w:after="160" w:line="259" w:lineRule="auto"/>
    </w:pPr>
  </w:style>
  <w:style w:type="paragraph" w:customStyle="1" w:styleId="B1DE412403014ECE9D3F99CCEB2B3D97">
    <w:name w:val="B1DE412403014ECE9D3F99CCEB2B3D97"/>
    <w:rsid w:val="005072DD"/>
    <w:pPr>
      <w:spacing w:after="160" w:line="259" w:lineRule="auto"/>
    </w:pPr>
  </w:style>
  <w:style w:type="paragraph" w:customStyle="1" w:styleId="50CFBBA0C7434E18A3F267FA5664257B">
    <w:name w:val="50CFBBA0C7434E18A3F267FA5664257B"/>
    <w:rsid w:val="005072DD"/>
    <w:pPr>
      <w:spacing w:after="160" w:line="259" w:lineRule="auto"/>
    </w:pPr>
  </w:style>
  <w:style w:type="paragraph" w:customStyle="1" w:styleId="01E7E4FD66B54E8A96F611A524FC9ADC">
    <w:name w:val="01E7E4FD66B54E8A96F611A524FC9ADC"/>
    <w:rsid w:val="005072DD"/>
    <w:pPr>
      <w:spacing w:after="160" w:line="259" w:lineRule="auto"/>
    </w:pPr>
  </w:style>
  <w:style w:type="paragraph" w:customStyle="1" w:styleId="E227B463ABA2496E900F231CAA0CAFA6">
    <w:name w:val="E227B463ABA2496E900F231CAA0CAFA6"/>
    <w:rsid w:val="005072DD"/>
    <w:pPr>
      <w:spacing w:after="160" w:line="259" w:lineRule="auto"/>
    </w:pPr>
  </w:style>
  <w:style w:type="paragraph" w:customStyle="1" w:styleId="3248218AD96747D09A6293623C6787A7">
    <w:name w:val="3248218AD96747D09A6293623C6787A7"/>
    <w:rsid w:val="005072DD"/>
    <w:pPr>
      <w:spacing w:after="160" w:line="259" w:lineRule="auto"/>
    </w:pPr>
  </w:style>
  <w:style w:type="paragraph" w:customStyle="1" w:styleId="9238CDF5A6A04A79A21A0E9429FF2241">
    <w:name w:val="9238CDF5A6A04A79A21A0E9429FF2241"/>
    <w:rsid w:val="005072DD"/>
    <w:pPr>
      <w:spacing w:after="160" w:line="259" w:lineRule="auto"/>
    </w:pPr>
  </w:style>
  <w:style w:type="paragraph" w:customStyle="1" w:styleId="75E7E2A2D99F46B98AE61D25BABDA044">
    <w:name w:val="75E7E2A2D99F46B98AE61D25BABDA044"/>
    <w:rsid w:val="005072DD"/>
    <w:pPr>
      <w:spacing w:after="160" w:line="259" w:lineRule="auto"/>
    </w:pPr>
  </w:style>
  <w:style w:type="paragraph" w:customStyle="1" w:styleId="0B7B84B56BFD4307B42DDB780FC93A7D">
    <w:name w:val="0B7B84B56BFD4307B42DDB780FC93A7D"/>
    <w:rsid w:val="005072DD"/>
    <w:pPr>
      <w:spacing w:after="160" w:line="259" w:lineRule="auto"/>
    </w:pPr>
  </w:style>
  <w:style w:type="paragraph" w:customStyle="1" w:styleId="C4D0394BA352412A8B60DCA90C5E9B1C">
    <w:name w:val="C4D0394BA352412A8B60DCA90C5E9B1C"/>
    <w:rsid w:val="005072DD"/>
    <w:pPr>
      <w:spacing w:after="160" w:line="259" w:lineRule="auto"/>
    </w:pPr>
  </w:style>
  <w:style w:type="paragraph" w:customStyle="1" w:styleId="CCC6500CEE194253BD78F4C85610E1C7">
    <w:name w:val="CCC6500CEE194253BD78F4C85610E1C7"/>
    <w:rsid w:val="005072DD"/>
    <w:pPr>
      <w:spacing w:after="160" w:line="259" w:lineRule="auto"/>
    </w:pPr>
  </w:style>
  <w:style w:type="paragraph" w:customStyle="1" w:styleId="99A41C19FB434938B378823FE5EED816">
    <w:name w:val="99A41C19FB434938B378823FE5EED816"/>
    <w:rsid w:val="005072DD"/>
    <w:pPr>
      <w:spacing w:after="160" w:line="259" w:lineRule="auto"/>
    </w:pPr>
  </w:style>
  <w:style w:type="paragraph" w:customStyle="1" w:styleId="CA6C963D719D42CD87B7076294BE30F6">
    <w:name w:val="CA6C963D719D42CD87B7076294BE30F6"/>
    <w:rsid w:val="005072DD"/>
    <w:pPr>
      <w:spacing w:after="160" w:line="259" w:lineRule="auto"/>
    </w:pPr>
  </w:style>
  <w:style w:type="paragraph" w:customStyle="1" w:styleId="8B8F3491515C447F97E1C5C2FB82D866">
    <w:name w:val="8B8F3491515C447F97E1C5C2FB82D866"/>
    <w:rsid w:val="005072DD"/>
    <w:pPr>
      <w:spacing w:after="160" w:line="259" w:lineRule="auto"/>
    </w:pPr>
  </w:style>
  <w:style w:type="paragraph" w:customStyle="1" w:styleId="461357D22ECA4315B3B431F5E65ABB0D">
    <w:name w:val="461357D22ECA4315B3B431F5E65ABB0D"/>
    <w:rsid w:val="005072DD"/>
    <w:pPr>
      <w:spacing w:after="160" w:line="259" w:lineRule="auto"/>
    </w:pPr>
  </w:style>
  <w:style w:type="paragraph" w:customStyle="1" w:styleId="D956AF24CC854FC880341CF7CA7097DC">
    <w:name w:val="D956AF24CC854FC880341CF7CA7097DC"/>
    <w:rsid w:val="005072DD"/>
    <w:pPr>
      <w:spacing w:after="160" w:line="259" w:lineRule="auto"/>
    </w:pPr>
  </w:style>
  <w:style w:type="paragraph" w:customStyle="1" w:styleId="5A1094663D1448ED86B9ACB10D2E4986">
    <w:name w:val="5A1094663D1448ED86B9ACB10D2E4986"/>
    <w:rsid w:val="005072DD"/>
    <w:pPr>
      <w:spacing w:after="160" w:line="259" w:lineRule="auto"/>
    </w:pPr>
  </w:style>
  <w:style w:type="paragraph" w:customStyle="1" w:styleId="620D38EBC48047A3B0DF8561FFC0493D">
    <w:name w:val="620D38EBC48047A3B0DF8561FFC0493D"/>
    <w:rsid w:val="005072DD"/>
    <w:pPr>
      <w:spacing w:after="160" w:line="259" w:lineRule="auto"/>
    </w:pPr>
  </w:style>
  <w:style w:type="paragraph" w:customStyle="1" w:styleId="EAC6200F9DFE4B07A7698D726248B00C">
    <w:name w:val="EAC6200F9DFE4B07A7698D726248B00C"/>
    <w:rsid w:val="005072DD"/>
    <w:pPr>
      <w:spacing w:after="160" w:line="259" w:lineRule="auto"/>
    </w:pPr>
  </w:style>
  <w:style w:type="paragraph" w:customStyle="1" w:styleId="9007BAF886714F81B9F8FBE5B6B6C938">
    <w:name w:val="9007BAF886714F81B9F8FBE5B6B6C938"/>
    <w:rsid w:val="005072DD"/>
    <w:pPr>
      <w:spacing w:after="160" w:line="259" w:lineRule="auto"/>
    </w:pPr>
  </w:style>
  <w:style w:type="paragraph" w:customStyle="1" w:styleId="1D328A5DF7AE47BE8715ABDD3E06F045">
    <w:name w:val="1D328A5DF7AE47BE8715ABDD3E06F045"/>
    <w:rsid w:val="005072DD"/>
    <w:pPr>
      <w:spacing w:after="160" w:line="259" w:lineRule="auto"/>
    </w:pPr>
  </w:style>
  <w:style w:type="paragraph" w:customStyle="1" w:styleId="BE0BA9B0D67D4DAFA3C1B6C5176E6767">
    <w:name w:val="BE0BA9B0D67D4DAFA3C1B6C5176E6767"/>
    <w:rsid w:val="005072DD"/>
    <w:pPr>
      <w:spacing w:after="160" w:line="259" w:lineRule="auto"/>
    </w:pPr>
  </w:style>
  <w:style w:type="paragraph" w:customStyle="1" w:styleId="24B2D094517142E0A51A46CCF80D3640">
    <w:name w:val="24B2D094517142E0A51A46CCF80D3640"/>
    <w:rsid w:val="005072DD"/>
    <w:pPr>
      <w:spacing w:after="160" w:line="259" w:lineRule="auto"/>
    </w:pPr>
  </w:style>
  <w:style w:type="paragraph" w:customStyle="1" w:styleId="C30DC4DA23E6443293CE00A0C490AC09">
    <w:name w:val="C30DC4DA23E6443293CE00A0C490AC09"/>
    <w:rsid w:val="005072DD"/>
    <w:pPr>
      <w:spacing w:after="160" w:line="259" w:lineRule="auto"/>
    </w:pPr>
  </w:style>
  <w:style w:type="paragraph" w:customStyle="1" w:styleId="F208063652134659B340212A036485B1">
    <w:name w:val="F208063652134659B340212A036485B1"/>
    <w:rsid w:val="005072DD"/>
    <w:pPr>
      <w:spacing w:after="160" w:line="259" w:lineRule="auto"/>
    </w:pPr>
  </w:style>
  <w:style w:type="paragraph" w:customStyle="1" w:styleId="4862835D11F74F49A28BD9AC2BB5DAF3">
    <w:name w:val="4862835D11F74F49A28BD9AC2BB5DAF3"/>
    <w:rsid w:val="005072DD"/>
    <w:pPr>
      <w:spacing w:after="160" w:line="259" w:lineRule="auto"/>
    </w:pPr>
  </w:style>
  <w:style w:type="paragraph" w:customStyle="1" w:styleId="88F9C939948A47E898663816E14EE191">
    <w:name w:val="88F9C939948A47E898663816E14EE191"/>
    <w:rsid w:val="005072DD"/>
    <w:pPr>
      <w:spacing w:after="160" w:line="259" w:lineRule="auto"/>
    </w:pPr>
  </w:style>
  <w:style w:type="paragraph" w:customStyle="1" w:styleId="5BC9CF6E6983460E9CE1369BA2B6DA33">
    <w:name w:val="5BC9CF6E6983460E9CE1369BA2B6DA33"/>
    <w:rsid w:val="005072DD"/>
    <w:pPr>
      <w:spacing w:after="160" w:line="259" w:lineRule="auto"/>
    </w:pPr>
  </w:style>
  <w:style w:type="paragraph" w:customStyle="1" w:styleId="173A1D10E7214B87BF1764422E8CC3F3">
    <w:name w:val="173A1D10E7214B87BF1764422E8CC3F3"/>
    <w:rsid w:val="005072DD"/>
    <w:pPr>
      <w:spacing w:after="160" w:line="259" w:lineRule="auto"/>
    </w:pPr>
  </w:style>
  <w:style w:type="paragraph" w:customStyle="1" w:styleId="28F73E2F0A19497188DC31CC999F731D">
    <w:name w:val="28F73E2F0A19497188DC31CC999F731D"/>
    <w:rsid w:val="005072DD"/>
    <w:pPr>
      <w:spacing w:after="160" w:line="259" w:lineRule="auto"/>
    </w:pPr>
  </w:style>
  <w:style w:type="paragraph" w:customStyle="1" w:styleId="CF345CE98052448FB677570A6B3BA519">
    <w:name w:val="CF345CE98052448FB677570A6B3BA519"/>
    <w:rsid w:val="005072DD"/>
    <w:pPr>
      <w:spacing w:after="160" w:line="259" w:lineRule="auto"/>
    </w:pPr>
  </w:style>
  <w:style w:type="paragraph" w:customStyle="1" w:styleId="2E1DE7F3F7D64D9BBF7C8B2D9363EF2C">
    <w:name w:val="2E1DE7F3F7D64D9BBF7C8B2D9363EF2C"/>
    <w:rsid w:val="005072DD"/>
    <w:pPr>
      <w:spacing w:after="160" w:line="259" w:lineRule="auto"/>
    </w:pPr>
  </w:style>
  <w:style w:type="paragraph" w:customStyle="1" w:styleId="0DC2DEB2DC0B4276BB0356AC133B9D40">
    <w:name w:val="0DC2DEB2DC0B4276BB0356AC133B9D40"/>
    <w:rsid w:val="005072DD"/>
    <w:pPr>
      <w:spacing w:after="160" w:line="259" w:lineRule="auto"/>
    </w:pPr>
  </w:style>
  <w:style w:type="paragraph" w:customStyle="1" w:styleId="D20353B8A2914BDF8162D822FB660DE0">
    <w:name w:val="D20353B8A2914BDF8162D822FB660DE0"/>
    <w:rsid w:val="005072DD"/>
    <w:pPr>
      <w:spacing w:after="160" w:line="259" w:lineRule="auto"/>
    </w:pPr>
  </w:style>
  <w:style w:type="paragraph" w:customStyle="1" w:styleId="5ABE4658978B48319B42B24B6E498D5F">
    <w:name w:val="5ABE4658978B48319B42B24B6E498D5F"/>
    <w:rsid w:val="005072DD"/>
    <w:pPr>
      <w:spacing w:after="160" w:line="259" w:lineRule="auto"/>
    </w:pPr>
  </w:style>
  <w:style w:type="paragraph" w:customStyle="1" w:styleId="F708FF39843D4D02B2105A8C0D3A4B16">
    <w:name w:val="F708FF39843D4D02B2105A8C0D3A4B16"/>
    <w:rsid w:val="005072DD"/>
    <w:pPr>
      <w:spacing w:after="160" w:line="259" w:lineRule="auto"/>
    </w:pPr>
  </w:style>
  <w:style w:type="paragraph" w:customStyle="1" w:styleId="E55F34E703FC41718FB11A0B8FD679B1">
    <w:name w:val="E55F34E703FC41718FB11A0B8FD679B1"/>
    <w:rsid w:val="005072DD"/>
    <w:pPr>
      <w:spacing w:after="160" w:line="259" w:lineRule="auto"/>
    </w:pPr>
  </w:style>
  <w:style w:type="paragraph" w:customStyle="1" w:styleId="BAE7AF279F224C9C9FAFFBE81DE6E46D">
    <w:name w:val="BAE7AF279F224C9C9FAFFBE81DE6E46D"/>
    <w:rsid w:val="005072DD"/>
    <w:pPr>
      <w:spacing w:after="160" w:line="259" w:lineRule="auto"/>
    </w:pPr>
  </w:style>
  <w:style w:type="paragraph" w:customStyle="1" w:styleId="48D073407388493E8FCDCA7DB2B04C04">
    <w:name w:val="48D073407388493E8FCDCA7DB2B04C04"/>
    <w:rsid w:val="005072DD"/>
    <w:pPr>
      <w:spacing w:after="160" w:line="259" w:lineRule="auto"/>
    </w:pPr>
  </w:style>
  <w:style w:type="paragraph" w:customStyle="1" w:styleId="7EAE434BCF4F4163BCCB4991AE91F333">
    <w:name w:val="7EAE434BCF4F4163BCCB4991AE91F333"/>
    <w:rsid w:val="005072DD"/>
    <w:pPr>
      <w:spacing w:after="160" w:line="259" w:lineRule="auto"/>
    </w:pPr>
  </w:style>
  <w:style w:type="paragraph" w:customStyle="1" w:styleId="E0977A95F09F4090AA043AF2E7212936">
    <w:name w:val="E0977A95F09F4090AA043AF2E7212936"/>
    <w:rsid w:val="005072DD"/>
    <w:pPr>
      <w:spacing w:after="160" w:line="259" w:lineRule="auto"/>
    </w:pPr>
  </w:style>
  <w:style w:type="paragraph" w:customStyle="1" w:styleId="EEAF3D7F4BFD400A87EF961F434888FB">
    <w:name w:val="EEAF3D7F4BFD400A87EF961F434888FB"/>
    <w:rsid w:val="005072DD"/>
    <w:pPr>
      <w:spacing w:after="160" w:line="259" w:lineRule="auto"/>
    </w:pPr>
  </w:style>
  <w:style w:type="paragraph" w:customStyle="1" w:styleId="3BFA5453A1C84B758AE5474891C00BF0">
    <w:name w:val="3BFA5453A1C84B758AE5474891C00BF0"/>
    <w:rsid w:val="005072DD"/>
    <w:pPr>
      <w:spacing w:after="160" w:line="259" w:lineRule="auto"/>
    </w:pPr>
  </w:style>
  <w:style w:type="paragraph" w:customStyle="1" w:styleId="92A15B0179274CCB9CC2BA60C9235656">
    <w:name w:val="92A15B0179274CCB9CC2BA60C9235656"/>
    <w:rsid w:val="005072DD"/>
    <w:pPr>
      <w:spacing w:after="160" w:line="259" w:lineRule="auto"/>
    </w:pPr>
  </w:style>
  <w:style w:type="paragraph" w:customStyle="1" w:styleId="FEEED54A433848B89303EB3128CAE1E3">
    <w:name w:val="FEEED54A433848B89303EB3128CAE1E3"/>
    <w:rsid w:val="005072DD"/>
    <w:pPr>
      <w:spacing w:after="160" w:line="259" w:lineRule="auto"/>
    </w:pPr>
  </w:style>
  <w:style w:type="paragraph" w:customStyle="1" w:styleId="6FFA783B919A416798FE87D00369EC2E">
    <w:name w:val="6FFA783B919A416798FE87D00369EC2E"/>
    <w:rsid w:val="005072DD"/>
    <w:pPr>
      <w:spacing w:after="160" w:line="259" w:lineRule="auto"/>
    </w:pPr>
  </w:style>
  <w:style w:type="paragraph" w:customStyle="1" w:styleId="5C3F4AE545A64EE9A53C1A6B7B165C52">
    <w:name w:val="5C3F4AE545A64EE9A53C1A6B7B165C52"/>
    <w:rsid w:val="005072DD"/>
    <w:pPr>
      <w:spacing w:after="160" w:line="259" w:lineRule="auto"/>
    </w:pPr>
  </w:style>
  <w:style w:type="paragraph" w:customStyle="1" w:styleId="1B42149995E04AB794B37FADD6FD092F">
    <w:name w:val="1B42149995E04AB794B37FADD6FD092F"/>
    <w:rsid w:val="005072DD"/>
    <w:pPr>
      <w:spacing w:after="160" w:line="259" w:lineRule="auto"/>
    </w:pPr>
  </w:style>
  <w:style w:type="paragraph" w:customStyle="1" w:styleId="81C0427CE49E42CDA09050F65101E188">
    <w:name w:val="81C0427CE49E42CDA09050F65101E188"/>
    <w:rsid w:val="005072DD"/>
    <w:pPr>
      <w:spacing w:after="160" w:line="259" w:lineRule="auto"/>
    </w:pPr>
  </w:style>
  <w:style w:type="paragraph" w:customStyle="1" w:styleId="67986CAF75B242A9BF4CC7A54D623FEA">
    <w:name w:val="67986CAF75B242A9BF4CC7A54D623FEA"/>
    <w:rsid w:val="005072DD"/>
    <w:pPr>
      <w:spacing w:after="160" w:line="259" w:lineRule="auto"/>
    </w:pPr>
  </w:style>
  <w:style w:type="paragraph" w:customStyle="1" w:styleId="157558A2455047F39FDA06826B236CF7">
    <w:name w:val="157558A2455047F39FDA06826B236CF7"/>
    <w:rsid w:val="005072DD"/>
    <w:pPr>
      <w:spacing w:after="160" w:line="259" w:lineRule="auto"/>
    </w:pPr>
  </w:style>
  <w:style w:type="paragraph" w:customStyle="1" w:styleId="50E45020EE8D46F1BA3BA93C17A66F28">
    <w:name w:val="50E45020EE8D46F1BA3BA93C17A66F28"/>
    <w:rsid w:val="005072DD"/>
    <w:pPr>
      <w:spacing w:after="160" w:line="259" w:lineRule="auto"/>
    </w:pPr>
  </w:style>
  <w:style w:type="paragraph" w:customStyle="1" w:styleId="CE236F2035014437B8CDBEDD12DABAD2">
    <w:name w:val="CE236F2035014437B8CDBEDD12DABAD2"/>
    <w:rsid w:val="005072DD"/>
    <w:pPr>
      <w:spacing w:after="160" w:line="259" w:lineRule="auto"/>
    </w:pPr>
  </w:style>
  <w:style w:type="paragraph" w:customStyle="1" w:styleId="306AC3CD73524A3484897F57FC4EE0D2">
    <w:name w:val="306AC3CD73524A3484897F57FC4EE0D2"/>
    <w:rsid w:val="005072DD"/>
    <w:pPr>
      <w:spacing w:after="160" w:line="259" w:lineRule="auto"/>
    </w:pPr>
  </w:style>
  <w:style w:type="paragraph" w:customStyle="1" w:styleId="3D10CA4861E8469F844ACFC7358B3C81">
    <w:name w:val="3D10CA4861E8469F844ACFC7358B3C81"/>
    <w:rsid w:val="005072DD"/>
    <w:pPr>
      <w:spacing w:after="160" w:line="259" w:lineRule="auto"/>
    </w:pPr>
  </w:style>
  <w:style w:type="paragraph" w:customStyle="1" w:styleId="4C5328E10CE14200BCD8FD97951F0473">
    <w:name w:val="4C5328E10CE14200BCD8FD97951F0473"/>
    <w:rsid w:val="005072DD"/>
    <w:pPr>
      <w:spacing w:after="160" w:line="259" w:lineRule="auto"/>
    </w:pPr>
  </w:style>
  <w:style w:type="paragraph" w:customStyle="1" w:styleId="7F85CB00C8F04DD9B0269E7E7C625B1B">
    <w:name w:val="7F85CB00C8F04DD9B0269E7E7C625B1B"/>
    <w:rsid w:val="005072DD"/>
    <w:pPr>
      <w:spacing w:after="160" w:line="259" w:lineRule="auto"/>
    </w:pPr>
  </w:style>
  <w:style w:type="paragraph" w:customStyle="1" w:styleId="E82725065EFC4BCCA9657B6F4817039D">
    <w:name w:val="E82725065EFC4BCCA9657B6F4817039D"/>
    <w:rsid w:val="005072DD"/>
    <w:pPr>
      <w:spacing w:after="160" w:line="259" w:lineRule="auto"/>
    </w:pPr>
  </w:style>
  <w:style w:type="paragraph" w:customStyle="1" w:styleId="78E06C63C2424775965989A3B383A310">
    <w:name w:val="78E06C63C2424775965989A3B383A310"/>
    <w:rsid w:val="005072DD"/>
    <w:pPr>
      <w:spacing w:after="160" w:line="259" w:lineRule="auto"/>
    </w:pPr>
  </w:style>
  <w:style w:type="paragraph" w:customStyle="1" w:styleId="256201C7A4F64A7EBDC6C49A40351CA1">
    <w:name w:val="256201C7A4F64A7EBDC6C49A40351CA1"/>
    <w:rsid w:val="005072DD"/>
    <w:pPr>
      <w:spacing w:after="160" w:line="259" w:lineRule="auto"/>
    </w:pPr>
  </w:style>
  <w:style w:type="paragraph" w:customStyle="1" w:styleId="74DB5C8AD31C4872BE74ABC913D31245">
    <w:name w:val="74DB5C8AD31C4872BE74ABC913D31245"/>
    <w:rsid w:val="005072DD"/>
    <w:pPr>
      <w:spacing w:after="160" w:line="259" w:lineRule="auto"/>
    </w:pPr>
  </w:style>
  <w:style w:type="paragraph" w:customStyle="1" w:styleId="EACBB3AA29A04458AE7EA8E1F2EE6929">
    <w:name w:val="EACBB3AA29A04458AE7EA8E1F2EE6929"/>
    <w:rsid w:val="005072DD"/>
    <w:pPr>
      <w:spacing w:after="160" w:line="259" w:lineRule="auto"/>
    </w:pPr>
  </w:style>
  <w:style w:type="paragraph" w:customStyle="1" w:styleId="0A862F534BE04CEBBEB44AD0FB8BD576">
    <w:name w:val="0A862F534BE04CEBBEB44AD0FB8BD576"/>
    <w:rsid w:val="005072DD"/>
    <w:pPr>
      <w:spacing w:after="160" w:line="259" w:lineRule="auto"/>
    </w:pPr>
  </w:style>
  <w:style w:type="paragraph" w:customStyle="1" w:styleId="9F2CE29245A44CDCAF085A5EBF38F1DA">
    <w:name w:val="9F2CE29245A44CDCAF085A5EBF38F1DA"/>
    <w:rsid w:val="005072DD"/>
    <w:pPr>
      <w:spacing w:after="160" w:line="259" w:lineRule="auto"/>
    </w:pPr>
  </w:style>
  <w:style w:type="paragraph" w:customStyle="1" w:styleId="FA702628E91F4171BA2F2F7EAAD4EFCC">
    <w:name w:val="FA702628E91F4171BA2F2F7EAAD4EFCC"/>
    <w:rsid w:val="005072DD"/>
    <w:pPr>
      <w:spacing w:after="160" w:line="259" w:lineRule="auto"/>
    </w:pPr>
  </w:style>
  <w:style w:type="paragraph" w:customStyle="1" w:styleId="B4FA3D72D1614CBF956E4E158153B313">
    <w:name w:val="B4FA3D72D1614CBF956E4E158153B313"/>
    <w:rsid w:val="005072DD"/>
    <w:pPr>
      <w:spacing w:after="160" w:line="259" w:lineRule="auto"/>
    </w:pPr>
  </w:style>
  <w:style w:type="paragraph" w:customStyle="1" w:styleId="8ACA45338A2147F9987CDCFB115E213E">
    <w:name w:val="8ACA45338A2147F9987CDCFB115E213E"/>
    <w:rsid w:val="005072DD"/>
    <w:pPr>
      <w:spacing w:after="160" w:line="259" w:lineRule="auto"/>
    </w:pPr>
  </w:style>
  <w:style w:type="paragraph" w:customStyle="1" w:styleId="53F03170E1EC47EDAB4FF6B72B4F5D77">
    <w:name w:val="53F03170E1EC47EDAB4FF6B72B4F5D77"/>
    <w:rsid w:val="005072DD"/>
    <w:pPr>
      <w:spacing w:after="160" w:line="259" w:lineRule="auto"/>
    </w:pPr>
  </w:style>
  <w:style w:type="paragraph" w:customStyle="1" w:styleId="5C8CEC036E424AE0808565B71DD0A9AC">
    <w:name w:val="5C8CEC036E424AE0808565B71DD0A9AC"/>
    <w:rsid w:val="005072DD"/>
    <w:pPr>
      <w:spacing w:after="160" w:line="259" w:lineRule="auto"/>
    </w:pPr>
  </w:style>
  <w:style w:type="paragraph" w:customStyle="1" w:styleId="6AEA49F4CE0949C4A3D3C2780E84AE05">
    <w:name w:val="6AEA49F4CE0949C4A3D3C2780E84AE05"/>
    <w:rsid w:val="005072DD"/>
    <w:pPr>
      <w:spacing w:after="160" w:line="259" w:lineRule="auto"/>
    </w:pPr>
  </w:style>
  <w:style w:type="paragraph" w:customStyle="1" w:styleId="0A352103B5A34893A4D48E8D8724E750">
    <w:name w:val="0A352103B5A34893A4D48E8D8724E750"/>
    <w:rsid w:val="005072DD"/>
    <w:pPr>
      <w:spacing w:after="160" w:line="259" w:lineRule="auto"/>
    </w:pPr>
  </w:style>
  <w:style w:type="paragraph" w:customStyle="1" w:styleId="0FC2A3B34D984E81B9E7AEC35F13209D">
    <w:name w:val="0FC2A3B34D984E81B9E7AEC35F13209D"/>
    <w:rsid w:val="005072DD"/>
    <w:pPr>
      <w:spacing w:after="160" w:line="259" w:lineRule="auto"/>
    </w:pPr>
  </w:style>
  <w:style w:type="paragraph" w:customStyle="1" w:styleId="E530C850C76F48999C2BC4124EDD2B01">
    <w:name w:val="E530C850C76F48999C2BC4124EDD2B01"/>
    <w:rsid w:val="005072DD"/>
    <w:pPr>
      <w:spacing w:after="160" w:line="259" w:lineRule="auto"/>
    </w:pPr>
  </w:style>
  <w:style w:type="paragraph" w:customStyle="1" w:styleId="13C09A7DA4684F4BA9D1192107BF6FA8">
    <w:name w:val="13C09A7DA4684F4BA9D1192107BF6FA8"/>
    <w:rsid w:val="005072DD"/>
    <w:pPr>
      <w:spacing w:after="160" w:line="259" w:lineRule="auto"/>
    </w:pPr>
  </w:style>
  <w:style w:type="paragraph" w:customStyle="1" w:styleId="2AE73259171E4E399DC1FF98620D0362">
    <w:name w:val="2AE73259171E4E399DC1FF98620D0362"/>
    <w:rsid w:val="005072DD"/>
    <w:pPr>
      <w:spacing w:after="160" w:line="259" w:lineRule="auto"/>
    </w:pPr>
  </w:style>
  <w:style w:type="paragraph" w:customStyle="1" w:styleId="E0B487620A93419E8C303EFB41E788CA">
    <w:name w:val="E0B487620A93419E8C303EFB41E788CA"/>
    <w:rsid w:val="005072DD"/>
    <w:pPr>
      <w:spacing w:after="160" w:line="259" w:lineRule="auto"/>
    </w:pPr>
  </w:style>
  <w:style w:type="paragraph" w:customStyle="1" w:styleId="BAB77DA7D604440C97E946D9EBA3571B">
    <w:name w:val="BAB77DA7D604440C97E946D9EBA3571B"/>
    <w:rsid w:val="005072DD"/>
    <w:pPr>
      <w:spacing w:after="160" w:line="259" w:lineRule="auto"/>
    </w:pPr>
  </w:style>
  <w:style w:type="paragraph" w:customStyle="1" w:styleId="8F70E5F2E3BF4D329ECA328F74C2FD79">
    <w:name w:val="8F70E5F2E3BF4D329ECA328F74C2FD79"/>
    <w:rsid w:val="005072DD"/>
    <w:pPr>
      <w:spacing w:after="160" w:line="259" w:lineRule="auto"/>
    </w:pPr>
  </w:style>
  <w:style w:type="paragraph" w:customStyle="1" w:styleId="8CABD78B138B49CA833D8AB2C16F86C9">
    <w:name w:val="8CABD78B138B49CA833D8AB2C16F86C9"/>
    <w:rsid w:val="005072DD"/>
    <w:pPr>
      <w:spacing w:after="160" w:line="259" w:lineRule="auto"/>
    </w:pPr>
  </w:style>
  <w:style w:type="paragraph" w:customStyle="1" w:styleId="37CEF5127E8E4D8E87BBB1DD42099511">
    <w:name w:val="37CEF5127E8E4D8E87BBB1DD42099511"/>
    <w:rsid w:val="005072DD"/>
    <w:pPr>
      <w:spacing w:after="160" w:line="259" w:lineRule="auto"/>
    </w:pPr>
  </w:style>
  <w:style w:type="paragraph" w:customStyle="1" w:styleId="7CE73757252E4F87B9160FA3D2A61050">
    <w:name w:val="7CE73757252E4F87B9160FA3D2A61050"/>
    <w:rsid w:val="005072DD"/>
    <w:pPr>
      <w:spacing w:after="160" w:line="259" w:lineRule="auto"/>
    </w:pPr>
  </w:style>
  <w:style w:type="paragraph" w:customStyle="1" w:styleId="1E2406CE739443E8AB41E13ADCCF1A6A">
    <w:name w:val="1E2406CE739443E8AB41E13ADCCF1A6A"/>
    <w:rsid w:val="005072DD"/>
    <w:pPr>
      <w:spacing w:after="160" w:line="259" w:lineRule="auto"/>
    </w:pPr>
  </w:style>
  <w:style w:type="paragraph" w:customStyle="1" w:styleId="B044BA1382E146348C5E3052064C3339">
    <w:name w:val="B044BA1382E146348C5E3052064C3339"/>
    <w:rsid w:val="005072DD"/>
    <w:pPr>
      <w:spacing w:after="160" w:line="259" w:lineRule="auto"/>
    </w:pPr>
  </w:style>
  <w:style w:type="paragraph" w:customStyle="1" w:styleId="BFAA3714B4354622A919874D29126CEF">
    <w:name w:val="BFAA3714B4354622A919874D29126CEF"/>
    <w:rsid w:val="005072DD"/>
    <w:pPr>
      <w:spacing w:after="160" w:line="259" w:lineRule="auto"/>
    </w:pPr>
  </w:style>
  <w:style w:type="paragraph" w:customStyle="1" w:styleId="3B1E0136915245DB872FEA662DDFB820">
    <w:name w:val="3B1E0136915245DB872FEA662DDFB820"/>
    <w:rsid w:val="005072DD"/>
    <w:pPr>
      <w:spacing w:after="160" w:line="259" w:lineRule="auto"/>
    </w:pPr>
  </w:style>
  <w:style w:type="paragraph" w:customStyle="1" w:styleId="C6055B32AE0C44ACB131B854BBB92BF4">
    <w:name w:val="C6055B32AE0C44ACB131B854BBB92BF4"/>
    <w:rsid w:val="005072DD"/>
    <w:pPr>
      <w:spacing w:after="160" w:line="259" w:lineRule="auto"/>
    </w:pPr>
  </w:style>
  <w:style w:type="paragraph" w:customStyle="1" w:styleId="E2BC16EF767745B1B671BEC2927F99EC">
    <w:name w:val="E2BC16EF767745B1B671BEC2927F99EC"/>
    <w:rsid w:val="005072DD"/>
    <w:pPr>
      <w:spacing w:after="160" w:line="259" w:lineRule="auto"/>
    </w:pPr>
  </w:style>
  <w:style w:type="paragraph" w:customStyle="1" w:styleId="B334570CC99B4E4786F1692A45603D43">
    <w:name w:val="B334570CC99B4E4786F1692A45603D43"/>
    <w:rsid w:val="005072DD"/>
    <w:pPr>
      <w:spacing w:after="160" w:line="259" w:lineRule="auto"/>
    </w:pPr>
  </w:style>
  <w:style w:type="paragraph" w:customStyle="1" w:styleId="C96B4676D9BB434D87CB3C18B787210F">
    <w:name w:val="C96B4676D9BB434D87CB3C18B787210F"/>
    <w:rsid w:val="005072DD"/>
    <w:pPr>
      <w:spacing w:after="160" w:line="259" w:lineRule="auto"/>
    </w:pPr>
  </w:style>
  <w:style w:type="paragraph" w:customStyle="1" w:styleId="94C889A9162E47E588A43B84CFE9B739">
    <w:name w:val="94C889A9162E47E588A43B84CFE9B739"/>
    <w:rsid w:val="005072DD"/>
    <w:pPr>
      <w:spacing w:after="160" w:line="259" w:lineRule="auto"/>
    </w:pPr>
  </w:style>
  <w:style w:type="paragraph" w:customStyle="1" w:styleId="150CCD069DB643C0AD2D26339222BA8D">
    <w:name w:val="150CCD069DB643C0AD2D26339222BA8D"/>
    <w:rsid w:val="005072DD"/>
    <w:pPr>
      <w:spacing w:after="160" w:line="259" w:lineRule="auto"/>
    </w:pPr>
  </w:style>
  <w:style w:type="paragraph" w:customStyle="1" w:styleId="BAC8EB352969493BA44B0A4F0BB2A4A0">
    <w:name w:val="BAC8EB352969493BA44B0A4F0BB2A4A0"/>
    <w:rsid w:val="005072DD"/>
    <w:pPr>
      <w:spacing w:after="160" w:line="259" w:lineRule="auto"/>
    </w:pPr>
  </w:style>
  <w:style w:type="paragraph" w:customStyle="1" w:styleId="9A8933E15761428488CDD9407F55AE1A">
    <w:name w:val="9A8933E15761428488CDD9407F55AE1A"/>
    <w:rsid w:val="005072DD"/>
    <w:pPr>
      <w:spacing w:after="160" w:line="259" w:lineRule="auto"/>
    </w:pPr>
  </w:style>
  <w:style w:type="paragraph" w:customStyle="1" w:styleId="70B94B4C4B504D4D9337371B525AC73A">
    <w:name w:val="70B94B4C4B504D4D9337371B525AC73A"/>
    <w:rsid w:val="005072DD"/>
    <w:pPr>
      <w:spacing w:after="160" w:line="259" w:lineRule="auto"/>
    </w:pPr>
  </w:style>
  <w:style w:type="paragraph" w:customStyle="1" w:styleId="474DDB3FA0DB4894A352138FB9C1081E">
    <w:name w:val="474DDB3FA0DB4894A352138FB9C1081E"/>
    <w:rsid w:val="005072DD"/>
    <w:pPr>
      <w:spacing w:after="160" w:line="259" w:lineRule="auto"/>
    </w:pPr>
  </w:style>
  <w:style w:type="paragraph" w:customStyle="1" w:styleId="57DAE93512384DDFB26E5A48CE7568CD">
    <w:name w:val="57DAE93512384DDFB26E5A48CE7568CD"/>
    <w:rsid w:val="005072DD"/>
    <w:pPr>
      <w:spacing w:after="160" w:line="259" w:lineRule="auto"/>
    </w:pPr>
  </w:style>
  <w:style w:type="paragraph" w:customStyle="1" w:styleId="796C7D4DE70C4CC2BFD163F9890E9A0E">
    <w:name w:val="796C7D4DE70C4CC2BFD163F9890E9A0E"/>
    <w:rsid w:val="005072DD"/>
    <w:pPr>
      <w:spacing w:after="160" w:line="259" w:lineRule="auto"/>
    </w:pPr>
  </w:style>
  <w:style w:type="paragraph" w:customStyle="1" w:styleId="830C3A726A154B47885AA30352111DC9">
    <w:name w:val="830C3A726A154B47885AA30352111DC9"/>
    <w:rsid w:val="005072DD"/>
    <w:pPr>
      <w:spacing w:after="160" w:line="259" w:lineRule="auto"/>
    </w:pPr>
  </w:style>
  <w:style w:type="paragraph" w:customStyle="1" w:styleId="4DD37B2D49804C0B95A20BF02B723469">
    <w:name w:val="4DD37B2D49804C0B95A20BF02B723469"/>
    <w:rsid w:val="005072DD"/>
    <w:pPr>
      <w:spacing w:after="160" w:line="259" w:lineRule="auto"/>
    </w:pPr>
  </w:style>
  <w:style w:type="paragraph" w:customStyle="1" w:styleId="13960F89F47C4FC296D41F47A110A613">
    <w:name w:val="13960F89F47C4FC296D41F47A110A613"/>
    <w:rsid w:val="005072DD"/>
    <w:pPr>
      <w:spacing w:after="160" w:line="259" w:lineRule="auto"/>
    </w:pPr>
  </w:style>
  <w:style w:type="paragraph" w:customStyle="1" w:styleId="E4DC0DB9D8904BBEA6E8C7455FE033E8">
    <w:name w:val="E4DC0DB9D8904BBEA6E8C7455FE033E8"/>
    <w:rsid w:val="005072DD"/>
    <w:pPr>
      <w:spacing w:after="160" w:line="259" w:lineRule="auto"/>
    </w:pPr>
  </w:style>
  <w:style w:type="paragraph" w:customStyle="1" w:styleId="DDDF726E1B18486689D3B462CEB03153">
    <w:name w:val="DDDF726E1B18486689D3B462CEB03153"/>
    <w:rsid w:val="005072DD"/>
    <w:pPr>
      <w:spacing w:after="160" w:line="259" w:lineRule="auto"/>
    </w:pPr>
  </w:style>
  <w:style w:type="paragraph" w:customStyle="1" w:styleId="BEAC5B1788CE48BDAE2E4F9264F61871">
    <w:name w:val="BEAC5B1788CE48BDAE2E4F9264F61871"/>
    <w:rsid w:val="005072DD"/>
    <w:pPr>
      <w:spacing w:after="160" w:line="259" w:lineRule="auto"/>
    </w:pPr>
  </w:style>
  <w:style w:type="paragraph" w:customStyle="1" w:styleId="1D9245DF0AFA4D858507C45FE81B41B5">
    <w:name w:val="1D9245DF0AFA4D858507C45FE81B41B5"/>
    <w:rsid w:val="005072DD"/>
    <w:pPr>
      <w:spacing w:after="160" w:line="259" w:lineRule="auto"/>
    </w:pPr>
  </w:style>
  <w:style w:type="paragraph" w:customStyle="1" w:styleId="406BBEC857D443488E702DE0DC7DC136">
    <w:name w:val="406BBEC857D443488E702DE0DC7DC136"/>
    <w:rsid w:val="005072DD"/>
    <w:pPr>
      <w:spacing w:after="160" w:line="259" w:lineRule="auto"/>
    </w:pPr>
  </w:style>
  <w:style w:type="paragraph" w:customStyle="1" w:styleId="28FD6844D6E1412FABA7E9F35566F640">
    <w:name w:val="28FD6844D6E1412FABA7E9F35566F640"/>
    <w:rsid w:val="005072DD"/>
    <w:pPr>
      <w:spacing w:after="160" w:line="259" w:lineRule="auto"/>
    </w:pPr>
  </w:style>
  <w:style w:type="paragraph" w:customStyle="1" w:styleId="E3DDB809CE9F47D198C575EFBC8E4338">
    <w:name w:val="E3DDB809CE9F47D198C575EFBC8E4338"/>
    <w:rsid w:val="005072DD"/>
    <w:pPr>
      <w:spacing w:after="160" w:line="259" w:lineRule="auto"/>
    </w:pPr>
  </w:style>
  <w:style w:type="paragraph" w:customStyle="1" w:styleId="36ACC514822C4778843FE2B4DACB243C">
    <w:name w:val="36ACC514822C4778843FE2B4DACB243C"/>
    <w:rsid w:val="005072DD"/>
    <w:pPr>
      <w:spacing w:after="160" w:line="259" w:lineRule="auto"/>
    </w:pPr>
  </w:style>
  <w:style w:type="paragraph" w:customStyle="1" w:styleId="7D8D847B3AC4496B94A0404FEA96D25D">
    <w:name w:val="7D8D847B3AC4496B94A0404FEA96D25D"/>
    <w:rsid w:val="005072DD"/>
    <w:pPr>
      <w:spacing w:after="160" w:line="259" w:lineRule="auto"/>
    </w:pPr>
  </w:style>
  <w:style w:type="paragraph" w:customStyle="1" w:styleId="5376B2B041B24FD1898774AD66734F58">
    <w:name w:val="5376B2B041B24FD1898774AD66734F58"/>
    <w:rsid w:val="005072DD"/>
    <w:pPr>
      <w:spacing w:after="160" w:line="259" w:lineRule="auto"/>
    </w:pPr>
  </w:style>
  <w:style w:type="paragraph" w:customStyle="1" w:styleId="BF78BC66ABA9492B9142BD1AD2471943">
    <w:name w:val="BF78BC66ABA9492B9142BD1AD2471943"/>
    <w:rsid w:val="005072DD"/>
    <w:pPr>
      <w:spacing w:after="160" w:line="259" w:lineRule="auto"/>
    </w:pPr>
  </w:style>
  <w:style w:type="paragraph" w:customStyle="1" w:styleId="5BE36076474443048D2CA73D0391007C">
    <w:name w:val="5BE36076474443048D2CA73D0391007C"/>
    <w:rsid w:val="005072DD"/>
    <w:pPr>
      <w:spacing w:after="160" w:line="259" w:lineRule="auto"/>
    </w:pPr>
  </w:style>
  <w:style w:type="paragraph" w:customStyle="1" w:styleId="4C3EBDF486C149DFAE28D58B34401753">
    <w:name w:val="4C3EBDF486C149DFAE28D58B34401753"/>
    <w:rsid w:val="005072DD"/>
    <w:pPr>
      <w:spacing w:after="160" w:line="259" w:lineRule="auto"/>
    </w:pPr>
  </w:style>
  <w:style w:type="paragraph" w:customStyle="1" w:styleId="7549514C7B954BF3BB39ABE726D3D0E0">
    <w:name w:val="7549514C7B954BF3BB39ABE726D3D0E0"/>
    <w:rsid w:val="005072DD"/>
    <w:pPr>
      <w:spacing w:after="160" w:line="259" w:lineRule="auto"/>
    </w:pPr>
  </w:style>
  <w:style w:type="paragraph" w:customStyle="1" w:styleId="94EFAFDE10A74101A6F58F2A79719707">
    <w:name w:val="94EFAFDE10A74101A6F58F2A79719707"/>
    <w:rsid w:val="005072DD"/>
    <w:pPr>
      <w:spacing w:after="160" w:line="259" w:lineRule="auto"/>
    </w:pPr>
  </w:style>
  <w:style w:type="paragraph" w:customStyle="1" w:styleId="8CA7B8851A71412DBB658DF2DA054D93">
    <w:name w:val="8CA7B8851A71412DBB658DF2DA054D93"/>
    <w:rsid w:val="005072DD"/>
    <w:pPr>
      <w:spacing w:after="160" w:line="259" w:lineRule="auto"/>
    </w:pPr>
  </w:style>
  <w:style w:type="paragraph" w:customStyle="1" w:styleId="C8A349927919411D965D7A792AD9751C">
    <w:name w:val="C8A349927919411D965D7A792AD9751C"/>
    <w:rsid w:val="005072DD"/>
    <w:pPr>
      <w:spacing w:after="160" w:line="259" w:lineRule="auto"/>
    </w:pPr>
  </w:style>
  <w:style w:type="paragraph" w:customStyle="1" w:styleId="EFDD2433FB6C4212A3A7B754622745EB">
    <w:name w:val="EFDD2433FB6C4212A3A7B754622745EB"/>
    <w:rsid w:val="005072DD"/>
    <w:pPr>
      <w:spacing w:after="160" w:line="259" w:lineRule="auto"/>
    </w:pPr>
  </w:style>
  <w:style w:type="paragraph" w:customStyle="1" w:styleId="64DD9D7E512443949DA179EE7AF3B4D2">
    <w:name w:val="64DD9D7E512443949DA179EE7AF3B4D2"/>
    <w:rsid w:val="005072DD"/>
    <w:pPr>
      <w:spacing w:after="160" w:line="259" w:lineRule="auto"/>
    </w:pPr>
  </w:style>
  <w:style w:type="paragraph" w:customStyle="1" w:styleId="FA134ADDD6E3481692AEEEBA2E9F7FB5">
    <w:name w:val="FA134ADDD6E3481692AEEEBA2E9F7FB5"/>
    <w:rsid w:val="005072DD"/>
    <w:pPr>
      <w:spacing w:after="160" w:line="259" w:lineRule="auto"/>
    </w:pPr>
  </w:style>
  <w:style w:type="paragraph" w:customStyle="1" w:styleId="0EA403084CBD49B09216C97099518BF5">
    <w:name w:val="0EA403084CBD49B09216C97099518BF5"/>
    <w:rsid w:val="005072DD"/>
    <w:pPr>
      <w:spacing w:after="160" w:line="259" w:lineRule="auto"/>
    </w:pPr>
  </w:style>
  <w:style w:type="paragraph" w:customStyle="1" w:styleId="F8C0204C2D404BA6B2D2F8634575239C">
    <w:name w:val="F8C0204C2D404BA6B2D2F8634575239C"/>
    <w:rsid w:val="005072DD"/>
    <w:pPr>
      <w:spacing w:after="160" w:line="259" w:lineRule="auto"/>
    </w:pPr>
  </w:style>
  <w:style w:type="paragraph" w:customStyle="1" w:styleId="236A349D9A464D1B8C1AAF48DD90BE44">
    <w:name w:val="236A349D9A464D1B8C1AAF48DD90BE44"/>
    <w:rsid w:val="005072DD"/>
    <w:pPr>
      <w:spacing w:after="160" w:line="259" w:lineRule="auto"/>
    </w:pPr>
  </w:style>
  <w:style w:type="paragraph" w:customStyle="1" w:styleId="E075DD1204F746A3982455A15848132F">
    <w:name w:val="E075DD1204F746A3982455A15848132F"/>
    <w:rsid w:val="005072DD"/>
    <w:pPr>
      <w:spacing w:after="160" w:line="259" w:lineRule="auto"/>
    </w:pPr>
  </w:style>
  <w:style w:type="paragraph" w:customStyle="1" w:styleId="6E8F4B5A425D4CF788288488F5693B17">
    <w:name w:val="6E8F4B5A425D4CF788288488F5693B17"/>
    <w:rsid w:val="005072DD"/>
    <w:pPr>
      <w:spacing w:after="160" w:line="259" w:lineRule="auto"/>
    </w:pPr>
  </w:style>
  <w:style w:type="paragraph" w:customStyle="1" w:styleId="7429052F4B704756A3EA89D2C5E3F147">
    <w:name w:val="7429052F4B704756A3EA89D2C5E3F147"/>
    <w:rsid w:val="005072DD"/>
    <w:pPr>
      <w:spacing w:after="160" w:line="259" w:lineRule="auto"/>
    </w:pPr>
  </w:style>
  <w:style w:type="paragraph" w:customStyle="1" w:styleId="C1A4E52DD6D6442598EA74518D5B1061">
    <w:name w:val="C1A4E52DD6D6442598EA74518D5B1061"/>
    <w:rsid w:val="005072DD"/>
    <w:pPr>
      <w:spacing w:after="160" w:line="259" w:lineRule="auto"/>
    </w:pPr>
  </w:style>
  <w:style w:type="paragraph" w:customStyle="1" w:styleId="901BEDEBE35B422296939A606AC11D46">
    <w:name w:val="901BEDEBE35B422296939A606AC11D46"/>
    <w:rsid w:val="005072DD"/>
    <w:pPr>
      <w:spacing w:after="160" w:line="259" w:lineRule="auto"/>
    </w:pPr>
  </w:style>
  <w:style w:type="paragraph" w:customStyle="1" w:styleId="095C735D6FD549B0BFD736A1B198E476">
    <w:name w:val="095C735D6FD549B0BFD736A1B198E476"/>
    <w:rsid w:val="005072DD"/>
    <w:pPr>
      <w:spacing w:after="160" w:line="259" w:lineRule="auto"/>
    </w:pPr>
  </w:style>
  <w:style w:type="paragraph" w:customStyle="1" w:styleId="EC680DD8C704413F8154A1FE80147FF8">
    <w:name w:val="EC680DD8C704413F8154A1FE80147FF8"/>
    <w:rsid w:val="005072DD"/>
    <w:pPr>
      <w:spacing w:after="160" w:line="259" w:lineRule="auto"/>
    </w:pPr>
  </w:style>
  <w:style w:type="paragraph" w:customStyle="1" w:styleId="E683AC934D80485F894349FFDC31F9B8">
    <w:name w:val="E683AC934D80485F894349FFDC31F9B8"/>
    <w:rsid w:val="005072DD"/>
    <w:pPr>
      <w:spacing w:after="160" w:line="259" w:lineRule="auto"/>
    </w:pPr>
  </w:style>
  <w:style w:type="paragraph" w:customStyle="1" w:styleId="F9E738FD96B74110929532543F6F512C">
    <w:name w:val="F9E738FD96B74110929532543F6F512C"/>
    <w:rsid w:val="005072DD"/>
    <w:pPr>
      <w:spacing w:after="160" w:line="259" w:lineRule="auto"/>
    </w:pPr>
  </w:style>
  <w:style w:type="paragraph" w:customStyle="1" w:styleId="49D115B51D5147A883F3A0563AEB77B5">
    <w:name w:val="49D115B51D5147A883F3A0563AEB77B5"/>
    <w:rsid w:val="005072DD"/>
    <w:pPr>
      <w:spacing w:after="160" w:line="259" w:lineRule="auto"/>
    </w:pPr>
  </w:style>
  <w:style w:type="paragraph" w:customStyle="1" w:styleId="B6FFEFF66837419F8729F94AB442CDC4">
    <w:name w:val="B6FFEFF66837419F8729F94AB442CDC4"/>
    <w:rsid w:val="005072DD"/>
    <w:pPr>
      <w:spacing w:after="160" w:line="259" w:lineRule="auto"/>
    </w:pPr>
  </w:style>
  <w:style w:type="paragraph" w:customStyle="1" w:styleId="FA1BE7CFFA594DDC91272AC072B06B90">
    <w:name w:val="FA1BE7CFFA594DDC91272AC072B06B90"/>
    <w:rsid w:val="005072DD"/>
    <w:pPr>
      <w:spacing w:after="160" w:line="259" w:lineRule="auto"/>
    </w:pPr>
  </w:style>
  <w:style w:type="paragraph" w:customStyle="1" w:styleId="4BC8C60BA388493297412D4839B2A5E5">
    <w:name w:val="4BC8C60BA388493297412D4839B2A5E5"/>
    <w:rsid w:val="005072DD"/>
    <w:pPr>
      <w:spacing w:after="160" w:line="259" w:lineRule="auto"/>
    </w:pPr>
  </w:style>
  <w:style w:type="paragraph" w:customStyle="1" w:styleId="8B26548C303B404ABFD3B948A89BC96D">
    <w:name w:val="8B26548C303B404ABFD3B948A89BC96D"/>
    <w:rsid w:val="005072DD"/>
    <w:pPr>
      <w:spacing w:after="160" w:line="259" w:lineRule="auto"/>
    </w:pPr>
  </w:style>
  <w:style w:type="paragraph" w:customStyle="1" w:styleId="CFEBA86BDF9B4CEA89936CB090C3B731">
    <w:name w:val="CFEBA86BDF9B4CEA89936CB090C3B731"/>
    <w:rsid w:val="005072DD"/>
    <w:pPr>
      <w:spacing w:after="160" w:line="259" w:lineRule="auto"/>
    </w:pPr>
  </w:style>
  <w:style w:type="paragraph" w:customStyle="1" w:styleId="B7A3800D7E7B4D49991F1E86545D593B">
    <w:name w:val="B7A3800D7E7B4D49991F1E86545D593B"/>
    <w:rsid w:val="005072DD"/>
    <w:pPr>
      <w:spacing w:after="160" w:line="259" w:lineRule="auto"/>
    </w:pPr>
  </w:style>
  <w:style w:type="paragraph" w:customStyle="1" w:styleId="2DC6CC72700442FA8C73F2AD000EECA1">
    <w:name w:val="2DC6CC72700442FA8C73F2AD000EECA1"/>
    <w:rsid w:val="005072DD"/>
    <w:pPr>
      <w:spacing w:after="160" w:line="259" w:lineRule="auto"/>
    </w:pPr>
  </w:style>
  <w:style w:type="paragraph" w:customStyle="1" w:styleId="D846071D63474885A900975703816AFD">
    <w:name w:val="D846071D63474885A900975703816AFD"/>
    <w:rsid w:val="005072DD"/>
    <w:pPr>
      <w:spacing w:after="160" w:line="259" w:lineRule="auto"/>
    </w:pPr>
  </w:style>
  <w:style w:type="paragraph" w:customStyle="1" w:styleId="8A40783AEB4640FABAB4910D33CB9B09">
    <w:name w:val="8A40783AEB4640FABAB4910D33CB9B09"/>
    <w:rsid w:val="005072DD"/>
    <w:pPr>
      <w:spacing w:after="160" w:line="259" w:lineRule="auto"/>
    </w:pPr>
  </w:style>
  <w:style w:type="paragraph" w:customStyle="1" w:styleId="9E88C03DD1D948B69488FD654E2DF773">
    <w:name w:val="9E88C03DD1D948B69488FD654E2DF773"/>
    <w:rsid w:val="005072DD"/>
    <w:pPr>
      <w:spacing w:after="160" w:line="259" w:lineRule="auto"/>
    </w:pPr>
  </w:style>
  <w:style w:type="paragraph" w:customStyle="1" w:styleId="580C9A450A2843F38A034EA98522DC8B">
    <w:name w:val="580C9A450A2843F38A034EA98522DC8B"/>
    <w:rsid w:val="005072DD"/>
    <w:pPr>
      <w:spacing w:after="160" w:line="259" w:lineRule="auto"/>
    </w:pPr>
  </w:style>
  <w:style w:type="paragraph" w:customStyle="1" w:styleId="2053D29C95044FB5A0D95107B6389179">
    <w:name w:val="2053D29C95044FB5A0D95107B6389179"/>
    <w:rsid w:val="005072DD"/>
    <w:pPr>
      <w:spacing w:after="160" w:line="259" w:lineRule="auto"/>
    </w:pPr>
  </w:style>
  <w:style w:type="paragraph" w:customStyle="1" w:styleId="42D057EF004C41078E1C8F945ED31D60">
    <w:name w:val="42D057EF004C41078E1C8F945ED31D60"/>
    <w:rsid w:val="005072DD"/>
    <w:pPr>
      <w:spacing w:after="160" w:line="259" w:lineRule="auto"/>
    </w:pPr>
  </w:style>
  <w:style w:type="paragraph" w:customStyle="1" w:styleId="B94126B283944CCBAB4FBC69918005C5">
    <w:name w:val="B94126B283944CCBAB4FBC69918005C5"/>
    <w:rsid w:val="005072DD"/>
    <w:pPr>
      <w:spacing w:after="160" w:line="259" w:lineRule="auto"/>
    </w:pPr>
  </w:style>
  <w:style w:type="paragraph" w:customStyle="1" w:styleId="F2EA4D5570534417BC499C6430944D40">
    <w:name w:val="F2EA4D5570534417BC499C6430944D40"/>
    <w:rsid w:val="005072DD"/>
    <w:pPr>
      <w:spacing w:after="160" w:line="259" w:lineRule="auto"/>
    </w:pPr>
  </w:style>
  <w:style w:type="paragraph" w:customStyle="1" w:styleId="B4C618B0249B43918569A8BA1FA4EE77">
    <w:name w:val="B4C618B0249B43918569A8BA1FA4EE77"/>
    <w:rsid w:val="005072DD"/>
    <w:pPr>
      <w:spacing w:after="160" w:line="259" w:lineRule="auto"/>
    </w:pPr>
  </w:style>
  <w:style w:type="paragraph" w:customStyle="1" w:styleId="5D9F3C00712C4344A30C8AE9BC9C54AB">
    <w:name w:val="5D9F3C00712C4344A30C8AE9BC9C54AB"/>
    <w:rsid w:val="005072DD"/>
    <w:pPr>
      <w:spacing w:after="160" w:line="259" w:lineRule="auto"/>
    </w:pPr>
  </w:style>
  <w:style w:type="paragraph" w:customStyle="1" w:styleId="6FF28CFB6DF0460B92D1A49BE6BD1D99">
    <w:name w:val="6FF28CFB6DF0460B92D1A49BE6BD1D99"/>
    <w:rsid w:val="005072DD"/>
    <w:pPr>
      <w:spacing w:after="160" w:line="259" w:lineRule="auto"/>
    </w:pPr>
  </w:style>
  <w:style w:type="paragraph" w:customStyle="1" w:styleId="85E33C991F1B4F4CAC0A33AE68FF1572">
    <w:name w:val="85E33C991F1B4F4CAC0A33AE68FF1572"/>
    <w:rsid w:val="005072DD"/>
    <w:pPr>
      <w:spacing w:after="160" w:line="259" w:lineRule="auto"/>
    </w:pPr>
  </w:style>
  <w:style w:type="paragraph" w:customStyle="1" w:styleId="6ADB1A70CBAB4A94A0C9AD1E2B548899">
    <w:name w:val="6ADB1A70CBAB4A94A0C9AD1E2B548899"/>
    <w:rsid w:val="005072DD"/>
    <w:pPr>
      <w:spacing w:after="160" w:line="259" w:lineRule="auto"/>
    </w:pPr>
  </w:style>
  <w:style w:type="paragraph" w:customStyle="1" w:styleId="3D077C1C06D94FF0BA04B15A0ED6573F">
    <w:name w:val="3D077C1C06D94FF0BA04B15A0ED6573F"/>
    <w:rsid w:val="005072DD"/>
    <w:pPr>
      <w:spacing w:after="160" w:line="259" w:lineRule="auto"/>
    </w:pPr>
  </w:style>
  <w:style w:type="paragraph" w:customStyle="1" w:styleId="F24098AE26F746FD9FEF23455422050C">
    <w:name w:val="F24098AE26F746FD9FEF23455422050C"/>
    <w:rsid w:val="005072DD"/>
    <w:pPr>
      <w:spacing w:after="160" w:line="259" w:lineRule="auto"/>
    </w:pPr>
  </w:style>
  <w:style w:type="paragraph" w:customStyle="1" w:styleId="2F51496150414AC4A223348F59D5CE2C">
    <w:name w:val="2F51496150414AC4A223348F59D5CE2C"/>
    <w:rsid w:val="005072DD"/>
    <w:pPr>
      <w:spacing w:after="160" w:line="259" w:lineRule="auto"/>
    </w:pPr>
  </w:style>
  <w:style w:type="paragraph" w:customStyle="1" w:styleId="4A8E8AF8BB1E4E58B05A9649A8ABCF2E">
    <w:name w:val="4A8E8AF8BB1E4E58B05A9649A8ABCF2E"/>
    <w:rsid w:val="005072DD"/>
    <w:pPr>
      <w:spacing w:after="160" w:line="259" w:lineRule="auto"/>
    </w:pPr>
  </w:style>
  <w:style w:type="paragraph" w:customStyle="1" w:styleId="FE0803EB0E844B94A973468F84B80F64">
    <w:name w:val="FE0803EB0E844B94A973468F84B80F64"/>
    <w:rsid w:val="005072DD"/>
    <w:pPr>
      <w:spacing w:after="160" w:line="259" w:lineRule="auto"/>
    </w:pPr>
  </w:style>
  <w:style w:type="paragraph" w:customStyle="1" w:styleId="1518C4EED8FB4FBDBD41CB885507CDAA">
    <w:name w:val="1518C4EED8FB4FBDBD41CB885507CDAA"/>
    <w:rsid w:val="005072DD"/>
    <w:pPr>
      <w:spacing w:after="160" w:line="259" w:lineRule="auto"/>
    </w:pPr>
  </w:style>
  <w:style w:type="paragraph" w:customStyle="1" w:styleId="92E6CAAE87E34E91B5635D463361EE86">
    <w:name w:val="92E6CAAE87E34E91B5635D463361EE86"/>
    <w:rsid w:val="005072DD"/>
    <w:pPr>
      <w:spacing w:after="160" w:line="259" w:lineRule="auto"/>
    </w:pPr>
  </w:style>
  <w:style w:type="paragraph" w:customStyle="1" w:styleId="1CA520D4B19A405FAD67E87F2E5C46D1">
    <w:name w:val="1CA520D4B19A405FAD67E87F2E5C46D1"/>
    <w:rsid w:val="005072DD"/>
    <w:pPr>
      <w:spacing w:after="160" w:line="259" w:lineRule="auto"/>
    </w:pPr>
  </w:style>
  <w:style w:type="paragraph" w:customStyle="1" w:styleId="9C31AD2D2DB740D681C1162070EB6FF8">
    <w:name w:val="9C31AD2D2DB740D681C1162070EB6FF8"/>
    <w:rsid w:val="005072DD"/>
    <w:pPr>
      <w:spacing w:after="160" w:line="259" w:lineRule="auto"/>
    </w:pPr>
  </w:style>
  <w:style w:type="paragraph" w:customStyle="1" w:styleId="AF757E3FB94B4725B3F641C1DBD99686">
    <w:name w:val="AF757E3FB94B4725B3F641C1DBD99686"/>
    <w:rsid w:val="005072DD"/>
    <w:pPr>
      <w:spacing w:after="160" w:line="259" w:lineRule="auto"/>
    </w:pPr>
  </w:style>
  <w:style w:type="paragraph" w:customStyle="1" w:styleId="9824E7EC591D406196B445DB64ECFAEA">
    <w:name w:val="9824E7EC591D406196B445DB64ECFAEA"/>
    <w:rsid w:val="005072DD"/>
    <w:pPr>
      <w:spacing w:after="160" w:line="259" w:lineRule="auto"/>
    </w:pPr>
  </w:style>
  <w:style w:type="paragraph" w:customStyle="1" w:styleId="C4F37AA823364AA9B482C04777C00A6F">
    <w:name w:val="C4F37AA823364AA9B482C04777C00A6F"/>
    <w:rsid w:val="005072DD"/>
    <w:pPr>
      <w:spacing w:after="160" w:line="259" w:lineRule="auto"/>
    </w:pPr>
  </w:style>
  <w:style w:type="paragraph" w:customStyle="1" w:styleId="DEAEA2B2F2F740A680434E0F7CE78596">
    <w:name w:val="DEAEA2B2F2F740A680434E0F7CE78596"/>
    <w:rsid w:val="005072DD"/>
    <w:pPr>
      <w:spacing w:after="160" w:line="259" w:lineRule="auto"/>
    </w:pPr>
  </w:style>
  <w:style w:type="paragraph" w:customStyle="1" w:styleId="D9A82F64E72E4B8DADA0FD0EAB4CDA25">
    <w:name w:val="D9A82F64E72E4B8DADA0FD0EAB4CDA25"/>
    <w:rsid w:val="005072DD"/>
    <w:pPr>
      <w:spacing w:after="160" w:line="259" w:lineRule="auto"/>
    </w:pPr>
  </w:style>
  <w:style w:type="paragraph" w:customStyle="1" w:styleId="D27D5B1E1EC14696B659C2EC4CCB8CD4">
    <w:name w:val="D27D5B1E1EC14696B659C2EC4CCB8CD4"/>
    <w:rsid w:val="005072DD"/>
    <w:pPr>
      <w:spacing w:after="160" w:line="259" w:lineRule="auto"/>
    </w:pPr>
  </w:style>
  <w:style w:type="paragraph" w:customStyle="1" w:styleId="9CF0250C974D43609AF42369754D2BA2">
    <w:name w:val="9CF0250C974D43609AF42369754D2BA2"/>
    <w:rsid w:val="005072DD"/>
    <w:pPr>
      <w:spacing w:after="160" w:line="259" w:lineRule="auto"/>
    </w:pPr>
  </w:style>
  <w:style w:type="paragraph" w:customStyle="1" w:styleId="805F867045E04B86B1E268017D3395BA">
    <w:name w:val="805F867045E04B86B1E268017D3395BA"/>
    <w:rsid w:val="005072DD"/>
    <w:pPr>
      <w:spacing w:after="160" w:line="259" w:lineRule="auto"/>
    </w:pPr>
  </w:style>
  <w:style w:type="paragraph" w:customStyle="1" w:styleId="838F921450AE489FB7AC189A05F006D6">
    <w:name w:val="838F921450AE489FB7AC189A05F006D6"/>
    <w:rsid w:val="005072DD"/>
    <w:pPr>
      <w:spacing w:after="160" w:line="259" w:lineRule="auto"/>
    </w:pPr>
  </w:style>
  <w:style w:type="paragraph" w:customStyle="1" w:styleId="B5A3EB0B9BBD4F5EAAE61936534015C5">
    <w:name w:val="B5A3EB0B9BBD4F5EAAE61936534015C5"/>
    <w:rsid w:val="005072DD"/>
    <w:pPr>
      <w:spacing w:after="160" w:line="259" w:lineRule="auto"/>
    </w:pPr>
  </w:style>
  <w:style w:type="paragraph" w:customStyle="1" w:styleId="FAC46ECDECD84543900D8BD815EF57AE">
    <w:name w:val="FAC46ECDECD84543900D8BD815EF57AE"/>
    <w:rsid w:val="005072DD"/>
    <w:pPr>
      <w:spacing w:after="160" w:line="259" w:lineRule="auto"/>
    </w:pPr>
  </w:style>
  <w:style w:type="paragraph" w:customStyle="1" w:styleId="C2B504B422824C1FADA0108E577D84AA">
    <w:name w:val="C2B504B422824C1FADA0108E577D84AA"/>
    <w:rsid w:val="005072DD"/>
    <w:pPr>
      <w:spacing w:after="160" w:line="259" w:lineRule="auto"/>
    </w:pPr>
  </w:style>
  <w:style w:type="paragraph" w:customStyle="1" w:styleId="D868C687D892421A82FB685B44622F5A">
    <w:name w:val="D868C687D892421A82FB685B44622F5A"/>
    <w:rsid w:val="005072DD"/>
    <w:pPr>
      <w:spacing w:after="160" w:line="259" w:lineRule="auto"/>
    </w:pPr>
  </w:style>
  <w:style w:type="paragraph" w:customStyle="1" w:styleId="886D658060544A5BBC3703A21811946B">
    <w:name w:val="886D658060544A5BBC3703A21811946B"/>
    <w:rsid w:val="005072DD"/>
    <w:pPr>
      <w:spacing w:after="160" w:line="259" w:lineRule="auto"/>
    </w:pPr>
  </w:style>
  <w:style w:type="paragraph" w:customStyle="1" w:styleId="FCEAF179CC2847779F9B94D05F1B5BD7">
    <w:name w:val="FCEAF179CC2847779F9B94D05F1B5BD7"/>
    <w:rsid w:val="005072DD"/>
    <w:pPr>
      <w:spacing w:after="160" w:line="259" w:lineRule="auto"/>
    </w:pPr>
  </w:style>
  <w:style w:type="paragraph" w:customStyle="1" w:styleId="FD32981DDBA84940A79CA356AC6BEB4A">
    <w:name w:val="FD32981DDBA84940A79CA356AC6BEB4A"/>
    <w:rsid w:val="005072DD"/>
    <w:pPr>
      <w:spacing w:after="160" w:line="259" w:lineRule="auto"/>
    </w:pPr>
  </w:style>
  <w:style w:type="paragraph" w:customStyle="1" w:styleId="24221247710744B1BDC79B19D8B38966">
    <w:name w:val="24221247710744B1BDC79B19D8B38966"/>
    <w:rsid w:val="005072DD"/>
    <w:pPr>
      <w:spacing w:after="160" w:line="259" w:lineRule="auto"/>
    </w:pPr>
  </w:style>
  <w:style w:type="paragraph" w:customStyle="1" w:styleId="79EF4071FE124DCB9AC1D814882A06DD">
    <w:name w:val="79EF4071FE124DCB9AC1D814882A06DD"/>
    <w:rsid w:val="005072DD"/>
    <w:pPr>
      <w:spacing w:after="160" w:line="259" w:lineRule="auto"/>
    </w:pPr>
  </w:style>
  <w:style w:type="paragraph" w:customStyle="1" w:styleId="2746A3E20D0044BC9B86B3BBFB98AA15">
    <w:name w:val="2746A3E20D0044BC9B86B3BBFB98AA15"/>
    <w:rsid w:val="005072DD"/>
    <w:pPr>
      <w:spacing w:after="160" w:line="259" w:lineRule="auto"/>
    </w:pPr>
  </w:style>
  <w:style w:type="paragraph" w:customStyle="1" w:styleId="11C1DE42EC1B443FBA41C08FA32DFA1F">
    <w:name w:val="11C1DE42EC1B443FBA41C08FA32DFA1F"/>
    <w:rsid w:val="005072DD"/>
    <w:pPr>
      <w:spacing w:after="160" w:line="259" w:lineRule="auto"/>
    </w:pPr>
  </w:style>
  <w:style w:type="paragraph" w:customStyle="1" w:styleId="266C77B5B38C42D3AEA6CA916EF4E3C4">
    <w:name w:val="266C77B5B38C42D3AEA6CA916EF4E3C4"/>
    <w:rsid w:val="005072DD"/>
    <w:pPr>
      <w:spacing w:after="160" w:line="259" w:lineRule="auto"/>
    </w:pPr>
  </w:style>
  <w:style w:type="paragraph" w:customStyle="1" w:styleId="71C2C689EC3E4FC8AB88C01C6C3DB1F5">
    <w:name w:val="71C2C689EC3E4FC8AB88C01C6C3DB1F5"/>
    <w:rsid w:val="005072DD"/>
    <w:pPr>
      <w:spacing w:after="160" w:line="259" w:lineRule="auto"/>
    </w:pPr>
  </w:style>
  <w:style w:type="paragraph" w:customStyle="1" w:styleId="50A3827B64AD4C2699480E610C99D760">
    <w:name w:val="50A3827B64AD4C2699480E610C99D760"/>
    <w:rsid w:val="005072DD"/>
    <w:pPr>
      <w:spacing w:after="160" w:line="259" w:lineRule="auto"/>
    </w:pPr>
  </w:style>
  <w:style w:type="paragraph" w:customStyle="1" w:styleId="EF4EB1B7D5704F2B9EFD023987690EA2">
    <w:name w:val="EF4EB1B7D5704F2B9EFD023987690EA2"/>
    <w:rsid w:val="005072DD"/>
    <w:pPr>
      <w:spacing w:after="160" w:line="259" w:lineRule="auto"/>
    </w:pPr>
  </w:style>
  <w:style w:type="paragraph" w:customStyle="1" w:styleId="8C424DBB10C14C83B3D0E35F86112817">
    <w:name w:val="8C424DBB10C14C83B3D0E35F86112817"/>
    <w:rsid w:val="005072DD"/>
    <w:pPr>
      <w:spacing w:after="160" w:line="259" w:lineRule="auto"/>
    </w:pPr>
  </w:style>
  <w:style w:type="paragraph" w:customStyle="1" w:styleId="9D68499687674975A31BDDB738E50DF9">
    <w:name w:val="9D68499687674975A31BDDB738E50DF9"/>
    <w:rsid w:val="005072DD"/>
    <w:pPr>
      <w:spacing w:after="160" w:line="259" w:lineRule="auto"/>
    </w:pPr>
  </w:style>
  <w:style w:type="paragraph" w:customStyle="1" w:styleId="5E3B2DCB636B4CAEAC37C224CA8A0F6E">
    <w:name w:val="5E3B2DCB636B4CAEAC37C224CA8A0F6E"/>
    <w:rsid w:val="005072DD"/>
    <w:pPr>
      <w:spacing w:after="160" w:line="259" w:lineRule="auto"/>
    </w:pPr>
  </w:style>
  <w:style w:type="paragraph" w:customStyle="1" w:styleId="2B11E11ED99E46F59C13FBDD1F11B351">
    <w:name w:val="2B11E11ED99E46F59C13FBDD1F11B351"/>
    <w:rsid w:val="005072DD"/>
    <w:pPr>
      <w:spacing w:after="160" w:line="259" w:lineRule="auto"/>
    </w:pPr>
  </w:style>
  <w:style w:type="paragraph" w:customStyle="1" w:styleId="CE07C4069EB84FB3A3F75E50CD98D81C">
    <w:name w:val="CE07C4069EB84FB3A3F75E50CD98D81C"/>
    <w:rsid w:val="005072DD"/>
    <w:pPr>
      <w:spacing w:after="160" w:line="259" w:lineRule="auto"/>
    </w:pPr>
  </w:style>
  <w:style w:type="paragraph" w:customStyle="1" w:styleId="4B41799655D940B5B1E9804FF8F41695">
    <w:name w:val="4B41799655D940B5B1E9804FF8F41695"/>
    <w:rsid w:val="005072DD"/>
    <w:pPr>
      <w:spacing w:after="160" w:line="259" w:lineRule="auto"/>
    </w:pPr>
  </w:style>
  <w:style w:type="paragraph" w:customStyle="1" w:styleId="159CE9B25AB74AE9956DA18E737847D8">
    <w:name w:val="159CE9B25AB74AE9956DA18E737847D8"/>
    <w:rsid w:val="005072DD"/>
    <w:pPr>
      <w:spacing w:after="160" w:line="259" w:lineRule="auto"/>
    </w:pPr>
  </w:style>
  <w:style w:type="paragraph" w:customStyle="1" w:styleId="F1031D033FE64BD2A097BC25284454DB">
    <w:name w:val="F1031D033FE64BD2A097BC25284454DB"/>
    <w:rsid w:val="005072DD"/>
    <w:pPr>
      <w:spacing w:after="160" w:line="259" w:lineRule="auto"/>
    </w:pPr>
  </w:style>
  <w:style w:type="paragraph" w:customStyle="1" w:styleId="991FCBA69F2E4C7797AEEAC870A42B2B">
    <w:name w:val="991FCBA69F2E4C7797AEEAC870A42B2B"/>
    <w:rsid w:val="005072DD"/>
    <w:pPr>
      <w:spacing w:after="160" w:line="259" w:lineRule="auto"/>
    </w:pPr>
  </w:style>
  <w:style w:type="paragraph" w:customStyle="1" w:styleId="9FC7D6402E434619B18C89755F609E20">
    <w:name w:val="9FC7D6402E434619B18C89755F609E20"/>
    <w:rsid w:val="005072DD"/>
    <w:pPr>
      <w:spacing w:after="160" w:line="259" w:lineRule="auto"/>
    </w:pPr>
  </w:style>
  <w:style w:type="paragraph" w:customStyle="1" w:styleId="9FB55EA81411450692BE55F90710A28D">
    <w:name w:val="9FB55EA81411450692BE55F90710A28D"/>
    <w:rsid w:val="005072DD"/>
    <w:pPr>
      <w:spacing w:after="160" w:line="259" w:lineRule="auto"/>
    </w:pPr>
  </w:style>
  <w:style w:type="paragraph" w:customStyle="1" w:styleId="772B79B6B05F45C598800E238493DA7E">
    <w:name w:val="772B79B6B05F45C598800E238493DA7E"/>
    <w:rsid w:val="005072DD"/>
    <w:pPr>
      <w:spacing w:after="160" w:line="259" w:lineRule="auto"/>
    </w:pPr>
  </w:style>
  <w:style w:type="paragraph" w:customStyle="1" w:styleId="2B92585AB8A64904B896CE64A02FEFDD">
    <w:name w:val="2B92585AB8A64904B896CE64A02FEFDD"/>
    <w:rsid w:val="005072DD"/>
    <w:pPr>
      <w:spacing w:after="160" w:line="259" w:lineRule="auto"/>
    </w:pPr>
  </w:style>
  <w:style w:type="paragraph" w:customStyle="1" w:styleId="FDF359BB71904E5489CC112C2290A97D">
    <w:name w:val="FDF359BB71904E5489CC112C2290A97D"/>
    <w:rsid w:val="005072DD"/>
    <w:pPr>
      <w:spacing w:after="160" w:line="259" w:lineRule="auto"/>
    </w:pPr>
  </w:style>
  <w:style w:type="paragraph" w:customStyle="1" w:styleId="497F204A2DB241FFAF3C516707DB49F0">
    <w:name w:val="497F204A2DB241FFAF3C516707DB49F0"/>
    <w:rsid w:val="005072DD"/>
    <w:pPr>
      <w:spacing w:after="160" w:line="259" w:lineRule="auto"/>
    </w:pPr>
  </w:style>
  <w:style w:type="paragraph" w:customStyle="1" w:styleId="07EE8495C2B04AFDABE12E9A431CA683">
    <w:name w:val="07EE8495C2B04AFDABE12E9A431CA683"/>
    <w:rsid w:val="005072DD"/>
    <w:pPr>
      <w:spacing w:after="160" w:line="259" w:lineRule="auto"/>
    </w:pPr>
  </w:style>
  <w:style w:type="paragraph" w:customStyle="1" w:styleId="1FC2A1884A114D1DB422826994146531">
    <w:name w:val="1FC2A1884A114D1DB422826994146531"/>
    <w:rsid w:val="005072DD"/>
    <w:pPr>
      <w:spacing w:after="160" w:line="259" w:lineRule="auto"/>
    </w:pPr>
  </w:style>
  <w:style w:type="paragraph" w:customStyle="1" w:styleId="A3A48DC941DD4462979C7EB84096ED5E">
    <w:name w:val="A3A48DC941DD4462979C7EB84096ED5E"/>
    <w:rsid w:val="005072DD"/>
    <w:pPr>
      <w:spacing w:after="160" w:line="259" w:lineRule="auto"/>
    </w:pPr>
  </w:style>
  <w:style w:type="paragraph" w:customStyle="1" w:styleId="C0DF48F5FB8C42F683B5F840A4EA4E60">
    <w:name w:val="C0DF48F5FB8C42F683B5F840A4EA4E60"/>
    <w:rsid w:val="005072DD"/>
    <w:pPr>
      <w:spacing w:after="160" w:line="259" w:lineRule="auto"/>
    </w:pPr>
  </w:style>
  <w:style w:type="paragraph" w:customStyle="1" w:styleId="C08A929822F546C6A50E67E26AF27087">
    <w:name w:val="C08A929822F546C6A50E67E26AF27087"/>
    <w:rsid w:val="005072DD"/>
    <w:pPr>
      <w:spacing w:after="160" w:line="259" w:lineRule="auto"/>
    </w:pPr>
  </w:style>
  <w:style w:type="paragraph" w:customStyle="1" w:styleId="1E6020C4944742298C4606FF3BB275B8">
    <w:name w:val="1E6020C4944742298C4606FF3BB275B8"/>
    <w:rsid w:val="005072DD"/>
    <w:pPr>
      <w:spacing w:after="160" w:line="259" w:lineRule="auto"/>
    </w:pPr>
  </w:style>
  <w:style w:type="paragraph" w:customStyle="1" w:styleId="B4D2F763816B4E03BB5143B20460B11C">
    <w:name w:val="B4D2F763816B4E03BB5143B20460B11C"/>
    <w:rsid w:val="005072DD"/>
    <w:pPr>
      <w:spacing w:after="160" w:line="259" w:lineRule="auto"/>
    </w:pPr>
  </w:style>
  <w:style w:type="paragraph" w:customStyle="1" w:styleId="C96784183EF049FF8C3350AD4D7444A2">
    <w:name w:val="C96784183EF049FF8C3350AD4D7444A2"/>
    <w:rsid w:val="005072DD"/>
    <w:pPr>
      <w:spacing w:after="160" w:line="259" w:lineRule="auto"/>
    </w:pPr>
  </w:style>
  <w:style w:type="paragraph" w:customStyle="1" w:styleId="C428399804954836A7953CD6F47230ED">
    <w:name w:val="C428399804954836A7953CD6F47230ED"/>
    <w:rsid w:val="005072DD"/>
    <w:pPr>
      <w:spacing w:after="160" w:line="259" w:lineRule="auto"/>
    </w:pPr>
  </w:style>
  <w:style w:type="paragraph" w:customStyle="1" w:styleId="D0EAF94CFA0440E392F1F07FA3261F92">
    <w:name w:val="D0EAF94CFA0440E392F1F07FA3261F92"/>
    <w:rsid w:val="005072DD"/>
    <w:pPr>
      <w:spacing w:after="160" w:line="259" w:lineRule="auto"/>
    </w:pPr>
  </w:style>
  <w:style w:type="paragraph" w:customStyle="1" w:styleId="D0FE08FDEBE5455791814710B44E4705">
    <w:name w:val="D0FE08FDEBE5455791814710B44E4705"/>
    <w:rsid w:val="005072DD"/>
    <w:pPr>
      <w:spacing w:after="160" w:line="259" w:lineRule="auto"/>
    </w:pPr>
  </w:style>
  <w:style w:type="paragraph" w:customStyle="1" w:styleId="30557EA897B64A8CBD8E021465C2DE71">
    <w:name w:val="30557EA897B64A8CBD8E021465C2DE71"/>
    <w:rsid w:val="005072DD"/>
    <w:pPr>
      <w:spacing w:after="160" w:line="259" w:lineRule="auto"/>
    </w:pPr>
  </w:style>
  <w:style w:type="paragraph" w:customStyle="1" w:styleId="E688B42B92804744B0BCB123D3207EB0">
    <w:name w:val="E688B42B92804744B0BCB123D3207EB0"/>
    <w:rsid w:val="005072DD"/>
    <w:pPr>
      <w:spacing w:after="160" w:line="259" w:lineRule="auto"/>
    </w:pPr>
  </w:style>
  <w:style w:type="paragraph" w:customStyle="1" w:styleId="9972B60E51E243E8BCC9941FDA17BC43">
    <w:name w:val="9972B60E51E243E8BCC9941FDA17BC43"/>
    <w:rsid w:val="005072DD"/>
    <w:pPr>
      <w:spacing w:after="160" w:line="259" w:lineRule="auto"/>
    </w:pPr>
  </w:style>
  <w:style w:type="paragraph" w:customStyle="1" w:styleId="6CAC436B2F114465BF2A8F6385DAF7AA">
    <w:name w:val="6CAC436B2F114465BF2A8F6385DAF7AA"/>
    <w:rsid w:val="005072DD"/>
    <w:pPr>
      <w:spacing w:after="160" w:line="259" w:lineRule="auto"/>
    </w:pPr>
  </w:style>
  <w:style w:type="paragraph" w:customStyle="1" w:styleId="F3068E8D32824CF6A26CE790177718A0">
    <w:name w:val="F3068E8D32824CF6A26CE790177718A0"/>
    <w:rsid w:val="005072DD"/>
    <w:pPr>
      <w:spacing w:after="160" w:line="259" w:lineRule="auto"/>
    </w:pPr>
  </w:style>
  <w:style w:type="paragraph" w:customStyle="1" w:styleId="FAD254CC5B6C4E8E9374718E06FD5024">
    <w:name w:val="FAD254CC5B6C4E8E9374718E06FD5024"/>
    <w:rsid w:val="005072DD"/>
    <w:pPr>
      <w:spacing w:after="160" w:line="259" w:lineRule="auto"/>
    </w:pPr>
  </w:style>
  <w:style w:type="paragraph" w:customStyle="1" w:styleId="B5CCE9A139F84FF6AEE1002889875768">
    <w:name w:val="B5CCE9A139F84FF6AEE1002889875768"/>
    <w:rsid w:val="005072DD"/>
    <w:pPr>
      <w:spacing w:after="160" w:line="259" w:lineRule="auto"/>
    </w:pPr>
  </w:style>
  <w:style w:type="paragraph" w:customStyle="1" w:styleId="F9420D44495841FA8AC2B114BC62D14A">
    <w:name w:val="F9420D44495841FA8AC2B114BC62D14A"/>
    <w:rsid w:val="005072DD"/>
    <w:pPr>
      <w:spacing w:after="160" w:line="259" w:lineRule="auto"/>
    </w:pPr>
  </w:style>
  <w:style w:type="paragraph" w:customStyle="1" w:styleId="8740AF8A8E02475892F535BCA67AA2F9">
    <w:name w:val="8740AF8A8E02475892F535BCA67AA2F9"/>
    <w:rsid w:val="005072DD"/>
    <w:pPr>
      <w:spacing w:after="160" w:line="259" w:lineRule="auto"/>
    </w:pPr>
  </w:style>
  <w:style w:type="paragraph" w:customStyle="1" w:styleId="120ED708BEC74AA8B58C5209E78E5010">
    <w:name w:val="120ED708BEC74AA8B58C5209E78E5010"/>
    <w:rsid w:val="005072DD"/>
    <w:pPr>
      <w:spacing w:after="160" w:line="259" w:lineRule="auto"/>
    </w:pPr>
  </w:style>
  <w:style w:type="paragraph" w:customStyle="1" w:styleId="4DEB2EE365ED4FB9BB88568FC165446A">
    <w:name w:val="4DEB2EE365ED4FB9BB88568FC165446A"/>
    <w:rsid w:val="005072DD"/>
    <w:pPr>
      <w:spacing w:after="160" w:line="259" w:lineRule="auto"/>
    </w:pPr>
  </w:style>
  <w:style w:type="paragraph" w:customStyle="1" w:styleId="F8E78E1717C248CDB453C0589D1331C3">
    <w:name w:val="F8E78E1717C248CDB453C0589D1331C3"/>
    <w:rsid w:val="005072DD"/>
    <w:pPr>
      <w:spacing w:after="160" w:line="259" w:lineRule="auto"/>
    </w:pPr>
  </w:style>
  <w:style w:type="paragraph" w:customStyle="1" w:styleId="EB6648622A284C50A970F56D8299330E">
    <w:name w:val="EB6648622A284C50A970F56D8299330E"/>
    <w:rsid w:val="005072DD"/>
    <w:pPr>
      <w:spacing w:after="160" w:line="259" w:lineRule="auto"/>
    </w:pPr>
  </w:style>
  <w:style w:type="paragraph" w:customStyle="1" w:styleId="12BACC03D5C24ACC892492A94141909A">
    <w:name w:val="12BACC03D5C24ACC892492A94141909A"/>
    <w:rsid w:val="005072DD"/>
    <w:pPr>
      <w:spacing w:after="160" w:line="259" w:lineRule="auto"/>
    </w:pPr>
  </w:style>
  <w:style w:type="paragraph" w:customStyle="1" w:styleId="C31A91A52A784316883679D584ABCBD2">
    <w:name w:val="C31A91A52A784316883679D584ABCBD2"/>
    <w:rsid w:val="005072DD"/>
    <w:pPr>
      <w:spacing w:after="160" w:line="259" w:lineRule="auto"/>
    </w:pPr>
  </w:style>
  <w:style w:type="paragraph" w:customStyle="1" w:styleId="962791220F0C453EBE1709402E028F0D">
    <w:name w:val="962791220F0C453EBE1709402E028F0D"/>
    <w:rsid w:val="005072DD"/>
    <w:pPr>
      <w:spacing w:after="160" w:line="259" w:lineRule="auto"/>
    </w:pPr>
  </w:style>
  <w:style w:type="paragraph" w:customStyle="1" w:styleId="47EFCB8B3AB14A1CAA4FDFC04183412D">
    <w:name w:val="47EFCB8B3AB14A1CAA4FDFC04183412D"/>
    <w:rsid w:val="005072DD"/>
    <w:pPr>
      <w:spacing w:after="160" w:line="259" w:lineRule="auto"/>
    </w:pPr>
  </w:style>
  <w:style w:type="paragraph" w:customStyle="1" w:styleId="944A41802D194C13AE083CB108D1A2ED">
    <w:name w:val="944A41802D194C13AE083CB108D1A2ED"/>
    <w:rsid w:val="005072DD"/>
    <w:pPr>
      <w:spacing w:after="160" w:line="259" w:lineRule="auto"/>
    </w:pPr>
  </w:style>
  <w:style w:type="paragraph" w:customStyle="1" w:styleId="81905122A72F4AFF9209ECF84EDBB15D">
    <w:name w:val="81905122A72F4AFF9209ECF84EDBB15D"/>
    <w:rsid w:val="005072DD"/>
    <w:pPr>
      <w:spacing w:after="160" w:line="259" w:lineRule="auto"/>
    </w:pPr>
  </w:style>
  <w:style w:type="paragraph" w:customStyle="1" w:styleId="8C2F5BC0D4594F518E84F0BAE00171CB">
    <w:name w:val="8C2F5BC0D4594F518E84F0BAE00171CB"/>
    <w:rsid w:val="005072DD"/>
    <w:pPr>
      <w:spacing w:after="160" w:line="259" w:lineRule="auto"/>
    </w:pPr>
  </w:style>
  <w:style w:type="paragraph" w:customStyle="1" w:styleId="FF7ED0FB261647B1AA05ACE4FF6175A6">
    <w:name w:val="FF7ED0FB261647B1AA05ACE4FF6175A6"/>
    <w:rsid w:val="005072DD"/>
    <w:pPr>
      <w:spacing w:after="160" w:line="259" w:lineRule="auto"/>
    </w:pPr>
  </w:style>
  <w:style w:type="paragraph" w:customStyle="1" w:styleId="EBACABB83483408CAF270E7C90B7E7F3">
    <w:name w:val="EBACABB83483408CAF270E7C90B7E7F3"/>
    <w:rsid w:val="005072DD"/>
    <w:pPr>
      <w:spacing w:after="160" w:line="259" w:lineRule="auto"/>
    </w:pPr>
  </w:style>
  <w:style w:type="paragraph" w:customStyle="1" w:styleId="CC6CF90292AF484CB5F8B217462D03D3">
    <w:name w:val="CC6CF90292AF484CB5F8B217462D03D3"/>
    <w:rsid w:val="005072DD"/>
    <w:pPr>
      <w:spacing w:after="160" w:line="259" w:lineRule="auto"/>
    </w:pPr>
  </w:style>
  <w:style w:type="paragraph" w:customStyle="1" w:styleId="178EC0F1C717478695F70C0783F6D721">
    <w:name w:val="178EC0F1C717478695F70C0783F6D721"/>
    <w:rsid w:val="005072DD"/>
    <w:pPr>
      <w:spacing w:after="160" w:line="259" w:lineRule="auto"/>
    </w:pPr>
  </w:style>
  <w:style w:type="paragraph" w:customStyle="1" w:styleId="4ED07059D6C04221B8F7ABBF64356072">
    <w:name w:val="4ED07059D6C04221B8F7ABBF64356072"/>
    <w:rsid w:val="005072DD"/>
    <w:pPr>
      <w:spacing w:after="160" w:line="259" w:lineRule="auto"/>
    </w:pPr>
  </w:style>
  <w:style w:type="paragraph" w:customStyle="1" w:styleId="9488EB6013EB498E9EC02D6F1F69E558">
    <w:name w:val="9488EB6013EB498E9EC02D6F1F69E558"/>
    <w:rsid w:val="005072DD"/>
    <w:pPr>
      <w:spacing w:after="160" w:line="259" w:lineRule="auto"/>
    </w:pPr>
  </w:style>
  <w:style w:type="paragraph" w:customStyle="1" w:styleId="21961BFA73CD4A76BC99BED23BA2E972">
    <w:name w:val="21961BFA73CD4A76BC99BED23BA2E972"/>
    <w:rsid w:val="005072DD"/>
    <w:pPr>
      <w:spacing w:after="160" w:line="259" w:lineRule="auto"/>
    </w:pPr>
  </w:style>
  <w:style w:type="paragraph" w:customStyle="1" w:styleId="13F8077B66A8446CAB87DB3B3BD15948">
    <w:name w:val="13F8077B66A8446CAB87DB3B3BD15948"/>
    <w:rsid w:val="005072DD"/>
    <w:pPr>
      <w:spacing w:after="160" w:line="259" w:lineRule="auto"/>
    </w:pPr>
  </w:style>
  <w:style w:type="paragraph" w:customStyle="1" w:styleId="8CF0A2F44A7C4942AA26DBEAFD992B7C">
    <w:name w:val="8CF0A2F44A7C4942AA26DBEAFD992B7C"/>
    <w:rsid w:val="005072DD"/>
    <w:pPr>
      <w:spacing w:after="160" w:line="259" w:lineRule="auto"/>
    </w:pPr>
  </w:style>
  <w:style w:type="paragraph" w:customStyle="1" w:styleId="97DFA77F460A434F8E661A5BF6F6DD9D">
    <w:name w:val="97DFA77F460A434F8E661A5BF6F6DD9D"/>
    <w:rsid w:val="005072DD"/>
    <w:pPr>
      <w:spacing w:after="160" w:line="259" w:lineRule="auto"/>
    </w:pPr>
  </w:style>
  <w:style w:type="paragraph" w:customStyle="1" w:styleId="91B771B40D6C4DE99DB34074B77153B1">
    <w:name w:val="91B771B40D6C4DE99DB34074B77153B1"/>
    <w:rsid w:val="005072DD"/>
    <w:pPr>
      <w:spacing w:after="160" w:line="259" w:lineRule="auto"/>
    </w:pPr>
  </w:style>
  <w:style w:type="paragraph" w:customStyle="1" w:styleId="A7BC2A6D9D9D4CA1B444975FCE232ED4">
    <w:name w:val="A7BC2A6D9D9D4CA1B444975FCE232ED4"/>
    <w:rsid w:val="005072DD"/>
    <w:pPr>
      <w:spacing w:after="160" w:line="259" w:lineRule="auto"/>
    </w:pPr>
  </w:style>
  <w:style w:type="paragraph" w:customStyle="1" w:styleId="546CBD9F01C94169B7AF715A0A9E7759">
    <w:name w:val="546CBD9F01C94169B7AF715A0A9E7759"/>
    <w:rsid w:val="005072DD"/>
    <w:pPr>
      <w:spacing w:after="160" w:line="259" w:lineRule="auto"/>
    </w:pPr>
  </w:style>
  <w:style w:type="paragraph" w:customStyle="1" w:styleId="02FE1243F9E84D4F9F026BCA49EFD915">
    <w:name w:val="02FE1243F9E84D4F9F026BCA49EFD915"/>
    <w:rsid w:val="005072DD"/>
    <w:pPr>
      <w:spacing w:after="160" w:line="259" w:lineRule="auto"/>
    </w:pPr>
  </w:style>
  <w:style w:type="paragraph" w:customStyle="1" w:styleId="59800F950D224C579487D87E473AE28A">
    <w:name w:val="59800F950D224C579487D87E473AE28A"/>
    <w:rsid w:val="005072DD"/>
    <w:pPr>
      <w:spacing w:after="160" w:line="259" w:lineRule="auto"/>
    </w:pPr>
  </w:style>
  <w:style w:type="paragraph" w:customStyle="1" w:styleId="D46F8B62252B415293C9E3D0F1909FB7">
    <w:name w:val="D46F8B62252B415293C9E3D0F1909FB7"/>
    <w:rsid w:val="005072DD"/>
    <w:pPr>
      <w:spacing w:after="160" w:line="259" w:lineRule="auto"/>
    </w:pPr>
  </w:style>
  <w:style w:type="paragraph" w:customStyle="1" w:styleId="DC2A4D4CA6B14BE0A692734E90D3CB55">
    <w:name w:val="DC2A4D4CA6B14BE0A692734E90D3CB55"/>
    <w:rsid w:val="005072DD"/>
    <w:pPr>
      <w:spacing w:after="160" w:line="259" w:lineRule="auto"/>
    </w:pPr>
  </w:style>
  <w:style w:type="paragraph" w:customStyle="1" w:styleId="48B03AE4BA864B7491F3EBA8ACFBDFF2">
    <w:name w:val="48B03AE4BA864B7491F3EBA8ACFBDFF2"/>
    <w:rsid w:val="005072DD"/>
    <w:pPr>
      <w:spacing w:after="160" w:line="259" w:lineRule="auto"/>
    </w:pPr>
  </w:style>
  <w:style w:type="paragraph" w:customStyle="1" w:styleId="7480B0162DB64C9E897439FD177BE985">
    <w:name w:val="7480B0162DB64C9E897439FD177BE985"/>
    <w:rsid w:val="005072DD"/>
    <w:pPr>
      <w:spacing w:after="160" w:line="259" w:lineRule="auto"/>
    </w:pPr>
  </w:style>
  <w:style w:type="paragraph" w:customStyle="1" w:styleId="3A7B07F5576E43F7B0345EA541AB2934">
    <w:name w:val="3A7B07F5576E43F7B0345EA541AB2934"/>
    <w:rsid w:val="005072DD"/>
    <w:pPr>
      <w:spacing w:after="160" w:line="259" w:lineRule="auto"/>
    </w:pPr>
  </w:style>
  <w:style w:type="paragraph" w:customStyle="1" w:styleId="378123B36F9F40FEA6912CE2B6A70922">
    <w:name w:val="378123B36F9F40FEA6912CE2B6A70922"/>
    <w:rsid w:val="005072DD"/>
    <w:pPr>
      <w:spacing w:after="160" w:line="259" w:lineRule="auto"/>
    </w:pPr>
  </w:style>
  <w:style w:type="paragraph" w:customStyle="1" w:styleId="4568A11DC5074A1EBE8311555D379EE5">
    <w:name w:val="4568A11DC5074A1EBE8311555D379EE5"/>
    <w:rsid w:val="005072DD"/>
    <w:pPr>
      <w:spacing w:after="160" w:line="259" w:lineRule="auto"/>
    </w:pPr>
  </w:style>
  <w:style w:type="paragraph" w:customStyle="1" w:styleId="944B18660FA34813974A79851D857934">
    <w:name w:val="944B18660FA34813974A79851D857934"/>
    <w:rsid w:val="005072DD"/>
    <w:pPr>
      <w:spacing w:after="160" w:line="259" w:lineRule="auto"/>
    </w:pPr>
  </w:style>
  <w:style w:type="paragraph" w:customStyle="1" w:styleId="87A44BBCC7744CCA9F4CF91974ACE8F1">
    <w:name w:val="87A44BBCC7744CCA9F4CF91974ACE8F1"/>
    <w:rsid w:val="005072DD"/>
    <w:pPr>
      <w:spacing w:after="160" w:line="259" w:lineRule="auto"/>
    </w:pPr>
  </w:style>
  <w:style w:type="paragraph" w:customStyle="1" w:styleId="80DAF375E5AD459686872516414C7D64">
    <w:name w:val="80DAF375E5AD459686872516414C7D64"/>
    <w:rsid w:val="005072DD"/>
    <w:pPr>
      <w:spacing w:after="160" w:line="259" w:lineRule="auto"/>
    </w:pPr>
  </w:style>
  <w:style w:type="paragraph" w:customStyle="1" w:styleId="E1A5B4B1BAB04478BBC500116A2F4C20">
    <w:name w:val="E1A5B4B1BAB04478BBC500116A2F4C20"/>
    <w:rsid w:val="005072DD"/>
    <w:pPr>
      <w:spacing w:after="160" w:line="259" w:lineRule="auto"/>
    </w:pPr>
  </w:style>
  <w:style w:type="paragraph" w:customStyle="1" w:styleId="661FD462186C4BAFA961361D955A3CB9">
    <w:name w:val="661FD462186C4BAFA961361D955A3CB9"/>
    <w:rsid w:val="005072DD"/>
    <w:pPr>
      <w:spacing w:after="160" w:line="259" w:lineRule="auto"/>
    </w:pPr>
  </w:style>
  <w:style w:type="paragraph" w:customStyle="1" w:styleId="386599853437408A9BA3AD78373AD05D">
    <w:name w:val="386599853437408A9BA3AD78373AD05D"/>
    <w:rsid w:val="005072DD"/>
    <w:pPr>
      <w:spacing w:after="160" w:line="259" w:lineRule="auto"/>
    </w:pPr>
  </w:style>
  <w:style w:type="paragraph" w:customStyle="1" w:styleId="FB1DB2F9B31E45079CA8C3D657ACF452">
    <w:name w:val="FB1DB2F9B31E45079CA8C3D657ACF452"/>
    <w:rsid w:val="005072DD"/>
    <w:pPr>
      <w:spacing w:after="160" w:line="259" w:lineRule="auto"/>
    </w:pPr>
  </w:style>
  <w:style w:type="paragraph" w:customStyle="1" w:styleId="5B21FB320DDF492A8850951723867F32">
    <w:name w:val="5B21FB320DDF492A8850951723867F32"/>
    <w:rsid w:val="005072DD"/>
    <w:pPr>
      <w:spacing w:after="160" w:line="259" w:lineRule="auto"/>
    </w:pPr>
  </w:style>
  <w:style w:type="paragraph" w:customStyle="1" w:styleId="1F0E9FADC578453BB4F02B29392E61B6">
    <w:name w:val="1F0E9FADC578453BB4F02B29392E61B6"/>
    <w:rsid w:val="005072DD"/>
    <w:pPr>
      <w:spacing w:after="160" w:line="259" w:lineRule="auto"/>
    </w:pPr>
  </w:style>
  <w:style w:type="paragraph" w:customStyle="1" w:styleId="EEB04B66DC8E418C96E50B4AE9F98807">
    <w:name w:val="EEB04B66DC8E418C96E50B4AE9F98807"/>
    <w:rsid w:val="005072DD"/>
    <w:pPr>
      <w:spacing w:after="160" w:line="259" w:lineRule="auto"/>
    </w:pPr>
  </w:style>
  <w:style w:type="paragraph" w:customStyle="1" w:styleId="1C9F34B0D6724484B097D9A37465A7EE">
    <w:name w:val="1C9F34B0D6724484B097D9A37465A7EE"/>
    <w:rsid w:val="005072DD"/>
    <w:pPr>
      <w:spacing w:after="160" w:line="259" w:lineRule="auto"/>
    </w:pPr>
  </w:style>
  <w:style w:type="paragraph" w:customStyle="1" w:styleId="BB50FCE0994D4DA4A2A6094CF49EF0A4">
    <w:name w:val="BB50FCE0994D4DA4A2A6094CF49EF0A4"/>
    <w:rsid w:val="005072DD"/>
    <w:pPr>
      <w:spacing w:after="160" w:line="259" w:lineRule="auto"/>
    </w:pPr>
  </w:style>
  <w:style w:type="paragraph" w:customStyle="1" w:styleId="130CC2F82A5D435EA05CFFFE253A61F9">
    <w:name w:val="130CC2F82A5D435EA05CFFFE253A61F9"/>
    <w:rsid w:val="005072DD"/>
    <w:pPr>
      <w:spacing w:after="160" w:line="259" w:lineRule="auto"/>
    </w:pPr>
  </w:style>
  <w:style w:type="paragraph" w:customStyle="1" w:styleId="FDEC09E528084BAEB5443C32623AD2E4">
    <w:name w:val="FDEC09E528084BAEB5443C32623AD2E4"/>
    <w:rsid w:val="005072DD"/>
    <w:pPr>
      <w:spacing w:after="160" w:line="259" w:lineRule="auto"/>
    </w:pPr>
  </w:style>
  <w:style w:type="paragraph" w:customStyle="1" w:styleId="F892D43AFFB34613BE11E38577DC134E">
    <w:name w:val="F892D43AFFB34613BE11E38577DC134E"/>
    <w:rsid w:val="005072DD"/>
    <w:pPr>
      <w:spacing w:after="160" w:line="259" w:lineRule="auto"/>
    </w:pPr>
  </w:style>
  <w:style w:type="paragraph" w:customStyle="1" w:styleId="487BF1BC56FB49479BDEFAC0599C48F8">
    <w:name w:val="487BF1BC56FB49479BDEFAC0599C48F8"/>
    <w:rsid w:val="005072DD"/>
    <w:pPr>
      <w:spacing w:after="160" w:line="259" w:lineRule="auto"/>
    </w:pPr>
  </w:style>
  <w:style w:type="paragraph" w:customStyle="1" w:styleId="9377BA61295E498C99DA0F7DB5382C34">
    <w:name w:val="9377BA61295E498C99DA0F7DB5382C34"/>
    <w:rsid w:val="005072DD"/>
    <w:pPr>
      <w:spacing w:after="160" w:line="259" w:lineRule="auto"/>
    </w:pPr>
  </w:style>
  <w:style w:type="paragraph" w:customStyle="1" w:styleId="27CBBA0153E748D0A278DC8DBCAC36AC">
    <w:name w:val="27CBBA0153E748D0A278DC8DBCAC36AC"/>
    <w:rsid w:val="005072DD"/>
    <w:pPr>
      <w:spacing w:after="160" w:line="259" w:lineRule="auto"/>
    </w:pPr>
  </w:style>
  <w:style w:type="paragraph" w:customStyle="1" w:styleId="36798DE804334239A4BF947A6E4295C2">
    <w:name w:val="36798DE804334239A4BF947A6E4295C2"/>
    <w:rsid w:val="005072DD"/>
    <w:pPr>
      <w:spacing w:after="160" w:line="259" w:lineRule="auto"/>
    </w:pPr>
  </w:style>
  <w:style w:type="paragraph" w:customStyle="1" w:styleId="60E2C977C957411BA5F1DD611F0CB6A1">
    <w:name w:val="60E2C977C957411BA5F1DD611F0CB6A1"/>
    <w:rsid w:val="005072DD"/>
    <w:pPr>
      <w:spacing w:after="160" w:line="259" w:lineRule="auto"/>
    </w:pPr>
  </w:style>
  <w:style w:type="paragraph" w:customStyle="1" w:styleId="F25E9F745FCA4FE993909153251B94E2">
    <w:name w:val="F25E9F745FCA4FE993909153251B94E2"/>
    <w:rsid w:val="005072DD"/>
    <w:pPr>
      <w:spacing w:after="160" w:line="259" w:lineRule="auto"/>
    </w:pPr>
  </w:style>
  <w:style w:type="paragraph" w:customStyle="1" w:styleId="FBFF988BF37A439D876A12A4D32C995B">
    <w:name w:val="FBFF988BF37A439D876A12A4D32C995B"/>
    <w:rsid w:val="005072DD"/>
    <w:pPr>
      <w:spacing w:after="160" w:line="259" w:lineRule="auto"/>
    </w:pPr>
  </w:style>
  <w:style w:type="paragraph" w:customStyle="1" w:styleId="9E2239BDB8A6447E9B1EA41B732D987C">
    <w:name w:val="9E2239BDB8A6447E9B1EA41B732D987C"/>
    <w:rsid w:val="005072DD"/>
    <w:pPr>
      <w:spacing w:after="160" w:line="259" w:lineRule="auto"/>
    </w:pPr>
  </w:style>
  <w:style w:type="paragraph" w:customStyle="1" w:styleId="F17762E1B63048AF929749E199CD8759">
    <w:name w:val="F17762E1B63048AF929749E199CD8759"/>
    <w:rsid w:val="005072DD"/>
    <w:pPr>
      <w:spacing w:after="160" w:line="259" w:lineRule="auto"/>
    </w:pPr>
  </w:style>
  <w:style w:type="paragraph" w:customStyle="1" w:styleId="49C4CED3EE9B4EEA915497DB159B2820">
    <w:name w:val="49C4CED3EE9B4EEA915497DB159B2820"/>
    <w:rsid w:val="005072DD"/>
    <w:pPr>
      <w:spacing w:after="160" w:line="259" w:lineRule="auto"/>
    </w:pPr>
  </w:style>
  <w:style w:type="paragraph" w:customStyle="1" w:styleId="7267B4D0801E456098B3ECFCF1EF4BDC">
    <w:name w:val="7267B4D0801E456098B3ECFCF1EF4BDC"/>
    <w:rsid w:val="005072DD"/>
    <w:pPr>
      <w:spacing w:after="160" w:line="259" w:lineRule="auto"/>
    </w:pPr>
  </w:style>
  <w:style w:type="paragraph" w:customStyle="1" w:styleId="A1CD0D2A41474C0C9B71C57E95340D9E">
    <w:name w:val="A1CD0D2A41474C0C9B71C57E95340D9E"/>
    <w:rsid w:val="005072DD"/>
    <w:pPr>
      <w:spacing w:after="160" w:line="259" w:lineRule="auto"/>
    </w:pPr>
  </w:style>
  <w:style w:type="paragraph" w:customStyle="1" w:styleId="3DDB55122E62481688FBDA2E919E3AC2">
    <w:name w:val="3DDB55122E62481688FBDA2E919E3AC2"/>
    <w:rsid w:val="005072DD"/>
    <w:pPr>
      <w:spacing w:after="160" w:line="259" w:lineRule="auto"/>
    </w:pPr>
  </w:style>
  <w:style w:type="paragraph" w:customStyle="1" w:styleId="7A0589DBBAD141D7A9E30A83F46EBD12">
    <w:name w:val="7A0589DBBAD141D7A9E30A83F46EBD12"/>
    <w:rsid w:val="005072DD"/>
    <w:pPr>
      <w:spacing w:after="160" w:line="259" w:lineRule="auto"/>
    </w:pPr>
  </w:style>
  <w:style w:type="paragraph" w:customStyle="1" w:styleId="D1109400A8DF4F17AEB60E15730319FE">
    <w:name w:val="D1109400A8DF4F17AEB60E15730319FE"/>
    <w:rsid w:val="005072DD"/>
    <w:pPr>
      <w:spacing w:after="160" w:line="259" w:lineRule="auto"/>
    </w:pPr>
  </w:style>
  <w:style w:type="paragraph" w:customStyle="1" w:styleId="8B3766FA781147A09B4D4A341A9CC860">
    <w:name w:val="8B3766FA781147A09B4D4A341A9CC860"/>
    <w:rsid w:val="005072DD"/>
    <w:pPr>
      <w:spacing w:after="160" w:line="259" w:lineRule="auto"/>
    </w:pPr>
  </w:style>
  <w:style w:type="paragraph" w:customStyle="1" w:styleId="0D07F11BCD2A4B438DE1EF11063C17F6">
    <w:name w:val="0D07F11BCD2A4B438DE1EF11063C17F6"/>
    <w:rsid w:val="005072DD"/>
    <w:pPr>
      <w:spacing w:after="160" w:line="259" w:lineRule="auto"/>
    </w:pPr>
  </w:style>
  <w:style w:type="paragraph" w:customStyle="1" w:styleId="3DE0F152ED0D4361BD610E469EB07E93">
    <w:name w:val="3DE0F152ED0D4361BD610E469EB07E93"/>
    <w:rsid w:val="005072DD"/>
    <w:pPr>
      <w:spacing w:after="160" w:line="259" w:lineRule="auto"/>
    </w:pPr>
  </w:style>
  <w:style w:type="paragraph" w:customStyle="1" w:styleId="06F2CAF90A1C4566AB5865007CC7C0CC">
    <w:name w:val="06F2CAF90A1C4566AB5865007CC7C0CC"/>
    <w:rsid w:val="005072DD"/>
    <w:pPr>
      <w:spacing w:after="160" w:line="259" w:lineRule="auto"/>
    </w:pPr>
  </w:style>
  <w:style w:type="paragraph" w:customStyle="1" w:styleId="3CBF5FD0D1DB401097241FAB57AC275D">
    <w:name w:val="3CBF5FD0D1DB401097241FAB57AC275D"/>
    <w:rsid w:val="005072DD"/>
    <w:pPr>
      <w:spacing w:after="160" w:line="259" w:lineRule="auto"/>
    </w:pPr>
  </w:style>
  <w:style w:type="paragraph" w:customStyle="1" w:styleId="21E62EAC0F314EA6A231D678042B8ECB">
    <w:name w:val="21E62EAC0F314EA6A231D678042B8ECB"/>
    <w:rsid w:val="005072DD"/>
    <w:pPr>
      <w:spacing w:after="160" w:line="259" w:lineRule="auto"/>
    </w:pPr>
  </w:style>
  <w:style w:type="paragraph" w:customStyle="1" w:styleId="6C2A78D79756471D910613C8A0EA8740">
    <w:name w:val="6C2A78D79756471D910613C8A0EA8740"/>
    <w:rsid w:val="005072DD"/>
    <w:pPr>
      <w:spacing w:after="160" w:line="259" w:lineRule="auto"/>
    </w:pPr>
  </w:style>
  <w:style w:type="paragraph" w:customStyle="1" w:styleId="A9405C618DFC4FC0A3AF01030609103D">
    <w:name w:val="A9405C618DFC4FC0A3AF01030609103D"/>
    <w:rsid w:val="005072DD"/>
    <w:pPr>
      <w:spacing w:after="160" w:line="259" w:lineRule="auto"/>
    </w:pPr>
  </w:style>
  <w:style w:type="paragraph" w:customStyle="1" w:styleId="7BBCD4655D034E479DA289EA57F09F34">
    <w:name w:val="7BBCD4655D034E479DA289EA57F09F34"/>
    <w:rsid w:val="005072DD"/>
    <w:pPr>
      <w:spacing w:after="160" w:line="259" w:lineRule="auto"/>
    </w:pPr>
  </w:style>
  <w:style w:type="paragraph" w:customStyle="1" w:styleId="E0681A2F7ACB4262B4969C69F839245D">
    <w:name w:val="E0681A2F7ACB4262B4969C69F839245D"/>
    <w:rsid w:val="005072DD"/>
    <w:pPr>
      <w:spacing w:after="160" w:line="259" w:lineRule="auto"/>
    </w:pPr>
  </w:style>
  <w:style w:type="paragraph" w:customStyle="1" w:styleId="DCE5FFF79D0D4606A763FB4D1926B359">
    <w:name w:val="DCE5FFF79D0D4606A763FB4D1926B359"/>
    <w:rsid w:val="005072DD"/>
    <w:pPr>
      <w:spacing w:after="160" w:line="259" w:lineRule="auto"/>
    </w:pPr>
  </w:style>
  <w:style w:type="paragraph" w:customStyle="1" w:styleId="20AD518DD0A24837A6B77868C83B98F9">
    <w:name w:val="20AD518DD0A24837A6B77868C83B98F9"/>
    <w:rsid w:val="005072DD"/>
    <w:pPr>
      <w:spacing w:after="160" w:line="259" w:lineRule="auto"/>
    </w:pPr>
  </w:style>
  <w:style w:type="paragraph" w:customStyle="1" w:styleId="DB9A0C4BEC174398A34FED78A4A3166B">
    <w:name w:val="DB9A0C4BEC174398A34FED78A4A3166B"/>
    <w:rsid w:val="005072DD"/>
    <w:pPr>
      <w:spacing w:after="160" w:line="259" w:lineRule="auto"/>
    </w:pPr>
  </w:style>
  <w:style w:type="paragraph" w:customStyle="1" w:styleId="131862446F6140C687C6A744ACEE6DFB">
    <w:name w:val="131862446F6140C687C6A744ACEE6DFB"/>
    <w:rsid w:val="005072DD"/>
    <w:pPr>
      <w:spacing w:after="160" w:line="259" w:lineRule="auto"/>
    </w:pPr>
  </w:style>
  <w:style w:type="paragraph" w:customStyle="1" w:styleId="F81B99601BA543E5BD0331F985850BEE">
    <w:name w:val="F81B99601BA543E5BD0331F985850BEE"/>
    <w:rsid w:val="005072DD"/>
    <w:pPr>
      <w:spacing w:after="160" w:line="259" w:lineRule="auto"/>
    </w:pPr>
  </w:style>
  <w:style w:type="paragraph" w:customStyle="1" w:styleId="1FF97BBE0E6A4CBAA7D0D35D9009DCDE">
    <w:name w:val="1FF97BBE0E6A4CBAA7D0D35D9009DCDE"/>
    <w:rsid w:val="005072DD"/>
    <w:pPr>
      <w:spacing w:after="160" w:line="259" w:lineRule="auto"/>
    </w:pPr>
  </w:style>
  <w:style w:type="paragraph" w:customStyle="1" w:styleId="974DE677C18C4CDA874FD30F22A209B8">
    <w:name w:val="974DE677C18C4CDA874FD30F22A209B8"/>
    <w:rsid w:val="005072DD"/>
    <w:pPr>
      <w:spacing w:after="160" w:line="259" w:lineRule="auto"/>
    </w:pPr>
  </w:style>
  <w:style w:type="paragraph" w:customStyle="1" w:styleId="7A79FD2C66AA44E99095F7EC2742CD85">
    <w:name w:val="7A79FD2C66AA44E99095F7EC2742CD85"/>
    <w:rsid w:val="005072DD"/>
    <w:pPr>
      <w:spacing w:after="160" w:line="259" w:lineRule="auto"/>
    </w:pPr>
  </w:style>
  <w:style w:type="paragraph" w:customStyle="1" w:styleId="CE1A0DBE69B144FB8A878CB6B1B8EEC1">
    <w:name w:val="CE1A0DBE69B144FB8A878CB6B1B8EEC1"/>
    <w:rsid w:val="005072DD"/>
    <w:pPr>
      <w:spacing w:after="160" w:line="259" w:lineRule="auto"/>
    </w:pPr>
  </w:style>
  <w:style w:type="paragraph" w:customStyle="1" w:styleId="D6A9AB93FDF64675B653E5F2642E812B">
    <w:name w:val="D6A9AB93FDF64675B653E5F2642E812B"/>
    <w:rsid w:val="005072DD"/>
    <w:pPr>
      <w:spacing w:after="160" w:line="259" w:lineRule="auto"/>
    </w:pPr>
  </w:style>
  <w:style w:type="paragraph" w:customStyle="1" w:styleId="559E9E0B90F54AED879BA83E83620FC2">
    <w:name w:val="559E9E0B90F54AED879BA83E83620FC2"/>
    <w:rsid w:val="005072DD"/>
    <w:pPr>
      <w:spacing w:after="160" w:line="259" w:lineRule="auto"/>
    </w:pPr>
  </w:style>
  <w:style w:type="paragraph" w:customStyle="1" w:styleId="3851F7D7A04F4DE6883C32103D4146F2">
    <w:name w:val="3851F7D7A04F4DE6883C32103D4146F2"/>
    <w:rsid w:val="005072DD"/>
    <w:pPr>
      <w:spacing w:after="160" w:line="259" w:lineRule="auto"/>
    </w:pPr>
  </w:style>
  <w:style w:type="paragraph" w:customStyle="1" w:styleId="EF62A0FE2D5F4C08841A585592C02B99">
    <w:name w:val="EF62A0FE2D5F4C08841A585592C02B99"/>
    <w:rsid w:val="005072DD"/>
    <w:pPr>
      <w:spacing w:after="160" w:line="259" w:lineRule="auto"/>
    </w:pPr>
  </w:style>
  <w:style w:type="paragraph" w:customStyle="1" w:styleId="F78A74878DE843EAB7DB9B204F09B70A">
    <w:name w:val="F78A74878DE843EAB7DB9B204F09B70A"/>
    <w:rsid w:val="005072DD"/>
    <w:pPr>
      <w:spacing w:after="160" w:line="259" w:lineRule="auto"/>
    </w:pPr>
  </w:style>
  <w:style w:type="paragraph" w:customStyle="1" w:styleId="4F10328DCEEF4DD1B9CF2254CD757FBB">
    <w:name w:val="4F10328DCEEF4DD1B9CF2254CD757FBB"/>
    <w:rsid w:val="005072DD"/>
    <w:pPr>
      <w:spacing w:after="160" w:line="259" w:lineRule="auto"/>
    </w:pPr>
  </w:style>
  <w:style w:type="paragraph" w:customStyle="1" w:styleId="B2E3C215AB04487EA40EFD69C225496A">
    <w:name w:val="B2E3C215AB04487EA40EFD69C225496A"/>
    <w:rsid w:val="005072DD"/>
    <w:pPr>
      <w:spacing w:after="160" w:line="259" w:lineRule="auto"/>
    </w:pPr>
  </w:style>
  <w:style w:type="paragraph" w:customStyle="1" w:styleId="A1A548A7D9744E8893D0EDFFF10B0804">
    <w:name w:val="A1A548A7D9744E8893D0EDFFF10B0804"/>
    <w:rsid w:val="005072DD"/>
    <w:pPr>
      <w:spacing w:after="160" w:line="259" w:lineRule="auto"/>
    </w:pPr>
  </w:style>
  <w:style w:type="paragraph" w:customStyle="1" w:styleId="FA5E9C8437944D2CAD8CD4CB18E97554">
    <w:name w:val="FA5E9C8437944D2CAD8CD4CB18E97554"/>
    <w:rsid w:val="005072DD"/>
    <w:pPr>
      <w:spacing w:after="160" w:line="259" w:lineRule="auto"/>
    </w:pPr>
  </w:style>
  <w:style w:type="paragraph" w:customStyle="1" w:styleId="8B1B53C0E4754B8ABD0FC86539ED316E">
    <w:name w:val="8B1B53C0E4754B8ABD0FC86539ED316E"/>
    <w:rsid w:val="005072DD"/>
    <w:pPr>
      <w:spacing w:after="160" w:line="259" w:lineRule="auto"/>
    </w:pPr>
  </w:style>
  <w:style w:type="paragraph" w:customStyle="1" w:styleId="2C03BA994E864988B05F9A3C66D38530">
    <w:name w:val="2C03BA994E864988B05F9A3C66D38530"/>
    <w:rsid w:val="005072DD"/>
    <w:pPr>
      <w:spacing w:after="160" w:line="259" w:lineRule="auto"/>
    </w:pPr>
  </w:style>
  <w:style w:type="paragraph" w:customStyle="1" w:styleId="1FCB3FA499D54E27B9D64310A5C24CE8">
    <w:name w:val="1FCB3FA499D54E27B9D64310A5C24CE8"/>
    <w:rsid w:val="005072DD"/>
    <w:pPr>
      <w:spacing w:after="160" w:line="259" w:lineRule="auto"/>
    </w:pPr>
  </w:style>
  <w:style w:type="paragraph" w:customStyle="1" w:styleId="46BE7DE7BE2540B584D0BE2EEC464919">
    <w:name w:val="46BE7DE7BE2540B584D0BE2EEC464919"/>
    <w:rsid w:val="005072DD"/>
    <w:pPr>
      <w:spacing w:after="160" w:line="259" w:lineRule="auto"/>
    </w:pPr>
  </w:style>
  <w:style w:type="paragraph" w:customStyle="1" w:styleId="860E1257D8964D1E91732B1A247BAF4C">
    <w:name w:val="860E1257D8964D1E91732B1A247BAF4C"/>
    <w:rsid w:val="005072DD"/>
    <w:pPr>
      <w:spacing w:after="160" w:line="259" w:lineRule="auto"/>
    </w:pPr>
  </w:style>
  <w:style w:type="paragraph" w:customStyle="1" w:styleId="5A6BC8069D2142D1AE678DAA7E9CE97A">
    <w:name w:val="5A6BC8069D2142D1AE678DAA7E9CE97A"/>
    <w:rsid w:val="005072DD"/>
    <w:pPr>
      <w:spacing w:after="160" w:line="259" w:lineRule="auto"/>
    </w:pPr>
  </w:style>
  <w:style w:type="paragraph" w:customStyle="1" w:styleId="1DC491394DC94F39B6C50DB4BCF1DEAC">
    <w:name w:val="1DC491394DC94F39B6C50DB4BCF1DEAC"/>
    <w:rsid w:val="005072DD"/>
    <w:pPr>
      <w:spacing w:after="160" w:line="259" w:lineRule="auto"/>
    </w:pPr>
  </w:style>
  <w:style w:type="paragraph" w:customStyle="1" w:styleId="146572FEA97B4286BC68BEB4572FA77A">
    <w:name w:val="146572FEA97B4286BC68BEB4572FA77A"/>
    <w:rsid w:val="005072DD"/>
    <w:pPr>
      <w:spacing w:after="160" w:line="259" w:lineRule="auto"/>
    </w:pPr>
  </w:style>
  <w:style w:type="paragraph" w:customStyle="1" w:styleId="3C0B94545BB944C9976DBB82DBC3DB24">
    <w:name w:val="3C0B94545BB944C9976DBB82DBC3DB24"/>
    <w:rsid w:val="005072DD"/>
    <w:pPr>
      <w:spacing w:after="160" w:line="259" w:lineRule="auto"/>
    </w:pPr>
  </w:style>
  <w:style w:type="paragraph" w:customStyle="1" w:styleId="8A1248AA581F491E976348026058DB2D">
    <w:name w:val="8A1248AA581F491E976348026058DB2D"/>
    <w:rsid w:val="005072DD"/>
    <w:pPr>
      <w:spacing w:after="160" w:line="259" w:lineRule="auto"/>
    </w:pPr>
  </w:style>
  <w:style w:type="paragraph" w:customStyle="1" w:styleId="11DDDA7573974D3BB9CE9641BF8C8DDD">
    <w:name w:val="11DDDA7573974D3BB9CE9641BF8C8DDD"/>
    <w:rsid w:val="005072DD"/>
    <w:pPr>
      <w:spacing w:after="160" w:line="259" w:lineRule="auto"/>
    </w:pPr>
  </w:style>
  <w:style w:type="paragraph" w:customStyle="1" w:styleId="3458B99963B24E7AAB77F8FBAD0EEDCA">
    <w:name w:val="3458B99963B24E7AAB77F8FBAD0EEDCA"/>
    <w:rsid w:val="005072DD"/>
    <w:pPr>
      <w:spacing w:after="160" w:line="259" w:lineRule="auto"/>
    </w:pPr>
  </w:style>
  <w:style w:type="paragraph" w:customStyle="1" w:styleId="0A0D36C0B42A4F9EA9F28D7779759527">
    <w:name w:val="0A0D36C0B42A4F9EA9F28D7779759527"/>
    <w:rsid w:val="005072DD"/>
    <w:pPr>
      <w:spacing w:after="160" w:line="259" w:lineRule="auto"/>
    </w:pPr>
  </w:style>
  <w:style w:type="paragraph" w:customStyle="1" w:styleId="826746160515424E82116A07F129446A">
    <w:name w:val="826746160515424E82116A07F129446A"/>
    <w:rsid w:val="005072DD"/>
    <w:pPr>
      <w:spacing w:after="160" w:line="259" w:lineRule="auto"/>
    </w:pPr>
  </w:style>
  <w:style w:type="paragraph" w:customStyle="1" w:styleId="AFD21762C4C7489B98EF03153A02457C">
    <w:name w:val="AFD21762C4C7489B98EF03153A02457C"/>
    <w:rsid w:val="005072DD"/>
    <w:pPr>
      <w:spacing w:after="160" w:line="259" w:lineRule="auto"/>
    </w:pPr>
  </w:style>
  <w:style w:type="paragraph" w:customStyle="1" w:styleId="4CBB1C1C6CCA4A048D419FBA81F6A296">
    <w:name w:val="4CBB1C1C6CCA4A048D419FBA81F6A296"/>
    <w:rsid w:val="005072DD"/>
    <w:pPr>
      <w:spacing w:after="160" w:line="259" w:lineRule="auto"/>
    </w:pPr>
  </w:style>
  <w:style w:type="paragraph" w:customStyle="1" w:styleId="577A5C5B1845485387FDE67C9BEE80F1">
    <w:name w:val="577A5C5B1845485387FDE67C9BEE80F1"/>
    <w:rsid w:val="005072DD"/>
    <w:pPr>
      <w:spacing w:after="160" w:line="259" w:lineRule="auto"/>
    </w:pPr>
  </w:style>
  <w:style w:type="paragraph" w:customStyle="1" w:styleId="E2F115C2780F4EEA94E600626E1A9628">
    <w:name w:val="E2F115C2780F4EEA94E600626E1A9628"/>
    <w:rsid w:val="005072DD"/>
    <w:pPr>
      <w:spacing w:after="160" w:line="259" w:lineRule="auto"/>
    </w:pPr>
  </w:style>
  <w:style w:type="paragraph" w:customStyle="1" w:styleId="414ABC23B55E495D826E2E9730A447EF">
    <w:name w:val="414ABC23B55E495D826E2E9730A447EF"/>
    <w:rsid w:val="005072DD"/>
    <w:pPr>
      <w:spacing w:after="160" w:line="259" w:lineRule="auto"/>
    </w:pPr>
  </w:style>
  <w:style w:type="paragraph" w:customStyle="1" w:styleId="45F52F2B57F148609199ED7672BBC828">
    <w:name w:val="45F52F2B57F148609199ED7672BBC828"/>
    <w:rsid w:val="005072DD"/>
    <w:pPr>
      <w:spacing w:after="160" w:line="259" w:lineRule="auto"/>
    </w:pPr>
  </w:style>
  <w:style w:type="paragraph" w:customStyle="1" w:styleId="D38324038D45446A8CDE7960C1B53229">
    <w:name w:val="D38324038D45446A8CDE7960C1B53229"/>
    <w:rsid w:val="005072DD"/>
    <w:pPr>
      <w:spacing w:after="160" w:line="259" w:lineRule="auto"/>
    </w:pPr>
  </w:style>
  <w:style w:type="paragraph" w:customStyle="1" w:styleId="30A138BEBAA1429AA9AE3036D2E198CA">
    <w:name w:val="30A138BEBAA1429AA9AE3036D2E198CA"/>
    <w:rsid w:val="005072DD"/>
    <w:pPr>
      <w:spacing w:after="160" w:line="259" w:lineRule="auto"/>
    </w:pPr>
  </w:style>
  <w:style w:type="paragraph" w:customStyle="1" w:styleId="FEF665F5F8AF42E292DFAFA2E08CA69A">
    <w:name w:val="FEF665F5F8AF42E292DFAFA2E08CA69A"/>
    <w:rsid w:val="005072DD"/>
    <w:pPr>
      <w:spacing w:after="160" w:line="259" w:lineRule="auto"/>
    </w:pPr>
  </w:style>
  <w:style w:type="paragraph" w:customStyle="1" w:styleId="7153D0C3163F4BED9B7EEA542B6F0C09">
    <w:name w:val="7153D0C3163F4BED9B7EEA542B6F0C09"/>
    <w:rsid w:val="005072DD"/>
    <w:pPr>
      <w:spacing w:after="160" w:line="259" w:lineRule="auto"/>
    </w:pPr>
  </w:style>
  <w:style w:type="paragraph" w:customStyle="1" w:styleId="BC4D472254D444F1AB2C0FFCCBC8EC21">
    <w:name w:val="BC4D472254D444F1AB2C0FFCCBC8EC21"/>
    <w:rsid w:val="005072DD"/>
    <w:pPr>
      <w:spacing w:after="160" w:line="259" w:lineRule="auto"/>
    </w:pPr>
  </w:style>
  <w:style w:type="paragraph" w:customStyle="1" w:styleId="E7C7B515E8AF4DA78816BA7E13EFE919">
    <w:name w:val="E7C7B515E8AF4DA78816BA7E13EFE919"/>
    <w:rsid w:val="005072DD"/>
    <w:pPr>
      <w:spacing w:after="160" w:line="259" w:lineRule="auto"/>
    </w:pPr>
  </w:style>
  <w:style w:type="paragraph" w:customStyle="1" w:styleId="E04ED4AD8D974925B5F34DCFBCDB977F">
    <w:name w:val="E04ED4AD8D974925B5F34DCFBCDB977F"/>
    <w:rsid w:val="005072DD"/>
    <w:pPr>
      <w:spacing w:after="160" w:line="259" w:lineRule="auto"/>
    </w:pPr>
  </w:style>
  <w:style w:type="paragraph" w:customStyle="1" w:styleId="37DF1DBFE6464BCDBC1BC7CEBCE418E6">
    <w:name w:val="37DF1DBFE6464BCDBC1BC7CEBCE418E6"/>
    <w:rsid w:val="005072DD"/>
    <w:pPr>
      <w:spacing w:after="160" w:line="259" w:lineRule="auto"/>
    </w:pPr>
  </w:style>
  <w:style w:type="paragraph" w:customStyle="1" w:styleId="50EBE4563145454B81651FF371A7BBE4">
    <w:name w:val="50EBE4563145454B81651FF371A7BBE4"/>
    <w:rsid w:val="005072DD"/>
    <w:pPr>
      <w:spacing w:after="160" w:line="259" w:lineRule="auto"/>
    </w:pPr>
  </w:style>
  <w:style w:type="paragraph" w:customStyle="1" w:styleId="A05A0A1383A54188A77C77A95F92F97D">
    <w:name w:val="A05A0A1383A54188A77C77A95F92F97D"/>
    <w:rsid w:val="005072DD"/>
    <w:pPr>
      <w:spacing w:after="160" w:line="259" w:lineRule="auto"/>
    </w:pPr>
  </w:style>
  <w:style w:type="paragraph" w:customStyle="1" w:styleId="F4059FBFD6E54D2EB54E3CC601AC8B62">
    <w:name w:val="F4059FBFD6E54D2EB54E3CC601AC8B62"/>
    <w:rsid w:val="005072DD"/>
    <w:pPr>
      <w:spacing w:after="160" w:line="259" w:lineRule="auto"/>
    </w:pPr>
  </w:style>
  <w:style w:type="paragraph" w:customStyle="1" w:styleId="97327CD319E9401180D833551D423382">
    <w:name w:val="97327CD319E9401180D833551D423382"/>
    <w:rsid w:val="005072DD"/>
    <w:pPr>
      <w:spacing w:after="160" w:line="259" w:lineRule="auto"/>
    </w:pPr>
  </w:style>
  <w:style w:type="paragraph" w:customStyle="1" w:styleId="F190905D9A484C02BD8131C4D649F962">
    <w:name w:val="F190905D9A484C02BD8131C4D649F962"/>
    <w:rsid w:val="005072DD"/>
    <w:pPr>
      <w:spacing w:after="160" w:line="259" w:lineRule="auto"/>
    </w:pPr>
  </w:style>
  <w:style w:type="paragraph" w:customStyle="1" w:styleId="64BF2D04200A4A41A6AFFDDB7E82968D">
    <w:name w:val="64BF2D04200A4A41A6AFFDDB7E82968D"/>
    <w:rsid w:val="005072DD"/>
    <w:pPr>
      <w:spacing w:after="160" w:line="259" w:lineRule="auto"/>
    </w:pPr>
  </w:style>
  <w:style w:type="paragraph" w:customStyle="1" w:styleId="31DC73D6B2014EA5AC2BB0867ADBD4C8">
    <w:name w:val="31DC73D6B2014EA5AC2BB0867ADBD4C8"/>
    <w:rsid w:val="005072DD"/>
    <w:pPr>
      <w:spacing w:after="160" w:line="259" w:lineRule="auto"/>
    </w:pPr>
  </w:style>
  <w:style w:type="paragraph" w:customStyle="1" w:styleId="E1B9464A1D704E958F8C737B51F7A9E0">
    <w:name w:val="E1B9464A1D704E958F8C737B51F7A9E0"/>
    <w:rsid w:val="005072DD"/>
    <w:pPr>
      <w:spacing w:after="160" w:line="259" w:lineRule="auto"/>
    </w:pPr>
  </w:style>
  <w:style w:type="paragraph" w:customStyle="1" w:styleId="216D6DF023AB429FB361891CA7C8AE92">
    <w:name w:val="216D6DF023AB429FB361891CA7C8AE92"/>
    <w:rsid w:val="005072DD"/>
    <w:pPr>
      <w:spacing w:after="160" w:line="259" w:lineRule="auto"/>
    </w:pPr>
  </w:style>
  <w:style w:type="paragraph" w:customStyle="1" w:styleId="010F119D48EF4822ACA341C74E3A172E">
    <w:name w:val="010F119D48EF4822ACA341C74E3A172E"/>
    <w:rsid w:val="005072DD"/>
    <w:pPr>
      <w:spacing w:after="160" w:line="259" w:lineRule="auto"/>
    </w:pPr>
  </w:style>
  <w:style w:type="paragraph" w:customStyle="1" w:styleId="E0C27DE959D149638519448286BDDA17">
    <w:name w:val="E0C27DE959D149638519448286BDDA17"/>
    <w:rsid w:val="005072DD"/>
    <w:pPr>
      <w:spacing w:after="160" w:line="259" w:lineRule="auto"/>
    </w:pPr>
  </w:style>
  <w:style w:type="paragraph" w:customStyle="1" w:styleId="FFC2C0D6C5724735BA7102DA8C0D5ECC">
    <w:name w:val="FFC2C0D6C5724735BA7102DA8C0D5ECC"/>
    <w:rsid w:val="005072DD"/>
    <w:pPr>
      <w:spacing w:after="160" w:line="259" w:lineRule="auto"/>
    </w:pPr>
  </w:style>
  <w:style w:type="paragraph" w:customStyle="1" w:styleId="3E16B82486F04E5283C1FEA05340976B">
    <w:name w:val="3E16B82486F04E5283C1FEA05340976B"/>
    <w:rsid w:val="005072DD"/>
    <w:pPr>
      <w:spacing w:after="160" w:line="259" w:lineRule="auto"/>
    </w:pPr>
  </w:style>
  <w:style w:type="paragraph" w:customStyle="1" w:styleId="FCE2A9BA82D247B6BB6EC9D6C2AF7DE3">
    <w:name w:val="FCE2A9BA82D247B6BB6EC9D6C2AF7DE3"/>
    <w:rsid w:val="005072DD"/>
    <w:pPr>
      <w:spacing w:after="160" w:line="259" w:lineRule="auto"/>
    </w:pPr>
  </w:style>
  <w:style w:type="paragraph" w:customStyle="1" w:styleId="467040BF69C244AE9C8CBF9A0D8ADECF">
    <w:name w:val="467040BF69C244AE9C8CBF9A0D8ADECF"/>
    <w:rsid w:val="005072DD"/>
    <w:pPr>
      <w:spacing w:after="160" w:line="259" w:lineRule="auto"/>
    </w:pPr>
  </w:style>
  <w:style w:type="paragraph" w:customStyle="1" w:styleId="9FAF416F198344658EC645924E4BAE7E">
    <w:name w:val="9FAF416F198344658EC645924E4BAE7E"/>
    <w:rsid w:val="005072DD"/>
    <w:pPr>
      <w:spacing w:after="160" w:line="259" w:lineRule="auto"/>
    </w:pPr>
  </w:style>
  <w:style w:type="paragraph" w:customStyle="1" w:styleId="425A230C91934E6883F067A6BA6DFE3C">
    <w:name w:val="425A230C91934E6883F067A6BA6DFE3C"/>
    <w:rsid w:val="005072DD"/>
    <w:pPr>
      <w:spacing w:after="160" w:line="259" w:lineRule="auto"/>
    </w:pPr>
  </w:style>
  <w:style w:type="paragraph" w:customStyle="1" w:styleId="6030BB6AF58D493699EE09C995CA8894">
    <w:name w:val="6030BB6AF58D493699EE09C995CA8894"/>
    <w:rsid w:val="005072DD"/>
    <w:pPr>
      <w:spacing w:after="160" w:line="259" w:lineRule="auto"/>
    </w:pPr>
  </w:style>
  <w:style w:type="paragraph" w:customStyle="1" w:styleId="5616AD09E0584ADE991C9E6807B1CB08">
    <w:name w:val="5616AD09E0584ADE991C9E6807B1CB08"/>
    <w:rsid w:val="005072DD"/>
    <w:pPr>
      <w:spacing w:after="160" w:line="259" w:lineRule="auto"/>
    </w:pPr>
  </w:style>
  <w:style w:type="paragraph" w:customStyle="1" w:styleId="AF4F1E00EB8741149F4D2DFB19A9B7FC">
    <w:name w:val="AF4F1E00EB8741149F4D2DFB19A9B7FC"/>
    <w:rsid w:val="005072DD"/>
    <w:pPr>
      <w:spacing w:after="160" w:line="259" w:lineRule="auto"/>
    </w:pPr>
  </w:style>
  <w:style w:type="paragraph" w:customStyle="1" w:styleId="CEADDCD0046B4947B3E41397D34098CA">
    <w:name w:val="CEADDCD0046B4947B3E41397D34098CA"/>
    <w:rsid w:val="005072DD"/>
    <w:pPr>
      <w:spacing w:after="160" w:line="259" w:lineRule="auto"/>
    </w:pPr>
  </w:style>
  <w:style w:type="paragraph" w:customStyle="1" w:styleId="72E159314FE64276A5E1710B473F1BF1">
    <w:name w:val="72E159314FE64276A5E1710B473F1BF1"/>
    <w:rsid w:val="005072DD"/>
    <w:pPr>
      <w:spacing w:after="160" w:line="259" w:lineRule="auto"/>
    </w:pPr>
  </w:style>
  <w:style w:type="paragraph" w:customStyle="1" w:styleId="5F4ACFE2846E4641AC002F37DD1931FA">
    <w:name w:val="5F4ACFE2846E4641AC002F37DD1931FA"/>
    <w:rsid w:val="005072DD"/>
    <w:pPr>
      <w:spacing w:after="160" w:line="259" w:lineRule="auto"/>
    </w:pPr>
  </w:style>
  <w:style w:type="paragraph" w:customStyle="1" w:styleId="411B711B51C6488985A6699EEF6B1F3B">
    <w:name w:val="411B711B51C6488985A6699EEF6B1F3B"/>
    <w:rsid w:val="005072DD"/>
    <w:pPr>
      <w:spacing w:after="160" w:line="259" w:lineRule="auto"/>
    </w:pPr>
  </w:style>
  <w:style w:type="paragraph" w:customStyle="1" w:styleId="C8F7EBCB992042FEA910E0E605886387">
    <w:name w:val="C8F7EBCB992042FEA910E0E605886387"/>
    <w:rsid w:val="005072DD"/>
    <w:pPr>
      <w:spacing w:after="160" w:line="259" w:lineRule="auto"/>
    </w:pPr>
  </w:style>
  <w:style w:type="paragraph" w:customStyle="1" w:styleId="EEB48344EE3E463DA09934E8FDAE2CDA">
    <w:name w:val="EEB48344EE3E463DA09934E8FDAE2CDA"/>
    <w:rsid w:val="005072DD"/>
    <w:pPr>
      <w:spacing w:after="160" w:line="259" w:lineRule="auto"/>
    </w:pPr>
  </w:style>
  <w:style w:type="paragraph" w:customStyle="1" w:styleId="6D1638F1AE3A4C7BAD113F696BB5EFB1">
    <w:name w:val="6D1638F1AE3A4C7BAD113F696BB5EFB1"/>
    <w:rsid w:val="005072DD"/>
    <w:pPr>
      <w:spacing w:after="160" w:line="259" w:lineRule="auto"/>
    </w:pPr>
  </w:style>
  <w:style w:type="paragraph" w:customStyle="1" w:styleId="31C9BBE0363D4250824FBD5567EE310D">
    <w:name w:val="31C9BBE0363D4250824FBD5567EE310D"/>
    <w:rsid w:val="005072DD"/>
    <w:pPr>
      <w:spacing w:after="160" w:line="259" w:lineRule="auto"/>
    </w:pPr>
  </w:style>
  <w:style w:type="paragraph" w:customStyle="1" w:styleId="1D53FB5F704C4CF3A53C289707C103EB">
    <w:name w:val="1D53FB5F704C4CF3A53C289707C103EB"/>
    <w:rsid w:val="005072DD"/>
    <w:pPr>
      <w:spacing w:after="160" w:line="259" w:lineRule="auto"/>
    </w:pPr>
  </w:style>
  <w:style w:type="paragraph" w:customStyle="1" w:styleId="AE1966AC90BD486AB3551844B509C92A">
    <w:name w:val="AE1966AC90BD486AB3551844B509C92A"/>
    <w:rsid w:val="005072DD"/>
    <w:pPr>
      <w:spacing w:after="160" w:line="259" w:lineRule="auto"/>
    </w:pPr>
  </w:style>
  <w:style w:type="paragraph" w:customStyle="1" w:styleId="CF90316898E04B18820F4F4B5C5122A3">
    <w:name w:val="CF90316898E04B18820F4F4B5C5122A3"/>
    <w:rsid w:val="005072DD"/>
    <w:pPr>
      <w:spacing w:after="160" w:line="259" w:lineRule="auto"/>
    </w:pPr>
  </w:style>
  <w:style w:type="paragraph" w:customStyle="1" w:styleId="7C89D36C5E0149178C2027E7CD85ACAD">
    <w:name w:val="7C89D36C5E0149178C2027E7CD85ACAD"/>
    <w:rsid w:val="005072DD"/>
    <w:pPr>
      <w:spacing w:after="160" w:line="259" w:lineRule="auto"/>
    </w:pPr>
  </w:style>
  <w:style w:type="paragraph" w:customStyle="1" w:styleId="0EDB16CD1CD8456BA60084F2E508814C">
    <w:name w:val="0EDB16CD1CD8456BA60084F2E508814C"/>
    <w:rsid w:val="005072DD"/>
    <w:pPr>
      <w:spacing w:after="160" w:line="259" w:lineRule="auto"/>
    </w:pPr>
  </w:style>
  <w:style w:type="paragraph" w:customStyle="1" w:styleId="4DBA9295EBCC41539625CC65FE98057A">
    <w:name w:val="4DBA9295EBCC41539625CC65FE98057A"/>
    <w:rsid w:val="005072DD"/>
    <w:pPr>
      <w:spacing w:after="160" w:line="259" w:lineRule="auto"/>
    </w:pPr>
  </w:style>
  <w:style w:type="paragraph" w:customStyle="1" w:styleId="A5B81DA56E7E42B182D598D42E6E0289">
    <w:name w:val="A5B81DA56E7E42B182D598D42E6E0289"/>
    <w:rsid w:val="005072DD"/>
    <w:pPr>
      <w:spacing w:after="160" w:line="259" w:lineRule="auto"/>
    </w:pPr>
  </w:style>
  <w:style w:type="paragraph" w:customStyle="1" w:styleId="0FAC0C72BFA64033B1B23C5B0651403A">
    <w:name w:val="0FAC0C72BFA64033B1B23C5B0651403A"/>
    <w:rsid w:val="005072DD"/>
    <w:pPr>
      <w:spacing w:after="160" w:line="259" w:lineRule="auto"/>
    </w:pPr>
  </w:style>
  <w:style w:type="paragraph" w:customStyle="1" w:styleId="D1A0EFBF12B44162A973A4CE7FFC0CA3">
    <w:name w:val="D1A0EFBF12B44162A973A4CE7FFC0CA3"/>
    <w:rsid w:val="005072DD"/>
    <w:pPr>
      <w:spacing w:after="160" w:line="259" w:lineRule="auto"/>
    </w:pPr>
  </w:style>
  <w:style w:type="paragraph" w:customStyle="1" w:styleId="6B76EB9DD8584CA2AD30CAE1BB7C81CF">
    <w:name w:val="6B76EB9DD8584CA2AD30CAE1BB7C81CF"/>
    <w:rsid w:val="005072DD"/>
    <w:pPr>
      <w:spacing w:after="160" w:line="259" w:lineRule="auto"/>
    </w:pPr>
  </w:style>
  <w:style w:type="paragraph" w:customStyle="1" w:styleId="CF956F3CF46B4E629B915E34616CBD51">
    <w:name w:val="CF956F3CF46B4E629B915E34616CBD51"/>
    <w:rsid w:val="005072DD"/>
    <w:pPr>
      <w:spacing w:after="160" w:line="259" w:lineRule="auto"/>
    </w:pPr>
  </w:style>
  <w:style w:type="paragraph" w:customStyle="1" w:styleId="E4D5B0E73F1F45D7ABA8C9A6CB7CC493">
    <w:name w:val="E4D5B0E73F1F45D7ABA8C9A6CB7CC493"/>
    <w:rsid w:val="005072DD"/>
    <w:pPr>
      <w:spacing w:after="160" w:line="259" w:lineRule="auto"/>
    </w:pPr>
  </w:style>
  <w:style w:type="paragraph" w:customStyle="1" w:styleId="07E07EF80CE445B49F74D1468B6C39D7">
    <w:name w:val="07E07EF80CE445B49F74D1468B6C39D7"/>
    <w:rsid w:val="005072DD"/>
    <w:pPr>
      <w:spacing w:after="160" w:line="259" w:lineRule="auto"/>
    </w:pPr>
  </w:style>
  <w:style w:type="paragraph" w:customStyle="1" w:styleId="13B792F186E44FFE959DA96791F4FA8F">
    <w:name w:val="13B792F186E44FFE959DA96791F4FA8F"/>
    <w:rsid w:val="005072DD"/>
    <w:pPr>
      <w:spacing w:after="160" w:line="259" w:lineRule="auto"/>
    </w:pPr>
  </w:style>
  <w:style w:type="paragraph" w:customStyle="1" w:styleId="5C0051E566934313AEBD254302150246">
    <w:name w:val="5C0051E566934313AEBD254302150246"/>
    <w:rsid w:val="005072DD"/>
    <w:pPr>
      <w:spacing w:after="160" w:line="259" w:lineRule="auto"/>
    </w:pPr>
  </w:style>
  <w:style w:type="paragraph" w:customStyle="1" w:styleId="711ABD43A49B452393F0F606C7D72042">
    <w:name w:val="711ABD43A49B452393F0F606C7D72042"/>
    <w:rsid w:val="005072DD"/>
    <w:pPr>
      <w:spacing w:after="160" w:line="259" w:lineRule="auto"/>
    </w:pPr>
  </w:style>
  <w:style w:type="paragraph" w:customStyle="1" w:styleId="34A1EB91AFC34C798484179A45E1B5F6">
    <w:name w:val="34A1EB91AFC34C798484179A45E1B5F6"/>
    <w:rsid w:val="005072DD"/>
    <w:pPr>
      <w:spacing w:after="160" w:line="259" w:lineRule="auto"/>
    </w:pPr>
  </w:style>
  <w:style w:type="paragraph" w:customStyle="1" w:styleId="0792271E51C44B5E976D3112CD8C32EA">
    <w:name w:val="0792271E51C44B5E976D3112CD8C32EA"/>
    <w:rsid w:val="005072DD"/>
    <w:pPr>
      <w:spacing w:after="160" w:line="259" w:lineRule="auto"/>
    </w:pPr>
  </w:style>
  <w:style w:type="paragraph" w:customStyle="1" w:styleId="EA45E8B296244A0F934EDB95B35C0A4D">
    <w:name w:val="EA45E8B296244A0F934EDB95B35C0A4D"/>
    <w:rsid w:val="005072DD"/>
    <w:pPr>
      <w:spacing w:after="160" w:line="259" w:lineRule="auto"/>
    </w:pPr>
  </w:style>
  <w:style w:type="paragraph" w:customStyle="1" w:styleId="CEB03F1BD132460E83B22C42DDAE8A94">
    <w:name w:val="CEB03F1BD132460E83B22C42DDAE8A94"/>
    <w:rsid w:val="005072DD"/>
    <w:pPr>
      <w:spacing w:after="160" w:line="259" w:lineRule="auto"/>
    </w:pPr>
  </w:style>
  <w:style w:type="paragraph" w:customStyle="1" w:styleId="6520747FE2FF44669F4C23F4222CB0BA">
    <w:name w:val="6520747FE2FF44669F4C23F4222CB0BA"/>
    <w:rsid w:val="005072DD"/>
    <w:pPr>
      <w:spacing w:after="160" w:line="259" w:lineRule="auto"/>
    </w:pPr>
  </w:style>
  <w:style w:type="paragraph" w:customStyle="1" w:styleId="ADAB880E769742A09F09650EA61325D3">
    <w:name w:val="ADAB880E769742A09F09650EA61325D3"/>
    <w:rsid w:val="005072DD"/>
    <w:pPr>
      <w:spacing w:after="160" w:line="259" w:lineRule="auto"/>
    </w:pPr>
  </w:style>
  <w:style w:type="paragraph" w:customStyle="1" w:styleId="59722BA95B484E1E9F8A1DC89F56605F">
    <w:name w:val="59722BA95B484E1E9F8A1DC89F56605F"/>
    <w:rsid w:val="005072DD"/>
    <w:pPr>
      <w:spacing w:after="160" w:line="259" w:lineRule="auto"/>
    </w:pPr>
  </w:style>
  <w:style w:type="paragraph" w:customStyle="1" w:styleId="EC91B41875CD48428FAA4C3176BB40C8">
    <w:name w:val="EC91B41875CD48428FAA4C3176BB40C8"/>
    <w:rsid w:val="005072DD"/>
    <w:pPr>
      <w:spacing w:after="160" w:line="259" w:lineRule="auto"/>
    </w:pPr>
  </w:style>
  <w:style w:type="paragraph" w:customStyle="1" w:styleId="0F59ECCD074D4FBC9CAC68A117D7B1DD">
    <w:name w:val="0F59ECCD074D4FBC9CAC68A117D7B1DD"/>
    <w:rsid w:val="005072DD"/>
    <w:pPr>
      <w:spacing w:after="160" w:line="259" w:lineRule="auto"/>
    </w:pPr>
  </w:style>
  <w:style w:type="paragraph" w:customStyle="1" w:styleId="AC7ED8B098CC4973B5FDED8816766E1A">
    <w:name w:val="AC7ED8B098CC4973B5FDED8816766E1A"/>
    <w:rsid w:val="005072DD"/>
    <w:pPr>
      <w:spacing w:after="160" w:line="259" w:lineRule="auto"/>
    </w:pPr>
  </w:style>
  <w:style w:type="paragraph" w:customStyle="1" w:styleId="E5E477ED4B564082AE146E68C7CE9A4B">
    <w:name w:val="E5E477ED4B564082AE146E68C7CE9A4B"/>
    <w:rsid w:val="005072DD"/>
    <w:pPr>
      <w:spacing w:after="160" w:line="259" w:lineRule="auto"/>
    </w:pPr>
  </w:style>
  <w:style w:type="paragraph" w:customStyle="1" w:styleId="52DD3236B5E44EC884B49C631D2ACC4F">
    <w:name w:val="52DD3236B5E44EC884B49C631D2ACC4F"/>
    <w:rsid w:val="005072DD"/>
    <w:pPr>
      <w:spacing w:after="160" w:line="259" w:lineRule="auto"/>
    </w:pPr>
  </w:style>
  <w:style w:type="paragraph" w:customStyle="1" w:styleId="E37E3ACA1FCE4C16AD651C1712710991">
    <w:name w:val="E37E3ACA1FCE4C16AD651C1712710991"/>
    <w:rsid w:val="005072DD"/>
    <w:pPr>
      <w:spacing w:after="160" w:line="259" w:lineRule="auto"/>
    </w:pPr>
  </w:style>
  <w:style w:type="paragraph" w:customStyle="1" w:styleId="15F1D8FD5B7F4025ADB9FD53C253BD06">
    <w:name w:val="15F1D8FD5B7F4025ADB9FD53C253BD06"/>
    <w:rsid w:val="005072DD"/>
    <w:pPr>
      <w:spacing w:after="160" w:line="259" w:lineRule="auto"/>
    </w:pPr>
  </w:style>
  <w:style w:type="paragraph" w:customStyle="1" w:styleId="DF38F2459BE24347BBFF3326B7B7D595">
    <w:name w:val="DF38F2459BE24347BBFF3326B7B7D595"/>
    <w:rsid w:val="005072DD"/>
    <w:pPr>
      <w:spacing w:after="160" w:line="259" w:lineRule="auto"/>
    </w:pPr>
  </w:style>
  <w:style w:type="paragraph" w:customStyle="1" w:styleId="6E88954152324A5A972EA21A832437F3">
    <w:name w:val="6E88954152324A5A972EA21A832437F3"/>
    <w:rsid w:val="005072DD"/>
    <w:pPr>
      <w:spacing w:after="160" w:line="259" w:lineRule="auto"/>
    </w:pPr>
  </w:style>
  <w:style w:type="paragraph" w:customStyle="1" w:styleId="61B10DD9B24F47408B43D6E9EE644CB1">
    <w:name w:val="61B10DD9B24F47408B43D6E9EE644CB1"/>
    <w:rsid w:val="005072DD"/>
    <w:pPr>
      <w:spacing w:after="160" w:line="259" w:lineRule="auto"/>
    </w:pPr>
  </w:style>
  <w:style w:type="paragraph" w:customStyle="1" w:styleId="CD3F8C0B95A642B0B78D3B0FD54AAB4F">
    <w:name w:val="CD3F8C0B95A642B0B78D3B0FD54AAB4F"/>
    <w:rsid w:val="005072DD"/>
    <w:pPr>
      <w:spacing w:after="160" w:line="259" w:lineRule="auto"/>
    </w:pPr>
  </w:style>
  <w:style w:type="paragraph" w:customStyle="1" w:styleId="5F58BD468F92408C9D00B9B9F2E0D0AA">
    <w:name w:val="5F58BD468F92408C9D00B9B9F2E0D0AA"/>
    <w:rsid w:val="005072DD"/>
    <w:pPr>
      <w:spacing w:after="160" w:line="259" w:lineRule="auto"/>
    </w:pPr>
  </w:style>
  <w:style w:type="paragraph" w:customStyle="1" w:styleId="2B2D0AA685EA455F90610DB566F81027">
    <w:name w:val="2B2D0AA685EA455F90610DB566F81027"/>
    <w:rsid w:val="005072DD"/>
    <w:pPr>
      <w:spacing w:after="160" w:line="259" w:lineRule="auto"/>
    </w:pPr>
  </w:style>
  <w:style w:type="paragraph" w:customStyle="1" w:styleId="B5C6450E03524ACE9F4158499285D29E">
    <w:name w:val="B5C6450E03524ACE9F4158499285D29E"/>
    <w:rsid w:val="005072DD"/>
    <w:pPr>
      <w:spacing w:after="160" w:line="259" w:lineRule="auto"/>
    </w:pPr>
  </w:style>
  <w:style w:type="paragraph" w:customStyle="1" w:styleId="994028DE49A444A080B56156784943CE">
    <w:name w:val="994028DE49A444A080B56156784943CE"/>
    <w:rsid w:val="005072DD"/>
    <w:pPr>
      <w:spacing w:after="160" w:line="259" w:lineRule="auto"/>
    </w:pPr>
  </w:style>
  <w:style w:type="paragraph" w:customStyle="1" w:styleId="A70661E6EFBF45398AA4466958DEABBD">
    <w:name w:val="A70661E6EFBF45398AA4466958DEABBD"/>
    <w:rsid w:val="005072DD"/>
    <w:pPr>
      <w:spacing w:after="160" w:line="259" w:lineRule="auto"/>
    </w:pPr>
  </w:style>
  <w:style w:type="paragraph" w:customStyle="1" w:styleId="75E557FBE0334C25806E0AFCBF49C32E">
    <w:name w:val="75E557FBE0334C25806E0AFCBF49C32E"/>
    <w:rsid w:val="005072DD"/>
    <w:pPr>
      <w:spacing w:after="160" w:line="259" w:lineRule="auto"/>
    </w:pPr>
  </w:style>
  <w:style w:type="paragraph" w:customStyle="1" w:styleId="7631A7EE05F945749D3B6DECA1531257">
    <w:name w:val="7631A7EE05F945749D3B6DECA1531257"/>
    <w:rsid w:val="005072DD"/>
    <w:pPr>
      <w:spacing w:after="160" w:line="259" w:lineRule="auto"/>
    </w:pPr>
  </w:style>
  <w:style w:type="paragraph" w:customStyle="1" w:styleId="03A002582CE34802A9A1762111342C86">
    <w:name w:val="03A002582CE34802A9A1762111342C86"/>
    <w:rsid w:val="005072DD"/>
    <w:pPr>
      <w:spacing w:after="160" w:line="259" w:lineRule="auto"/>
    </w:pPr>
  </w:style>
  <w:style w:type="paragraph" w:customStyle="1" w:styleId="EB493FD757824CB3850430B0655A4FBD">
    <w:name w:val="EB493FD757824CB3850430B0655A4FBD"/>
    <w:rsid w:val="005072DD"/>
    <w:pPr>
      <w:spacing w:after="160" w:line="259" w:lineRule="auto"/>
    </w:pPr>
  </w:style>
  <w:style w:type="paragraph" w:customStyle="1" w:styleId="E6BB6DD6F9B24A10BC766043EB3190A3">
    <w:name w:val="E6BB6DD6F9B24A10BC766043EB3190A3"/>
    <w:rsid w:val="005072DD"/>
    <w:pPr>
      <w:spacing w:after="160" w:line="259" w:lineRule="auto"/>
    </w:pPr>
  </w:style>
  <w:style w:type="paragraph" w:customStyle="1" w:styleId="0D3493BC5F914627B8620B1968EB5234">
    <w:name w:val="0D3493BC5F914627B8620B1968EB5234"/>
    <w:rsid w:val="005072DD"/>
    <w:pPr>
      <w:spacing w:after="160" w:line="259" w:lineRule="auto"/>
    </w:pPr>
  </w:style>
  <w:style w:type="paragraph" w:customStyle="1" w:styleId="410166F53BC746FB86B14E3D50AF29AB">
    <w:name w:val="410166F53BC746FB86B14E3D50AF29AB"/>
    <w:rsid w:val="005072DD"/>
    <w:pPr>
      <w:spacing w:after="160" w:line="259" w:lineRule="auto"/>
    </w:pPr>
  </w:style>
  <w:style w:type="paragraph" w:customStyle="1" w:styleId="DE4A356BF6AF4BE9A5C5AE459AE111BE">
    <w:name w:val="DE4A356BF6AF4BE9A5C5AE459AE111BE"/>
    <w:rsid w:val="005072DD"/>
    <w:pPr>
      <w:spacing w:after="160" w:line="259" w:lineRule="auto"/>
    </w:pPr>
  </w:style>
  <w:style w:type="paragraph" w:customStyle="1" w:styleId="5721407B6C5842BDBDFA4C849C844623">
    <w:name w:val="5721407B6C5842BDBDFA4C849C844623"/>
    <w:rsid w:val="005072DD"/>
    <w:pPr>
      <w:spacing w:after="160" w:line="259" w:lineRule="auto"/>
    </w:pPr>
  </w:style>
  <w:style w:type="paragraph" w:customStyle="1" w:styleId="3B0686266A474A2BB9FB7570642568BC">
    <w:name w:val="3B0686266A474A2BB9FB7570642568BC"/>
    <w:rsid w:val="005072DD"/>
    <w:pPr>
      <w:spacing w:after="160" w:line="259" w:lineRule="auto"/>
    </w:pPr>
  </w:style>
  <w:style w:type="paragraph" w:customStyle="1" w:styleId="9FBCBF84F0F5460C80C5DDD9AC65DFB0">
    <w:name w:val="9FBCBF84F0F5460C80C5DDD9AC65DFB0"/>
    <w:rsid w:val="005072DD"/>
    <w:pPr>
      <w:spacing w:after="160" w:line="259" w:lineRule="auto"/>
    </w:pPr>
  </w:style>
  <w:style w:type="paragraph" w:customStyle="1" w:styleId="D65A90B2E81A4103A0BE81ED3A01CE65">
    <w:name w:val="D65A90B2E81A4103A0BE81ED3A01CE65"/>
    <w:rsid w:val="005072DD"/>
    <w:pPr>
      <w:spacing w:after="160" w:line="259" w:lineRule="auto"/>
    </w:pPr>
  </w:style>
  <w:style w:type="paragraph" w:customStyle="1" w:styleId="1DA985C05C504CD19C9D0F1EC5591093">
    <w:name w:val="1DA985C05C504CD19C9D0F1EC5591093"/>
    <w:rsid w:val="005072DD"/>
    <w:pPr>
      <w:spacing w:after="160" w:line="259" w:lineRule="auto"/>
    </w:pPr>
  </w:style>
  <w:style w:type="paragraph" w:customStyle="1" w:styleId="5ECC62EF4AE1491DA993231A0CD03433">
    <w:name w:val="5ECC62EF4AE1491DA993231A0CD03433"/>
    <w:rsid w:val="005072DD"/>
    <w:pPr>
      <w:spacing w:after="160" w:line="259" w:lineRule="auto"/>
    </w:pPr>
  </w:style>
  <w:style w:type="paragraph" w:customStyle="1" w:styleId="9CD8320E9F8B4E2597BDDF2D2767DC22">
    <w:name w:val="9CD8320E9F8B4E2597BDDF2D2767DC22"/>
    <w:rsid w:val="005072DD"/>
    <w:pPr>
      <w:spacing w:after="160" w:line="259" w:lineRule="auto"/>
    </w:pPr>
  </w:style>
  <w:style w:type="paragraph" w:customStyle="1" w:styleId="C50DF40463994D7894A6B613DA872EE9">
    <w:name w:val="C50DF40463994D7894A6B613DA872EE9"/>
    <w:rsid w:val="005072DD"/>
    <w:pPr>
      <w:spacing w:after="160" w:line="259" w:lineRule="auto"/>
    </w:pPr>
  </w:style>
  <w:style w:type="paragraph" w:customStyle="1" w:styleId="D540D02C474D49C0A1C498F273D7296F">
    <w:name w:val="D540D02C474D49C0A1C498F273D7296F"/>
    <w:rsid w:val="005072DD"/>
    <w:pPr>
      <w:spacing w:after="160" w:line="259" w:lineRule="auto"/>
    </w:pPr>
  </w:style>
  <w:style w:type="paragraph" w:customStyle="1" w:styleId="1F427448D42E45848680E98CBA34441B">
    <w:name w:val="1F427448D42E45848680E98CBA34441B"/>
    <w:rsid w:val="005072DD"/>
    <w:pPr>
      <w:spacing w:after="160" w:line="259" w:lineRule="auto"/>
    </w:pPr>
  </w:style>
  <w:style w:type="paragraph" w:customStyle="1" w:styleId="8ACBDD25147D42E68D3643B155B6756A">
    <w:name w:val="8ACBDD25147D42E68D3643B155B6756A"/>
    <w:rsid w:val="005072DD"/>
    <w:pPr>
      <w:spacing w:after="160" w:line="259" w:lineRule="auto"/>
    </w:pPr>
  </w:style>
  <w:style w:type="paragraph" w:customStyle="1" w:styleId="8A1C5DC3F80B42BB8A54C423D2401791">
    <w:name w:val="8A1C5DC3F80B42BB8A54C423D2401791"/>
    <w:rsid w:val="005072DD"/>
    <w:pPr>
      <w:spacing w:after="160" w:line="259" w:lineRule="auto"/>
    </w:pPr>
  </w:style>
  <w:style w:type="paragraph" w:customStyle="1" w:styleId="36481CC5A79843A4AC1CE187AEFBA4E5">
    <w:name w:val="36481CC5A79843A4AC1CE187AEFBA4E5"/>
    <w:rsid w:val="005072DD"/>
    <w:pPr>
      <w:spacing w:after="160" w:line="259" w:lineRule="auto"/>
    </w:pPr>
  </w:style>
  <w:style w:type="paragraph" w:customStyle="1" w:styleId="E56955774F204B279189B40B434E33D2">
    <w:name w:val="E56955774F204B279189B40B434E33D2"/>
    <w:rsid w:val="005072DD"/>
    <w:pPr>
      <w:spacing w:after="160" w:line="259" w:lineRule="auto"/>
    </w:pPr>
  </w:style>
  <w:style w:type="paragraph" w:customStyle="1" w:styleId="17AA3F98EFCD4EF5871CA89EE931F4E2">
    <w:name w:val="17AA3F98EFCD4EF5871CA89EE931F4E2"/>
    <w:rsid w:val="005072DD"/>
    <w:pPr>
      <w:spacing w:after="160" w:line="259" w:lineRule="auto"/>
    </w:pPr>
  </w:style>
  <w:style w:type="paragraph" w:customStyle="1" w:styleId="C308CDC9283C46B288EC5DA8D320BE1F">
    <w:name w:val="C308CDC9283C46B288EC5DA8D320BE1F"/>
    <w:rsid w:val="005072DD"/>
    <w:pPr>
      <w:spacing w:after="160" w:line="259" w:lineRule="auto"/>
    </w:pPr>
  </w:style>
  <w:style w:type="paragraph" w:customStyle="1" w:styleId="052565AC0A3B4001AF966D306C47CB45">
    <w:name w:val="052565AC0A3B4001AF966D306C47CB45"/>
    <w:rsid w:val="005072DD"/>
    <w:pPr>
      <w:spacing w:after="160" w:line="259" w:lineRule="auto"/>
    </w:pPr>
  </w:style>
  <w:style w:type="paragraph" w:customStyle="1" w:styleId="33AF6454D19C4E33924740A8D2DC10F3">
    <w:name w:val="33AF6454D19C4E33924740A8D2DC10F3"/>
    <w:rsid w:val="005072DD"/>
    <w:pPr>
      <w:spacing w:after="160" w:line="259" w:lineRule="auto"/>
    </w:pPr>
  </w:style>
  <w:style w:type="paragraph" w:customStyle="1" w:styleId="383F2694C3F84ECABF5F8EAB897251EC">
    <w:name w:val="383F2694C3F84ECABF5F8EAB897251EC"/>
    <w:rsid w:val="005072DD"/>
    <w:pPr>
      <w:spacing w:after="160" w:line="259" w:lineRule="auto"/>
    </w:pPr>
  </w:style>
  <w:style w:type="paragraph" w:customStyle="1" w:styleId="C2234767B47C4A4DAA1514D70CF82BC1">
    <w:name w:val="C2234767B47C4A4DAA1514D70CF82BC1"/>
    <w:rsid w:val="005072DD"/>
    <w:pPr>
      <w:spacing w:after="160" w:line="259" w:lineRule="auto"/>
    </w:pPr>
  </w:style>
  <w:style w:type="paragraph" w:customStyle="1" w:styleId="1BDE8A08D4754E17B6B8295C1739FB9E">
    <w:name w:val="1BDE8A08D4754E17B6B8295C1739FB9E"/>
    <w:rsid w:val="005072DD"/>
    <w:pPr>
      <w:spacing w:after="160" w:line="259" w:lineRule="auto"/>
    </w:pPr>
  </w:style>
  <w:style w:type="paragraph" w:customStyle="1" w:styleId="18F7199D4F9E4A3087943C8498A5BCEE">
    <w:name w:val="18F7199D4F9E4A3087943C8498A5BCEE"/>
    <w:rsid w:val="005072DD"/>
    <w:pPr>
      <w:spacing w:after="160" w:line="259" w:lineRule="auto"/>
    </w:pPr>
  </w:style>
  <w:style w:type="paragraph" w:customStyle="1" w:styleId="0748DA587A684F76904743F39C3C4905">
    <w:name w:val="0748DA587A684F76904743F39C3C4905"/>
    <w:rsid w:val="005072DD"/>
    <w:pPr>
      <w:spacing w:after="160" w:line="259" w:lineRule="auto"/>
    </w:pPr>
  </w:style>
  <w:style w:type="paragraph" w:customStyle="1" w:styleId="237CA755A68142798027F6D8947521FB">
    <w:name w:val="237CA755A68142798027F6D8947521FB"/>
    <w:rsid w:val="005072DD"/>
    <w:pPr>
      <w:spacing w:after="160" w:line="259" w:lineRule="auto"/>
    </w:pPr>
  </w:style>
  <w:style w:type="paragraph" w:customStyle="1" w:styleId="42164D41C18349098280E877D5736261">
    <w:name w:val="42164D41C18349098280E877D5736261"/>
    <w:rsid w:val="005072DD"/>
    <w:pPr>
      <w:spacing w:after="160" w:line="259" w:lineRule="auto"/>
    </w:pPr>
  </w:style>
  <w:style w:type="paragraph" w:customStyle="1" w:styleId="DFE1FA9209A34ACC8456CC7D7C12878D">
    <w:name w:val="DFE1FA9209A34ACC8456CC7D7C12878D"/>
    <w:rsid w:val="005072DD"/>
    <w:pPr>
      <w:spacing w:after="160" w:line="259" w:lineRule="auto"/>
    </w:pPr>
  </w:style>
  <w:style w:type="paragraph" w:customStyle="1" w:styleId="FDEF2D06C9994608A302CB0CF76CC7B3">
    <w:name w:val="FDEF2D06C9994608A302CB0CF76CC7B3"/>
    <w:rsid w:val="005072DD"/>
    <w:pPr>
      <w:spacing w:after="160" w:line="259" w:lineRule="auto"/>
    </w:pPr>
  </w:style>
  <w:style w:type="paragraph" w:customStyle="1" w:styleId="16D9941C3D624B34B634188CB5B1F7C1">
    <w:name w:val="16D9941C3D624B34B634188CB5B1F7C1"/>
    <w:rsid w:val="005072DD"/>
    <w:pPr>
      <w:spacing w:after="160" w:line="259" w:lineRule="auto"/>
    </w:pPr>
  </w:style>
  <w:style w:type="paragraph" w:customStyle="1" w:styleId="50052CD0F536406D8E436D0DCF18DB05">
    <w:name w:val="50052CD0F536406D8E436D0DCF18DB05"/>
    <w:rsid w:val="005072DD"/>
    <w:pPr>
      <w:spacing w:after="160" w:line="259" w:lineRule="auto"/>
    </w:pPr>
  </w:style>
  <w:style w:type="paragraph" w:customStyle="1" w:styleId="EEC0C98DCE8A46AA924D67CBF0641253">
    <w:name w:val="EEC0C98DCE8A46AA924D67CBF0641253"/>
    <w:rsid w:val="005072DD"/>
    <w:pPr>
      <w:spacing w:after="160" w:line="259" w:lineRule="auto"/>
    </w:pPr>
  </w:style>
  <w:style w:type="paragraph" w:customStyle="1" w:styleId="CDC4D9E344C44B25BD2B11F5ABDC30E7">
    <w:name w:val="CDC4D9E344C44B25BD2B11F5ABDC30E7"/>
    <w:rsid w:val="005072DD"/>
    <w:pPr>
      <w:spacing w:after="160" w:line="259" w:lineRule="auto"/>
    </w:pPr>
  </w:style>
  <w:style w:type="paragraph" w:customStyle="1" w:styleId="54D92A59DE9A4079B6241705AE7D6107">
    <w:name w:val="54D92A59DE9A4079B6241705AE7D6107"/>
    <w:rsid w:val="005072DD"/>
    <w:pPr>
      <w:spacing w:after="160" w:line="259" w:lineRule="auto"/>
    </w:pPr>
  </w:style>
  <w:style w:type="paragraph" w:customStyle="1" w:styleId="54977209FE114ED68315FD8C3A354819">
    <w:name w:val="54977209FE114ED68315FD8C3A354819"/>
    <w:rsid w:val="005072DD"/>
    <w:pPr>
      <w:spacing w:after="160" w:line="259" w:lineRule="auto"/>
    </w:pPr>
  </w:style>
  <w:style w:type="paragraph" w:customStyle="1" w:styleId="0D3D7D01FB464D26A51F4A5D7EB337E3">
    <w:name w:val="0D3D7D01FB464D26A51F4A5D7EB337E3"/>
    <w:rsid w:val="005072DD"/>
    <w:pPr>
      <w:spacing w:after="160" w:line="259" w:lineRule="auto"/>
    </w:pPr>
  </w:style>
  <w:style w:type="paragraph" w:customStyle="1" w:styleId="50CAB1E2F21E40D38A076C50D4C77B73">
    <w:name w:val="50CAB1E2F21E40D38A076C50D4C77B73"/>
    <w:rsid w:val="005072DD"/>
    <w:pPr>
      <w:spacing w:after="160" w:line="259" w:lineRule="auto"/>
    </w:pPr>
  </w:style>
  <w:style w:type="paragraph" w:customStyle="1" w:styleId="04E05AA6E8A847AB90C56529D5844B52">
    <w:name w:val="04E05AA6E8A847AB90C56529D5844B52"/>
    <w:rsid w:val="005072DD"/>
    <w:pPr>
      <w:spacing w:after="160" w:line="259" w:lineRule="auto"/>
    </w:pPr>
  </w:style>
  <w:style w:type="paragraph" w:customStyle="1" w:styleId="00B93C526165496DA2628E7CB9675DEE">
    <w:name w:val="00B93C526165496DA2628E7CB9675DEE"/>
    <w:rsid w:val="005072DD"/>
    <w:pPr>
      <w:spacing w:after="160" w:line="259" w:lineRule="auto"/>
    </w:pPr>
  </w:style>
  <w:style w:type="paragraph" w:customStyle="1" w:styleId="D037E420B0264C6091D5F88FA8FF3DCA">
    <w:name w:val="D037E420B0264C6091D5F88FA8FF3DCA"/>
    <w:rsid w:val="005072DD"/>
    <w:pPr>
      <w:spacing w:after="160" w:line="259" w:lineRule="auto"/>
    </w:pPr>
  </w:style>
  <w:style w:type="paragraph" w:customStyle="1" w:styleId="B8B6B271DEE649DB9B607F4B5B77EF8F">
    <w:name w:val="B8B6B271DEE649DB9B607F4B5B77EF8F"/>
    <w:rsid w:val="005072DD"/>
    <w:pPr>
      <w:spacing w:after="160" w:line="259" w:lineRule="auto"/>
    </w:pPr>
  </w:style>
  <w:style w:type="paragraph" w:customStyle="1" w:styleId="408E5F3B19FA4010BB31390CBA2FF289">
    <w:name w:val="408E5F3B19FA4010BB31390CBA2FF289"/>
    <w:rsid w:val="005072DD"/>
    <w:pPr>
      <w:spacing w:after="160" w:line="259" w:lineRule="auto"/>
    </w:pPr>
  </w:style>
  <w:style w:type="paragraph" w:customStyle="1" w:styleId="EAB39CFAB71B4528A59EB74A36163017">
    <w:name w:val="EAB39CFAB71B4528A59EB74A36163017"/>
    <w:rsid w:val="005072DD"/>
    <w:pPr>
      <w:spacing w:after="160" w:line="259" w:lineRule="auto"/>
    </w:pPr>
  </w:style>
  <w:style w:type="paragraph" w:customStyle="1" w:styleId="B80E94928D7B4903A4562AEA4462A6A8">
    <w:name w:val="B80E94928D7B4903A4562AEA4462A6A8"/>
    <w:rsid w:val="005072DD"/>
    <w:pPr>
      <w:spacing w:after="160" w:line="259" w:lineRule="auto"/>
    </w:pPr>
  </w:style>
  <w:style w:type="paragraph" w:customStyle="1" w:styleId="FCBF07B8A58F46BE9A8A3EA462673833">
    <w:name w:val="FCBF07B8A58F46BE9A8A3EA462673833"/>
    <w:rsid w:val="005072DD"/>
    <w:pPr>
      <w:spacing w:after="160" w:line="259" w:lineRule="auto"/>
    </w:pPr>
  </w:style>
  <w:style w:type="paragraph" w:customStyle="1" w:styleId="E2144F8099BC4AD49A8C5976F6BD8980">
    <w:name w:val="E2144F8099BC4AD49A8C5976F6BD8980"/>
    <w:rsid w:val="005072DD"/>
    <w:pPr>
      <w:spacing w:after="160" w:line="259" w:lineRule="auto"/>
    </w:pPr>
  </w:style>
  <w:style w:type="paragraph" w:customStyle="1" w:styleId="F310940D1D6B4DBF9CAD53C8259A5770">
    <w:name w:val="F310940D1D6B4DBF9CAD53C8259A5770"/>
    <w:rsid w:val="005072DD"/>
    <w:pPr>
      <w:spacing w:after="160" w:line="259" w:lineRule="auto"/>
    </w:pPr>
  </w:style>
  <w:style w:type="paragraph" w:customStyle="1" w:styleId="5FE7D6F77D0B43CF9EFBEC80FAC667ED">
    <w:name w:val="5FE7D6F77D0B43CF9EFBEC80FAC667ED"/>
    <w:rsid w:val="005072DD"/>
    <w:pPr>
      <w:spacing w:after="160" w:line="259" w:lineRule="auto"/>
    </w:pPr>
  </w:style>
  <w:style w:type="paragraph" w:customStyle="1" w:styleId="76F7A489B1B141F2A278EF8E19593CD1">
    <w:name w:val="76F7A489B1B141F2A278EF8E19593CD1"/>
    <w:rsid w:val="005072DD"/>
    <w:pPr>
      <w:spacing w:after="160" w:line="259" w:lineRule="auto"/>
    </w:pPr>
  </w:style>
  <w:style w:type="paragraph" w:customStyle="1" w:styleId="D03FCC6F1C29429483E0C28105E77B6A">
    <w:name w:val="D03FCC6F1C29429483E0C28105E77B6A"/>
    <w:rsid w:val="005072DD"/>
    <w:pPr>
      <w:spacing w:after="160" w:line="259" w:lineRule="auto"/>
    </w:pPr>
  </w:style>
  <w:style w:type="paragraph" w:customStyle="1" w:styleId="B52166858D7F42A2AD244F5AECF16449">
    <w:name w:val="B52166858D7F42A2AD244F5AECF16449"/>
    <w:rsid w:val="005072DD"/>
    <w:pPr>
      <w:spacing w:after="160" w:line="259" w:lineRule="auto"/>
    </w:pPr>
  </w:style>
  <w:style w:type="paragraph" w:customStyle="1" w:styleId="712C9FDA7CDA4EA1B5DD79F9D8F976F1">
    <w:name w:val="712C9FDA7CDA4EA1B5DD79F9D8F976F1"/>
    <w:rsid w:val="005072DD"/>
    <w:pPr>
      <w:spacing w:after="160" w:line="259" w:lineRule="auto"/>
    </w:pPr>
  </w:style>
  <w:style w:type="paragraph" w:customStyle="1" w:styleId="AC06B8CC68DE4CF2B614BB7559140B4C">
    <w:name w:val="AC06B8CC68DE4CF2B614BB7559140B4C"/>
    <w:rsid w:val="005072DD"/>
    <w:pPr>
      <w:spacing w:after="160" w:line="259" w:lineRule="auto"/>
    </w:pPr>
  </w:style>
  <w:style w:type="paragraph" w:customStyle="1" w:styleId="0C5B72CFB6B6466A8060F3BCA3DA05F1">
    <w:name w:val="0C5B72CFB6B6466A8060F3BCA3DA05F1"/>
    <w:rsid w:val="005072DD"/>
    <w:pPr>
      <w:spacing w:after="160" w:line="259" w:lineRule="auto"/>
    </w:pPr>
  </w:style>
  <w:style w:type="paragraph" w:customStyle="1" w:styleId="79B70CA5E848438895823D9454316299">
    <w:name w:val="79B70CA5E848438895823D9454316299"/>
    <w:rsid w:val="005072DD"/>
    <w:pPr>
      <w:spacing w:after="160" w:line="259" w:lineRule="auto"/>
    </w:pPr>
  </w:style>
  <w:style w:type="paragraph" w:customStyle="1" w:styleId="42905A25D6484E5C84C095756C3F9C52">
    <w:name w:val="42905A25D6484E5C84C095756C3F9C52"/>
    <w:rsid w:val="005072DD"/>
    <w:pPr>
      <w:spacing w:after="160" w:line="259" w:lineRule="auto"/>
    </w:pPr>
  </w:style>
  <w:style w:type="paragraph" w:customStyle="1" w:styleId="59C335F03EB8443092F9C41B2E5EB6A2">
    <w:name w:val="59C335F03EB8443092F9C41B2E5EB6A2"/>
    <w:rsid w:val="005072DD"/>
    <w:pPr>
      <w:spacing w:after="160" w:line="259" w:lineRule="auto"/>
    </w:pPr>
  </w:style>
  <w:style w:type="paragraph" w:customStyle="1" w:styleId="5C96AADBACEF4544B7A81CFCF06E5615">
    <w:name w:val="5C96AADBACEF4544B7A81CFCF06E5615"/>
    <w:rsid w:val="005072DD"/>
    <w:pPr>
      <w:spacing w:after="160" w:line="259" w:lineRule="auto"/>
    </w:pPr>
  </w:style>
  <w:style w:type="paragraph" w:customStyle="1" w:styleId="7BC191E07D5249F0A60C642848F2F755">
    <w:name w:val="7BC191E07D5249F0A60C642848F2F755"/>
    <w:rsid w:val="005072DD"/>
    <w:pPr>
      <w:spacing w:after="160" w:line="259" w:lineRule="auto"/>
    </w:pPr>
  </w:style>
  <w:style w:type="paragraph" w:customStyle="1" w:styleId="8353BE724801437EA4E91C8DFBA6A6CA">
    <w:name w:val="8353BE724801437EA4E91C8DFBA6A6CA"/>
    <w:rsid w:val="005072DD"/>
    <w:pPr>
      <w:spacing w:after="160" w:line="259" w:lineRule="auto"/>
    </w:pPr>
  </w:style>
  <w:style w:type="paragraph" w:customStyle="1" w:styleId="F84C74A1F935439C93F8A592A9D066FF">
    <w:name w:val="F84C74A1F935439C93F8A592A9D066FF"/>
    <w:rsid w:val="005072DD"/>
    <w:pPr>
      <w:spacing w:after="160" w:line="259" w:lineRule="auto"/>
    </w:pPr>
  </w:style>
  <w:style w:type="paragraph" w:customStyle="1" w:styleId="1CD141FA3C9E4B8AB6D328461A0814F1">
    <w:name w:val="1CD141FA3C9E4B8AB6D328461A0814F1"/>
    <w:rsid w:val="005072DD"/>
    <w:pPr>
      <w:spacing w:after="160" w:line="259" w:lineRule="auto"/>
    </w:pPr>
  </w:style>
  <w:style w:type="paragraph" w:customStyle="1" w:styleId="9EAD367916774F26B220127678490ED3">
    <w:name w:val="9EAD367916774F26B220127678490ED3"/>
    <w:rsid w:val="005072DD"/>
    <w:pPr>
      <w:spacing w:after="160" w:line="259" w:lineRule="auto"/>
    </w:pPr>
  </w:style>
  <w:style w:type="paragraph" w:customStyle="1" w:styleId="C493DA1DDDB6452CA12B8DBB6A3020E6">
    <w:name w:val="C493DA1DDDB6452CA12B8DBB6A3020E6"/>
    <w:rsid w:val="005072DD"/>
    <w:pPr>
      <w:spacing w:after="160" w:line="259" w:lineRule="auto"/>
    </w:pPr>
  </w:style>
  <w:style w:type="paragraph" w:customStyle="1" w:styleId="EFDF0E8031EB40C4951927B137799FD2">
    <w:name w:val="EFDF0E8031EB40C4951927B137799FD2"/>
    <w:rsid w:val="005072DD"/>
    <w:pPr>
      <w:spacing w:after="160" w:line="259" w:lineRule="auto"/>
    </w:pPr>
  </w:style>
  <w:style w:type="paragraph" w:customStyle="1" w:styleId="E2A1881CE2864E33AFC7BFF617F8EDC1">
    <w:name w:val="E2A1881CE2864E33AFC7BFF617F8EDC1"/>
    <w:rsid w:val="005072DD"/>
    <w:pPr>
      <w:spacing w:after="160" w:line="259" w:lineRule="auto"/>
    </w:pPr>
  </w:style>
  <w:style w:type="paragraph" w:customStyle="1" w:styleId="D77E522A800E4A68BEBE7BEAB035BD17">
    <w:name w:val="D77E522A800E4A68BEBE7BEAB035BD17"/>
    <w:rsid w:val="005072DD"/>
    <w:pPr>
      <w:spacing w:after="160" w:line="259" w:lineRule="auto"/>
    </w:pPr>
  </w:style>
  <w:style w:type="paragraph" w:customStyle="1" w:styleId="2A9C1E73EB9146F69518C4DF1E977E0B">
    <w:name w:val="2A9C1E73EB9146F69518C4DF1E977E0B"/>
    <w:rsid w:val="005072DD"/>
    <w:pPr>
      <w:spacing w:after="160" w:line="259" w:lineRule="auto"/>
    </w:pPr>
  </w:style>
  <w:style w:type="paragraph" w:customStyle="1" w:styleId="A9EE91A0EEA6484E9FA7C28F53182E09">
    <w:name w:val="A9EE91A0EEA6484E9FA7C28F53182E09"/>
    <w:rsid w:val="005072DD"/>
    <w:pPr>
      <w:spacing w:after="160" w:line="259" w:lineRule="auto"/>
    </w:pPr>
  </w:style>
  <w:style w:type="paragraph" w:customStyle="1" w:styleId="39AAA2DAC5174833832A2142DC0F843E">
    <w:name w:val="39AAA2DAC5174833832A2142DC0F843E"/>
    <w:rsid w:val="005072DD"/>
    <w:pPr>
      <w:spacing w:after="160" w:line="259" w:lineRule="auto"/>
    </w:pPr>
  </w:style>
  <w:style w:type="paragraph" w:customStyle="1" w:styleId="C2E810412CB64A1BABCA8F09FAAE32BA">
    <w:name w:val="C2E810412CB64A1BABCA8F09FAAE32BA"/>
    <w:rsid w:val="005072DD"/>
    <w:pPr>
      <w:spacing w:after="160" w:line="259" w:lineRule="auto"/>
    </w:pPr>
  </w:style>
  <w:style w:type="paragraph" w:customStyle="1" w:styleId="D0A5A9B9B6CC46F5B05470BE5281B48C">
    <w:name w:val="D0A5A9B9B6CC46F5B05470BE5281B48C"/>
    <w:rsid w:val="005072DD"/>
    <w:pPr>
      <w:spacing w:after="160" w:line="259" w:lineRule="auto"/>
    </w:pPr>
  </w:style>
  <w:style w:type="paragraph" w:customStyle="1" w:styleId="0D8D30CF3E6043868DD3CD5A9F7A3AF3">
    <w:name w:val="0D8D30CF3E6043868DD3CD5A9F7A3AF3"/>
    <w:rsid w:val="005072DD"/>
    <w:pPr>
      <w:spacing w:after="160" w:line="259" w:lineRule="auto"/>
    </w:pPr>
  </w:style>
  <w:style w:type="paragraph" w:customStyle="1" w:styleId="6F01A4F54D6C422199A2EE1AC9BE673D">
    <w:name w:val="6F01A4F54D6C422199A2EE1AC9BE673D"/>
    <w:rsid w:val="005072DD"/>
    <w:pPr>
      <w:spacing w:after="160" w:line="259" w:lineRule="auto"/>
    </w:pPr>
  </w:style>
  <w:style w:type="paragraph" w:customStyle="1" w:styleId="FAFCD50BC3664EFD8460C940DD2D710E">
    <w:name w:val="FAFCD50BC3664EFD8460C940DD2D710E"/>
    <w:rsid w:val="005072DD"/>
    <w:pPr>
      <w:spacing w:after="160" w:line="259" w:lineRule="auto"/>
    </w:pPr>
  </w:style>
  <w:style w:type="paragraph" w:customStyle="1" w:styleId="ACF0596F8C1547EFBDB5A4BA77542B65">
    <w:name w:val="ACF0596F8C1547EFBDB5A4BA77542B65"/>
    <w:rsid w:val="005072DD"/>
    <w:pPr>
      <w:spacing w:after="160" w:line="259" w:lineRule="auto"/>
    </w:pPr>
  </w:style>
  <w:style w:type="paragraph" w:customStyle="1" w:styleId="C460504D59164CDEA8B1445A6844F1E1">
    <w:name w:val="C460504D59164CDEA8B1445A6844F1E1"/>
    <w:rsid w:val="005072DD"/>
    <w:pPr>
      <w:spacing w:after="160" w:line="259" w:lineRule="auto"/>
    </w:pPr>
  </w:style>
  <w:style w:type="paragraph" w:customStyle="1" w:styleId="C4E518BCFB4144C382F380CC8240862A">
    <w:name w:val="C4E518BCFB4144C382F380CC8240862A"/>
    <w:rsid w:val="005072DD"/>
    <w:pPr>
      <w:spacing w:after="160" w:line="259" w:lineRule="auto"/>
    </w:pPr>
  </w:style>
  <w:style w:type="paragraph" w:customStyle="1" w:styleId="BD9BC9B63768495A9B925968E24F7992">
    <w:name w:val="BD9BC9B63768495A9B925968E24F7992"/>
    <w:rsid w:val="005072DD"/>
    <w:pPr>
      <w:spacing w:after="160" w:line="259" w:lineRule="auto"/>
    </w:pPr>
  </w:style>
  <w:style w:type="paragraph" w:customStyle="1" w:styleId="91DE6BAD944E497ABBEE62F9DC03658C">
    <w:name w:val="91DE6BAD944E497ABBEE62F9DC03658C"/>
    <w:rsid w:val="005072DD"/>
    <w:pPr>
      <w:spacing w:after="160" w:line="259" w:lineRule="auto"/>
    </w:pPr>
  </w:style>
  <w:style w:type="paragraph" w:customStyle="1" w:styleId="A354BCBC62F9452090DF94DB5DEF045D">
    <w:name w:val="A354BCBC62F9452090DF94DB5DEF045D"/>
    <w:rsid w:val="005072DD"/>
    <w:pPr>
      <w:spacing w:after="160" w:line="259" w:lineRule="auto"/>
    </w:pPr>
  </w:style>
  <w:style w:type="paragraph" w:customStyle="1" w:styleId="B2CDEE28EBA14F619646DAAF5AAFF2E9">
    <w:name w:val="B2CDEE28EBA14F619646DAAF5AAFF2E9"/>
    <w:rsid w:val="005072DD"/>
    <w:pPr>
      <w:spacing w:after="160" w:line="259" w:lineRule="auto"/>
    </w:pPr>
  </w:style>
  <w:style w:type="paragraph" w:customStyle="1" w:styleId="9798643BB1B94946A15FEB60F25304C8">
    <w:name w:val="9798643BB1B94946A15FEB60F25304C8"/>
    <w:rsid w:val="005072DD"/>
    <w:pPr>
      <w:spacing w:after="160" w:line="259" w:lineRule="auto"/>
    </w:pPr>
  </w:style>
  <w:style w:type="paragraph" w:customStyle="1" w:styleId="A7E4F09BF3BF4FE5A2AD86B5F869B2A1">
    <w:name w:val="A7E4F09BF3BF4FE5A2AD86B5F869B2A1"/>
    <w:rsid w:val="005072DD"/>
    <w:pPr>
      <w:spacing w:after="160" w:line="259" w:lineRule="auto"/>
    </w:pPr>
  </w:style>
  <w:style w:type="paragraph" w:customStyle="1" w:styleId="D5F941F586F44F94B4EC8CEA9EB6759E">
    <w:name w:val="D5F941F586F44F94B4EC8CEA9EB6759E"/>
    <w:rsid w:val="005072DD"/>
    <w:pPr>
      <w:spacing w:after="160" w:line="259" w:lineRule="auto"/>
    </w:pPr>
  </w:style>
  <w:style w:type="paragraph" w:customStyle="1" w:styleId="57D7009725CB4FB9BAF596800B887DD0">
    <w:name w:val="57D7009725CB4FB9BAF596800B887DD0"/>
    <w:rsid w:val="005072DD"/>
    <w:pPr>
      <w:spacing w:after="160" w:line="259" w:lineRule="auto"/>
    </w:pPr>
  </w:style>
  <w:style w:type="paragraph" w:customStyle="1" w:styleId="947AEDC0323342AC869B00BDB9385551">
    <w:name w:val="947AEDC0323342AC869B00BDB9385551"/>
    <w:rsid w:val="005072DD"/>
    <w:pPr>
      <w:spacing w:after="160" w:line="259" w:lineRule="auto"/>
    </w:pPr>
  </w:style>
  <w:style w:type="paragraph" w:customStyle="1" w:styleId="D6A6A57BD40B4ECE9B0B9396BAC02DE7">
    <w:name w:val="D6A6A57BD40B4ECE9B0B9396BAC02DE7"/>
    <w:rsid w:val="005072DD"/>
    <w:pPr>
      <w:spacing w:after="160" w:line="259" w:lineRule="auto"/>
    </w:pPr>
  </w:style>
  <w:style w:type="paragraph" w:customStyle="1" w:styleId="30499419D76D4E94BC1BBDBAF91F2C87">
    <w:name w:val="30499419D76D4E94BC1BBDBAF91F2C87"/>
    <w:rsid w:val="005072DD"/>
    <w:pPr>
      <w:spacing w:after="160" w:line="259" w:lineRule="auto"/>
    </w:pPr>
  </w:style>
  <w:style w:type="paragraph" w:customStyle="1" w:styleId="D921639DA3B84954B166054499227EB1">
    <w:name w:val="D921639DA3B84954B166054499227EB1"/>
    <w:rsid w:val="005072DD"/>
    <w:pPr>
      <w:spacing w:after="160" w:line="259" w:lineRule="auto"/>
    </w:pPr>
  </w:style>
  <w:style w:type="paragraph" w:customStyle="1" w:styleId="3EC676B8BF6348C8BC6762365B75BDD7">
    <w:name w:val="3EC676B8BF6348C8BC6762365B75BDD7"/>
    <w:rsid w:val="005072DD"/>
    <w:pPr>
      <w:spacing w:after="160" w:line="259" w:lineRule="auto"/>
    </w:pPr>
  </w:style>
  <w:style w:type="paragraph" w:customStyle="1" w:styleId="E02B3C45913C4CC89D40F31185DE90E4">
    <w:name w:val="E02B3C45913C4CC89D40F31185DE90E4"/>
    <w:rsid w:val="005072DD"/>
    <w:pPr>
      <w:spacing w:after="160" w:line="259" w:lineRule="auto"/>
    </w:pPr>
  </w:style>
  <w:style w:type="paragraph" w:customStyle="1" w:styleId="84CA80CB5DD7420C9B57746E97A4FC32">
    <w:name w:val="84CA80CB5DD7420C9B57746E97A4FC32"/>
    <w:rsid w:val="005072DD"/>
    <w:pPr>
      <w:spacing w:after="160" w:line="259" w:lineRule="auto"/>
    </w:pPr>
  </w:style>
  <w:style w:type="paragraph" w:customStyle="1" w:styleId="AF1231AAAC0C433BA3FA899C5C407475">
    <w:name w:val="AF1231AAAC0C433BA3FA899C5C407475"/>
    <w:rsid w:val="005072DD"/>
    <w:pPr>
      <w:spacing w:after="160" w:line="259" w:lineRule="auto"/>
    </w:pPr>
  </w:style>
  <w:style w:type="paragraph" w:customStyle="1" w:styleId="48CA305623D5468188C2887A8973AAC4">
    <w:name w:val="48CA305623D5468188C2887A8973AAC4"/>
    <w:rsid w:val="005072DD"/>
    <w:pPr>
      <w:spacing w:after="160" w:line="259" w:lineRule="auto"/>
    </w:pPr>
  </w:style>
  <w:style w:type="paragraph" w:customStyle="1" w:styleId="8DDFC6F631C24E78A94F25729F38CC6B">
    <w:name w:val="8DDFC6F631C24E78A94F25729F38CC6B"/>
    <w:rsid w:val="005072DD"/>
    <w:pPr>
      <w:spacing w:after="160" w:line="259" w:lineRule="auto"/>
    </w:pPr>
  </w:style>
  <w:style w:type="paragraph" w:customStyle="1" w:styleId="71CA455D642446558C9DCF584DF9085D">
    <w:name w:val="71CA455D642446558C9DCF584DF9085D"/>
    <w:rsid w:val="005072DD"/>
    <w:pPr>
      <w:spacing w:after="160" w:line="259" w:lineRule="auto"/>
    </w:pPr>
  </w:style>
  <w:style w:type="paragraph" w:customStyle="1" w:styleId="AF6C7A0CF00A4F7A94D975717B10DBB2">
    <w:name w:val="AF6C7A0CF00A4F7A94D975717B10DBB2"/>
    <w:rsid w:val="005072DD"/>
    <w:pPr>
      <w:spacing w:after="160" w:line="259" w:lineRule="auto"/>
    </w:pPr>
  </w:style>
  <w:style w:type="paragraph" w:customStyle="1" w:styleId="AC9B9FE165694FA4B02FDA25CFC48DD9">
    <w:name w:val="AC9B9FE165694FA4B02FDA25CFC48DD9"/>
    <w:rsid w:val="005072DD"/>
    <w:pPr>
      <w:spacing w:after="160" w:line="259" w:lineRule="auto"/>
    </w:pPr>
  </w:style>
  <w:style w:type="paragraph" w:customStyle="1" w:styleId="DCF045A2DD3B4978834BFA3F3F67E7CB">
    <w:name w:val="DCF045A2DD3B4978834BFA3F3F67E7CB"/>
    <w:rsid w:val="005072DD"/>
    <w:pPr>
      <w:spacing w:after="160" w:line="259" w:lineRule="auto"/>
    </w:pPr>
  </w:style>
  <w:style w:type="paragraph" w:customStyle="1" w:styleId="04897FD4893F437CBC9B343204699534">
    <w:name w:val="04897FD4893F437CBC9B343204699534"/>
    <w:rsid w:val="005072DD"/>
    <w:pPr>
      <w:spacing w:after="160" w:line="259" w:lineRule="auto"/>
    </w:pPr>
  </w:style>
  <w:style w:type="paragraph" w:customStyle="1" w:styleId="AE1EEAE40A2B483B8E36CB04CF324CC5">
    <w:name w:val="AE1EEAE40A2B483B8E36CB04CF324CC5"/>
    <w:rsid w:val="005072DD"/>
    <w:pPr>
      <w:spacing w:after="160" w:line="259" w:lineRule="auto"/>
    </w:pPr>
  </w:style>
  <w:style w:type="paragraph" w:customStyle="1" w:styleId="45D724A7C60F4658994857A72C5A0BCB">
    <w:name w:val="45D724A7C60F4658994857A72C5A0BCB"/>
    <w:rsid w:val="005072DD"/>
    <w:pPr>
      <w:spacing w:after="160" w:line="259" w:lineRule="auto"/>
    </w:pPr>
  </w:style>
  <w:style w:type="paragraph" w:customStyle="1" w:styleId="E1DBA7A22EC04BDCB0B28CB2CFCF8621">
    <w:name w:val="E1DBA7A22EC04BDCB0B28CB2CFCF8621"/>
    <w:rsid w:val="005072DD"/>
    <w:pPr>
      <w:spacing w:after="160" w:line="259" w:lineRule="auto"/>
    </w:pPr>
  </w:style>
  <w:style w:type="paragraph" w:customStyle="1" w:styleId="7386E0E010F64E51A839C07FB7A3629A">
    <w:name w:val="7386E0E010F64E51A839C07FB7A3629A"/>
    <w:rsid w:val="005072DD"/>
    <w:pPr>
      <w:spacing w:after="160" w:line="259" w:lineRule="auto"/>
    </w:pPr>
  </w:style>
  <w:style w:type="paragraph" w:customStyle="1" w:styleId="94F7F9FD2D8347D0864BE027D63E4012">
    <w:name w:val="94F7F9FD2D8347D0864BE027D63E4012"/>
    <w:rsid w:val="005072DD"/>
    <w:pPr>
      <w:spacing w:after="160" w:line="259" w:lineRule="auto"/>
    </w:pPr>
  </w:style>
  <w:style w:type="paragraph" w:customStyle="1" w:styleId="C5304B2E897D41A4865C36FA7C23ADC0">
    <w:name w:val="C5304B2E897D41A4865C36FA7C23ADC0"/>
    <w:rsid w:val="005072DD"/>
    <w:pPr>
      <w:spacing w:after="160" w:line="259" w:lineRule="auto"/>
    </w:pPr>
  </w:style>
  <w:style w:type="paragraph" w:customStyle="1" w:styleId="992F9E5C3158412DACF05B9525491777">
    <w:name w:val="992F9E5C3158412DACF05B9525491777"/>
    <w:rsid w:val="005072DD"/>
    <w:pPr>
      <w:spacing w:after="160" w:line="259" w:lineRule="auto"/>
    </w:pPr>
  </w:style>
  <w:style w:type="paragraph" w:customStyle="1" w:styleId="42B17FDADA42490CBC515158D79B8873">
    <w:name w:val="42B17FDADA42490CBC515158D79B8873"/>
    <w:rsid w:val="005072DD"/>
    <w:pPr>
      <w:spacing w:after="160" w:line="259" w:lineRule="auto"/>
    </w:pPr>
  </w:style>
  <w:style w:type="paragraph" w:customStyle="1" w:styleId="959E181A722E482989D4FE3D4DF1DE18">
    <w:name w:val="959E181A722E482989D4FE3D4DF1DE18"/>
    <w:rsid w:val="005072DD"/>
    <w:pPr>
      <w:spacing w:after="160" w:line="259" w:lineRule="auto"/>
    </w:pPr>
  </w:style>
  <w:style w:type="paragraph" w:customStyle="1" w:styleId="FE041C68BEC6447F8F440CF52D56FBB6">
    <w:name w:val="FE041C68BEC6447F8F440CF52D56FBB6"/>
    <w:rsid w:val="005072DD"/>
    <w:pPr>
      <w:spacing w:after="160" w:line="259" w:lineRule="auto"/>
    </w:pPr>
  </w:style>
  <w:style w:type="paragraph" w:customStyle="1" w:styleId="69EB4E0EC9B54E17A66B4775DA6963D6">
    <w:name w:val="69EB4E0EC9B54E17A66B4775DA6963D6"/>
    <w:rsid w:val="005072DD"/>
    <w:pPr>
      <w:spacing w:after="160" w:line="259" w:lineRule="auto"/>
    </w:pPr>
  </w:style>
  <w:style w:type="paragraph" w:customStyle="1" w:styleId="6EDB3878684149FF80B5F13A35D13849">
    <w:name w:val="6EDB3878684149FF80B5F13A35D13849"/>
    <w:rsid w:val="005072DD"/>
    <w:pPr>
      <w:spacing w:after="160" w:line="259" w:lineRule="auto"/>
    </w:pPr>
  </w:style>
  <w:style w:type="paragraph" w:customStyle="1" w:styleId="3770DF5381F14D3EA85A1F70DCCBA8DA">
    <w:name w:val="3770DF5381F14D3EA85A1F70DCCBA8DA"/>
    <w:rsid w:val="005072DD"/>
    <w:pPr>
      <w:spacing w:after="160" w:line="259" w:lineRule="auto"/>
    </w:pPr>
  </w:style>
  <w:style w:type="paragraph" w:customStyle="1" w:styleId="669B63ABF76F4184A5380AB85CD3E92D">
    <w:name w:val="669B63ABF76F4184A5380AB85CD3E92D"/>
    <w:rsid w:val="005072DD"/>
    <w:pPr>
      <w:spacing w:after="160" w:line="259" w:lineRule="auto"/>
    </w:pPr>
  </w:style>
  <w:style w:type="paragraph" w:customStyle="1" w:styleId="269DE0673E4F4347903BF934379BC70C">
    <w:name w:val="269DE0673E4F4347903BF934379BC70C"/>
    <w:rsid w:val="005072DD"/>
    <w:pPr>
      <w:spacing w:after="160" w:line="259" w:lineRule="auto"/>
    </w:pPr>
  </w:style>
  <w:style w:type="paragraph" w:customStyle="1" w:styleId="151B7401FC0A450B8F0B6C3667A3D370">
    <w:name w:val="151B7401FC0A450B8F0B6C3667A3D370"/>
    <w:rsid w:val="005072DD"/>
    <w:pPr>
      <w:spacing w:after="160" w:line="259" w:lineRule="auto"/>
    </w:pPr>
  </w:style>
  <w:style w:type="paragraph" w:customStyle="1" w:styleId="8B2157E22A9B4973995110FD3E5EFFE5">
    <w:name w:val="8B2157E22A9B4973995110FD3E5EFFE5"/>
    <w:rsid w:val="005072DD"/>
    <w:pPr>
      <w:spacing w:after="160" w:line="259" w:lineRule="auto"/>
    </w:pPr>
  </w:style>
  <w:style w:type="paragraph" w:customStyle="1" w:styleId="5707D2304D32462B964893684545DF42">
    <w:name w:val="5707D2304D32462B964893684545DF42"/>
    <w:rsid w:val="005072DD"/>
    <w:pPr>
      <w:spacing w:after="160" w:line="259" w:lineRule="auto"/>
    </w:pPr>
  </w:style>
  <w:style w:type="paragraph" w:customStyle="1" w:styleId="B65055895F484D1A88B66E8D86651C54">
    <w:name w:val="B65055895F484D1A88B66E8D86651C54"/>
    <w:rsid w:val="005072DD"/>
    <w:pPr>
      <w:spacing w:after="160" w:line="259" w:lineRule="auto"/>
    </w:pPr>
  </w:style>
  <w:style w:type="paragraph" w:customStyle="1" w:styleId="5D50CF2BBCBF4281AF2FAD1A93AA8F13">
    <w:name w:val="5D50CF2BBCBF4281AF2FAD1A93AA8F13"/>
    <w:rsid w:val="005072DD"/>
    <w:pPr>
      <w:spacing w:after="160" w:line="259" w:lineRule="auto"/>
    </w:pPr>
  </w:style>
  <w:style w:type="paragraph" w:customStyle="1" w:styleId="967BE2BB40E64F52B6BD7B706F91A0B1">
    <w:name w:val="967BE2BB40E64F52B6BD7B706F91A0B1"/>
    <w:rsid w:val="005072DD"/>
    <w:pPr>
      <w:spacing w:after="160" w:line="259" w:lineRule="auto"/>
    </w:pPr>
  </w:style>
  <w:style w:type="paragraph" w:customStyle="1" w:styleId="9CB409901D964283B484B05BE959FD83">
    <w:name w:val="9CB409901D964283B484B05BE959FD83"/>
    <w:rsid w:val="005072DD"/>
    <w:pPr>
      <w:spacing w:after="160" w:line="259" w:lineRule="auto"/>
    </w:pPr>
  </w:style>
  <w:style w:type="paragraph" w:customStyle="1" w:styleId="58B0D3F5EC824E5A9E866BF89CE87F7A">
    <w:name w:val="58B0D3F5EC824E5A9E866BF89CE87F7A"/>
    <w:rsid w:val="005072DD"/>
    <w:pPr>
      <w:spacing w:after="160" w:line="259" w:lineRule="auto"/>
    </w:pPr>
  </w:style>
  <w:style w:type="paragraph" w:customStyle="1" w:styleId="7FB5766C36FD49CC812FE977934F826F">
    <w:name w:val="7FB5766C36FD49CC812FE977934F826F"/>
    <w:rsid w:val="005072DD"/>
    <w:pPr>
      <w:spacing w:after="160" w:line="259" w:lineRule="auto"/>
    </w:pPr>
  </w:style>
  <w:style w:type="paragraph" w:customStyle="1" w:styleId="3956C587D61D4604909EBD16076F11AB">
    <w:name w:val="3956C587D61D4604909EBD16076F11AB"/>
    <w:rsid w:val="005072DD"/>
    <w:pPr>
      <w:spacing w:after="160" w:line="259" w:lineRule="auto"/>
    </w:pPr>
  </w:style>
  <w:style w:type="paragraph" w:customStyle="1" w:styleId="48D77895A4B64D528CB8056995939E1B">
    <w:name w:val="48D77895A4B64D528CB8056995939E1B"/>
    <w:rsid w:val="005072DD"/>
    <w:pPr>
      <w:spacing w:after="160" w:line="259" w:lineRule="auto"/>
    </w:pPr>
  </w:style>
  <w:style w:type="paragraph" w:customStyle="1" w:styleId="45FF59FF90BA46598A33CD7AE41C5999">
    <w:name w:val="45FF59FF90BA46598A33CD7AE41C5999"/>
    <w:rsid w:val="005072DD"/>
    <w:pPr>
      <w:spacing w:after="160" w:line="259" w:lineRule="auto"/>
    </w:pPr>
  </w:style>
  <w:style w:type="paragraph" w:customStyle="1" w:styleId="720CF689F5914D30B70C6DB7338892CD">
    <w:name w:val="720CF689F5914D30B70C6DB7338892CD"/>
    <w:rsid w:val="005072DD"/>
    <w:pPr>
      <w:spacing w:after="160" w:line="259" w:lineRule="auto"/>
    </w:pPr>
  </w:style>
  <w:style w:type="paragraph" w:customStyle="1" w:styleId="297D91C9C8E247EC8F132AA7E4538209">
    <w:name w:val="297D91C9C8E247EC8F132AA7E4538209"/>
    <w:rsid w:val="005072DD"/>
    <w:pPr>
      <w:spacing w:after="160" w:line="259" w:lineRule="auto"/>
    </w:pPr>
  </w:style>
  <w:style w:type="paragraph" w:customStyle="1" w:styleId="54E09B416D2A4A7483C621FA48CC17C4">
    <w:name w:val="54E09B416D2A4A7483C621FA48CC17C4"/>
    <w:rsid w:val="005072DD"/>
    <w:pPr>
      <w:spacing w:after="160" w:line="259" w:lineRule="auto"/>
    </w:pPr>
  </w:style>
  <w:style w:type="paragraph" w:customStyle="1" w:styleId="ED352AC09C7F47ABAC938AB544FA3903">
    <w:name w:val="ED352AC09C7F47ABAC938AB544FA3903"/>
    <w:rsid w:val="005072DD"/>
    <w:pPr>
      <w:spacing w:after="160" w:line="259" w:lineRule="auto"/>
    </w:pPr>
  </w:style>
  <w:style w:type="paragraph" w:customStyle="1" w:styleId="3560D36021504751B9B462A9851A2729">
    <w:name w:val="3560D36021504751B9B462A9851A2729"/>
    <w:rsid w:val="005072DD"/>
    <w:pPr>
      <w:spacing w:after="160" w:line="259" w:lineRule="auto"/>
    </w:pPr>
  </w:style>
  <w:style w:type="paragraph" w:customStyle="1" w:styleId="51D68358094246E7BA7FBAAB7D552E63">
    <w:name w:val="51D68358094246E7BA7FBAAB7D552E63"/>
    <w:rsid w:val="005072DD"/>
    <w:pPr>
      <w:spacing w:after="160" w:line="259" w:lineRule="auto"/>
    </w:pPr>
  </w:style>
  <w:style w:type="paragraph" w:customStyle="1" w:styleId="517C675003604FDBA7E62444FCD5D890">
    <w:name w:val="517C675003604FDBA7E62444FCD5D890"/>
    <w:rsid w:val="005072DD"/>
    <w:pPr>
      <w:spacing w:after="160" w:line="259" w:lineRule="auto"/>
    </w:pPr>
  </w:style>
  <w:style w:type="paragraph" w:customStyle="1" w:styleId="016415081B3248368FB904F29306F20D">
    <w:name w:val="016415081B3248368FB904F29306F20D"/>
    <w:rsid w:val="005072DD"/>
    <w:pPr>
      <w:spacing w:after="160" w:line="259" w:lineRule="auto"/>
    </w:pPr>
  </w:style>
  <w:style w:type="paragraph" w:customStyle="1" w:styleId="6C4AB0F269814A1CB4221230E217D173">
    <w:name w:val="6C4AB0F269814A1CB4221230E217D173"/>
    <w:rsid w:val="005072DD"/>
    <w:pPr>
      <w:spacing w:after="160" w:line="259" w:lineRule="auto"/>
    </w:pPr>
  </w:style>
  <w:style w:type="paragraph" w:customStyle="1" w:styleId="02EA8B2A2521428C95F9783FFB910714">
    <w:name w:val="02EA8B2A2521428C95F9783FFB910714"/>
    <w:rsid w:val="005072DD"/>
    <w:pPr>
      <w:spacing w:after="160" w:line="259" w:lineRule="auto"/>
    </w:pPr>
  </w:style>
  <w:style w:type="paragraph" w:customStyle="1" w:styleId="046BF919D1884FD5842945A66756BC9C">
    <w:name w:val="046BF919D1884FD5842945A66756BC9C"/>
    <w:rsid w:val="005072DD"/>
    <w:pPr>
      <w:spacing w:after="160" w:line="259" w:lineRule="auto"/>
    </w:pPr>
  </w:style>
  <w:style w:type="paragraph" w:customStyle="1" w:styleId="6F9BD5DE8BB741A6B221CE19A4D370C0">
    <w:name w:val="6F9BD5DE8BB741A6B221CE19A4D370C0"/>
    <w:rsid w:val="005072DD"/>
    <w:pPr>
      <w:spacing w:after="160" w:line="259" w:lineRule="auto"/>
    </w:pPr>
  </w:style>
  <w:style w:type="paragraph" w:customStyle="1" w:styleId="B583F0D3CBEC470F9EFD7841BD3FFA22">
    <w:name w:val="B583F0D3CBEC470F9EFD7841BD3FFA22"/>
    <w:rsid w:val="005072DD"/>
    <w:pPr>
      <w:spacing w:after="160" w:line="259" w:lineRule="auto"/>
    </w:pPr>
  </w:style>
  <w:style w:type="paragraph" w:customStyle="1" w:styleId="810212186CF2427399C4EB44CD02BBF3">
    <w:name w:val="810212186CF2427399C4EB44CD02BBF3"/>
    <w:rsid w:val="005072DD"/>
    <w:pPr>
      <w:spacing w:after="160" w:line="259" w:lineRule="auto"/>
    </w:pPr>
  </w:style>
  <w:style w:type="paragraph" w:customStyle="1" w:styleId="4904A6B042C246798792012D5017646D">
    <w:name w:val="4904A6B042C246798792012D5017646D"/>
    <w:rsid w:val="005072DD"/>
    <w:pPr>
      <w:spacing w:after="160" w:line="259" w:lineRule="auto"/>
    </w:pPr>
  </w:style>
  <w:style w:type="paragraph" w:customStyle="1" w:styleId="7816A06E55894372AD3685FCF99D27E5">
    <w:name w:val="7816A06E55894372AD3685FCF99D27E5"/>
    <w:rsid w:val="005072DD"/>
    <w:pPr>
      <w:spacing w:after="160" w:line="259" w:lineRule="auto"/>
    </w:pPr>
  </w:style>
  <w:style w:type="paragraph" w:customStyle="1" w:styleId="465F023F06BA49D5A380F92E909ADE6A">
    <w:name w:val="465F023F06BA49D5A380F92E909ADE6A"/>
    <w:rsid w:val="005072DD"/>
    <w:pPr>
      <w:spacing w:after="160" w:line="259" w:lineRule="auto"/>
    </w:pPr>
  </w:style>
  <w:style w:type="paragraph" w:customStyle="1" w:styleId="6062146D7149466D900790285912B358">
    <w:name w:val="6062146D7149466D900790285912B358"/>
    <w:rsid w:val="005072DD"/>
    <w:pPr>
      <w:spacing w:after="160" w:line="259" w:lineRule="auto"/>
    </w:pPr>
  </w:style>
  <w:style w:type="paragraph" w:customStyle="1" w:styleId="FCB2745C9EC44903A335A1BBE06380A9">
    <w:name w:val="FCB2745C9EC44903A335A1BBE06380A9"/>
    <w:rsid w:val="005072DD"/>
    <w:pPr>
      <w:spacing w:after="160" w:line="259" w:lineRule="auto"/>
    </w:pPr>
  </w:style>
  <w:style w:type="paragraph" w:customStyle="1" w:styleId="BB13A66583694EC3A00AE19D415C1C39">
    <w:name w:val="BB13A66583694EC3A00AE19D415C1C39"/>
    <w:rsid w:val="005072DD"/>
    <w:pPr>
      <w:spacing w:after="160" w:line="259" w:lineRule="auto"/>
    </w:pPr>
  </w:style>
  <w:style w:type="paragraph" w:customStyle="1" w:styleId="E922665F6C1946E98EF6A531554E2A30">
    <w:name w:val="E922665F6C1946E98EF6A531554E2A30"/>
    <w:rsid w:val="005072DD"/>
    <w:pPr>
      <w:spacing w:after="160" w:line="259" w:lineRule="auto"/>
    </w:pPr>
  </w:style>
  <w:style w:type="paragraph" w:customStyle="1" w:styleId="9163BDC2B073465C9E53C2C0A05AD59A">
    <w:name w:val="9163BDC2B073465C9E53C2C0A05AD59A"/>
    <w:rsid w:val="005072DD"/>
    <w:pPr>
      <w:spacing w:after="160" w:line="259" w:lineRule="auto"/>
    </w:pPr>
  </w:style>
  <w:style w:type="paragraph" w:customStyle="1" w:styleId="A81042C46BBC41108A56F7F1DCC4749C">
    <w:name w:val="A81042C46BBC41108A56F7F1DCC4749C"/>
    <w:rsid w:val="005072DD"/>
    <w:pPr>
      <w:spacing w:after="160" w:line="259" w:lineRule="auto"/>
    </w:pPr>
  </w:style>
  <w:style w:type="paragraph" w:customStyle="1" w:styleId="39CCED2717434DA1BA4C2E1316F3F60E">
    <w:name w:val="39CCED2717434DA1BA4C2E1316F3F60E"/>
    <w:rsid w:val="005072DD"/>
    <w:pPr>
      <w:spacing w:after="160" w:line="259" w:lineRule="auto"/>
    </w:pPr>
  </w:style>
  <w:style w:type="paragraph" w:customStyle="1" w:styleId="CE2B275EFDBB437482C46C45CE3DC04A">
    <w:name w:val="CE2B275EFDBB437482C46C45CE3DC04A"/>
    <w:rsid w:val="005072DD"/>
    <w:pPr>
      <w:spacing w:after="160" w:line="259" w:lineRule="auto"/>
    </w:pPr>
  </w:style>
  <w:style w:type="paragraph" w:customStyle="1" w:styleId="2D0F9613882E424AACA57E27A09F6E65">
    <w:name w:val="2D0F9613882E424AACA57E27A09F6E65"/>
    <w:rsid w:val="005072DD"/>
    <w:pPr>
      <w:spacing w:after="160" w:line="259" w:lineRule="auto"/>
    </w:pPr>
  </w:style>
  <w:style w:type="paragraph" w:customStyle="1" w:styleId="40A207CC6BCE45B4980589FDA07CA285">
    <w:name w:val="40A207CC6BCE45B4980589FDA07CA285"/>
    <w:rsid w:val="005072DD"/>
    <w:pPr>
      <w:spacing w:after="160" w:line="259" w:lineRule="auto"/>
    </w:pPr>
  </w:style>
  <w:style w:type="paragraph" w:customStyle="1" w:styleId="2C688F4BCA21473F9BA7D95AA5F9BDE8">
    <w:name w:val="2C688F4BCA21473F9BA7D95AA5F9BDE8"/>
    <w:rsid w:val="005072DD"/>
    <w:pPr>
      <w:spacing w:after="160" w:line="259" w:lineRule="auto"/>
    </w:pPr>
  </w:style>
  <w:style w:type="paragraph" w:customStyle="1" w:styleId="9B61DDC8EB574DF287B2648A5A864794">
    <w:name w:val="9B61DDC8EB574DF287B2648A5A864794"/>
    <w:rsid w:val="005072DD"/>
    <w:pPr>
      <w:spacing w:after="160" w:line="259" w:lineRule="auto"/>
    </w:pPr>
  </w:style>
  <w:style w:type="paragraph" w:customStyle="1" w:styleId="348A4E4DCDE04811A56BE09C9C7171EB">
    <w:name w:val="348A4E4DCDE04811A56BE09C9C7171EB"/>
    <w:rsid w:val="005072DD"/>
    <w:pPr>
      <w:spacing w:after="160" w:line="259" w:lineRule="auto"/>
    </w:pPr>
  </w:style>
  <w:style w:type="paragraph" w:customStyle="1" w:styleId="018311E4FBCA44B2A0FB2BDE7FD92775">
    <w:name w:val="018311E4FBCA44B2A0FB2BDE7FD92775"/>
    <w:rsid w:val="005072DD"/>
    <w:pPr>
      <w:spacing w:after="160" w:line="259" w:lineRule="auto"/>
    </w:pPr>
  </w:style>
  <w:style w:type="paragraph" w:customStyle="1" w:styleId="57D8C0945DA649B3AB721410D76A449F">
    <w:name w:val="57D8C0945DA649B3AB721410D76A449F"/>
    <w:rsid w:val="005072DD"/>
    <w:pPr>
      <w:spacing w:after="160" w:line="259" w:lineRule="auto"/>
    </w:pPr>
  </w:style>
  <w:style w:type="paragraph" w:customStyle="1" w:styleId="7742743780274F1BA7D622086E7903B0">
    <w:name w:val="7742743780274F1BA7D622086E7903B0"/>
    <w:rsid w:val="005072DD"/>
    <w:pPr>
      <w:spacing w:after="160" w:line="259" w:lineRule="auto"/>
    </w:pPr>
  </w:style>
  <w:style w:type="paragraph" w:customStyle="1" w:styleId="BDBB9FCCF491457D805F8523B1068720">
    <w:name w:val="BDBB9FCCF491457D805F8523B1068720"/>
    <w:rsid w:val="005072DD"/>
    <w:pPr>
      <w:spacing w:after="160" w:line="259" w:lineRule="auto"/>
    </w:pPr>
  </w:style>
  <w:style w:type="paragraph" w:customStyle="1" w:styleId="A30A47841CE746A2AE07E4343C560117">
    <w:name w:val="A30A47841CE746A2AE07E4343C560117"/>
    <w:rsid w:val="005072DD"/>
    <w:pPr>
      <w:spacing w:after="160" w:line="259" w:lineRule="auto"/>
    </w:pPr>
  </w:style>
  <w:style w:type="paragraph" w:customStyle="1" w:styleId="825C2BDCAF9F47F6A516A7E2D88619F1">
    <w:name w:val="825C2BDCAF9F47F6A516A7E2D88619F1"/>
    <w:rsid w:val="005072DD"/>
    <w:pPr>
      <w:spacing w:after="160" w:line="259" w:lineRule="auto"/>
    </w:pPr>
  </w:style>
  <w:style w:type="paragraph" w:customStyle="1" w:styleId="931D2F2C444C48D9B9300CF6FC749B63">
    <w:name w:val="931D2F2C444C48D9B9300CF6FC749B63"/>
    <w:rsid w:val="005072DD"/>
    <w:pPr>
      <w:spacing w:after="160" w:line="259" w:lineRule="auto"/>
    </w:pPr>
  </w:style>
  <w:style w:type="paragraph" w:customStyle="1" w:styleId="FE25F51C149B44469DFA0CF572A5F93F">
    <w:name w:val="FE25F51C149B44469DFA0CF572A5F93F"/>
    <w:rsid w:val="005072DD"/>
    <w:pPr>
      <w:spacing w:after="160" w:line="259" w:lineRule="auto"/>
    </w:pPr>
  </w:style>
  <w:style w:type="paragraph" w:customStyle="1" w:styleId="EA4AA9CC6E394D6D9CCDB35EC2050C2F">
    <w:name w:val="EA4AA9CC6E394D6D9CCDB35EC2050C2F"/>
    <w:rsid w:val="005072DD"/>
    <w:pPr>
      <w:spacing w:after="160" w:line="259" w:lineRule="auto"/>
    </w:pPr>
  </w:style>
  <w:style w:type="paragraph" w:customStyle="1" w:styleId="C3AB0B98569647B19C4BAB79BFCF3190">
    <w:name w:val="C3AB0B98569647B19C4BAB79BFCF3190"/>
    <w:rsid w:val="005072DD"/>
    <w:pPr>
      <w:spacing w:after="160" w:line="259" w:lineRule="auto"/>
    </w:pPr>
  </w:style>
  <w:style w:type="paragraph" w:customStyle="1" w:styleId="C5005A57375B4BAFB387046C1397BBF6">
    <w:name w:val="C5005A57375B4BAFB387046C1397BBF6"/>
    <w:rsid w:val="005072DD"/>
    <w:pPr>
      <w:spacing w:after="160" w:line="259" w:lineRule="auto"/>
    </w:pPr>
  </w:style>
  <w:style w:type="paragraph" w:customStyle="1" w:styleId="FC9F2BCB044F4470A1C5456B8B9485C8">
    <w:name w:val="FC9F2BCB044F4470A1C5456B8B9485C8"/>
    <w:rsid w:val="005072DD"/>
    <w:pPr>
      <w:spacing w:after="160" w:line="259" w:lineRule="auto"/>
    </w:pPr>
  </w:style>
  <w:style w:type="paragraph" w:customStyle="1" w:styleId="F4A12B42373E4FFCB2DE6C6D76C886F5">
    <w:name w:val="F4A12B42373E4FFCB2DE6C6D76C886F5"/>
    <w:rsid w:val="005072DD"/>
    <w:pPr>
      <w:spacing w:after="160" w:line="259" w:lineRule="auto"/>
    </w:pPr>
  </w:style>
  <w:style w:type="paragraph" w:customStyle="1" w:styleId="E767FDAFAC6A47858A9FB4B713D32B87">
    <w:name w:val="E767FDAFAC6A47858A9FB4B713D32B87"/>
    <w:rsid w:val="005072DD"/>
    <w:pPr>
      <w:spacing w:after="160" w:line="259" w:lineRule="auto"/>
    </w:pPr>
  </w:style>
  <w:style w:type="paragraph" w:customStyle="1" w:styleId="EC7FEB4149D14320AC4DAFC24F28784B">
    <w:name w:val="EC7FEB4149D14320AC4DAFC24F28784B"/>
    <w:rsid w:val="005072DD"/>
    <w:pPr>
      <w:spacing w:after="160" w:line="259" w:lineRule="auto"/>
    </w:pPr>
  </w:style>
  <w:style w:type="paragraph" w:customStyle="1" w:styleId="ED48033898794867B922D47F792BF157">
    <w:name w:val="ED48033898794867B922D47F792BF157"/>
    <w:rsid w:val="005072DD"/>
    <w:pPr>
      <w:spacing w:after="160" w:line="259" w:lineRule="auto"/>
    </w:pPr>
  </w:style>
  <w:style w:type="paragraph" w:customStyle="1" w:styleId="B820B62F786245BCB79084AF225B4F8B">
    <w:name w:val="B820B62F786245BCB79084AF225B4F8B"/>
    <w:rsid w:val="005072DD"/>
    <w:pPr>
      <w:spacing w:after="160" w:line="259" w:lineRule="auto"/>
    </w:pPr>
  </w:style>
  <w:style w:type="paragraph" w:customStyle="1" w:styleId="B716FA9F58FD4062B0C2EE8C4B66DEC8">
    <w:name w:val="B716FA9F58FD4062B0C2EE8C4B66DEC8"/>
    <w:rsid w:val="005072DD"/>
    <w:pPr>
      <w:spacing w:after="160" w:line="259" w:lineRule="auto"/>
    </w:pPr>
  </w:style>
  <w:style w:type="paragraph" w:customStyle="1" w:styleId="1479828C05614C8F9E5F19E24651E169">
    <w:name w:val="1479828C05614C8F9E5F19E24651E169"/>
    <w:rsid w:val="005072DD"/>
    <w:pPr>
      <w:spacing w:after="160" w:line="259" w:lineRule="auto"/>
    </w:pPr>
  </w:style>
  <w:style w:type="paragraph" w:customStyle="1" w:styleId="F7B8E034A45C4E0986CC3916E6EE7766">
    <w:name w:val="F7B8E034A45C4E0986CC3916E6EE7766"/>
    <w:rsid w:val="005072DD"/>
    <w:pPr>
      <w:spacing w:after="160" w:line="259" w:lineRule="auto"/>
    </w:pPr>
  </w:style>
  <w:style w:type="paragraph" w:customStyle="1" w:styleId="DF0305D6023F48DCB50A110DB5B275D6">
    <w:name w:val="DF0305D6023F48DCB50A110DB5B275D6"/>
    <w:rsid w:val="005072DD"/>
    <w:pPr>
      <w:spacing w:after="160" w:line="259" w:lineRule="auto"/>
    </w:pPr>
  </w:style>
  <w:style w:type="paragraph" w:customStyle="1" w:styleId="1983F4EC2C8541E5BB38B2DDBFF2C38B">
    <w:name w:val="1983F4EC2C8541E5BB38B2DDBFF2C38B"/>
    <w:rsid w:val="005072DD"/>
    <w:pPr>
      <w:spacing w:after="160" w:line="259" w:lineRule="auto"/>
    </w:pPr>
  </w:style>
  <w:style w:type="paragraph" w:customStyle="1" w:styleId="A19C25A8FC9A4A6EBE7CE08808F69D9B">
    <w:name w:val="A19C25A8FC9A4A6EBE7CE08808F69D9B"/>
    <w:rsid w:val="005072DD"/>
    <w:pPr>
      <w:spacing w:after="160" w:line="259" w:lineRule="auto"/>
    </w:pPr>
  </w:style>
  <w:style w:type="paragraph" w:customStyle="1" w:styleId="023E83ED622A4B6FB1A6D39A857D1C73">
    <w:name w:val="023E83ED622A4B6FB1A6D39A857D1C73"/>
    <w:rsid w:val="005072DD"/>
    <w:pPr>
      <w:spacing w:after="160" w:line="259" w:lineRule="auto"/>
    </w:pPr>
  </w:style>
  <w:style w:type="paragraph" w:customStyle="1" w:styleId="1A89B01BCCA74A32A09415C58847E7BF">
    <w:name w:val="1A89B01BCCA74A32A09415C58847E7BF"/>
    <w:rsid w:val="005072DD"/>
    <w:pPr>
      <w:spacing w:after="160" w:line="259" w:lineRule="auto"/>
    </w:pPr>
  </w:style>
  <w:style w:type="paragraph" w:customStyle="1" w:styleId="5E07854869474EE085231F3B9CDBF683">
    <w:name w:val="5E07854869474EE085231F3B9CDBF683"/>
    <w:rsid w:val="005072DD"/>
    <w:pPr>
      <w:spacing w:after="160" w:line="259" w:lineRule="auto"/>
    </w:pPr>
  </w:style>
  <w:style w:type="paragraph" w:customStyle="1" w:styleId="007294FD56E541EE9E83985CC9E58F13">
    <w:name w:val="007294FD56E541EE9E83985CC9E58F13"/>
    <w:rsid w:val="005072DD"/>
    <w:pPr>
      <w:spacing w:after="160" w:line="259" w:lineRule="auto"/>
    </w:pPr>
  </w:style>
  <w:style w:type="paragraph" w:customStyle="1" w:styleId="0A5FAA731A874A8A90B4FB8523A1665D">
    <w:name w:val="0A5FAA731A874A8A90B4FB8523A1665D"/>
    <w:rsid w:val="005072DD"/>
    <w:pPr>
      <w:spacing w:after="160" w:line="259" w:lineRule="auto"/>
    </w:pPr>
  </w:style>
  <w:style w:type="paragraph" w:customStyle="1" w:styleId="F029ED73D5C340B3A22B392217D4ABAC">
    <w:name w:val="F029ED73D5C340B3A22B392217D4ABAC"/>
    <w:rsid w:val="005072DD"/>
    <w:pPr>
      <w:spacing w:after="160" w:line="259" w:lineRule="auto"/>
    </w:pPr>
  </w:style>
  <w:style w:type="paragraph" w:customStyle="1" w:styleId="E154466BB08E4C6EB548FE79FD26E972">
    <w:name w:val="E154466BB08E4C6EB548FE79FD26E972"/>
    <w:rsid w:val="005072DD"/>
    <w:pPr>
      <w:spacing w:after="160" w:line="259" w:lineRule="auto"/>
    </w:pPr>
  </w:style>
  <w:style w:type="paragraph" w:customStyle="1" w:styleId="DAA93BF0C05B4B21ABF32462DD280959">
    <w:name w:val="DAA93BF0C05B4B21ABF32462DD280959"/>
    <w:rsid w:val="005072DD"/>
    <w:pPr>
      <w:spacing w:after="160" w:line="259" w:lineRule="auto"/>
    </w:pPr>
  </w:style>
  <w:style w:type="paragraph" w:customStyle="1" w:styleId="AA9854E51BCD4C81BB98B1D14CA55794">
    <w:name w:val="AA9854E51BCD4C81BB98B1D14CA55794"/>
    <w:rsid w:val="005072DD"/>
    <w:pPr>
      <w:spacing w:after="160" w:line="259" w:lineRule="auto"/>
    </w:pPr>
  </w:style>
  <w:style w:type="paragraph" w:customStyle="1" w:styleId="4B861DB3428945A59333F30DAB3EC8E0">
    <w:name w:val="4B861DB3428945A59333F30DAB3EC8E0"/>
    <w:rsid w:val="005072DD"/>
    <w:pPr>
      <w:spacing w:after="160" w:line="259" w:lineRule="auto"/>
    </w:pPr>
  </w:style>
  <w:style w:type="paragraph" w:customStyle="1" w:styleId="D8EDA2328710493181CCF00669591FFC">
    <w:name w:val="D8EDA2328710493181CCF00669591FFC"/>
    <w:rsid w:val="005072DD"/>
    <w:pPr>
      <w:spacing w:after="160" w:line="259" w:lineRule="auto"/>
    </w:pPr>
  </w:style>
  <w:style w:type="paragraph" w:customStyle="1" w:styleId="5E7E0144DBD5451EB5AF64E1DA224751">
    <w:name w:val="5E7E0144DBD5451EB5AF64E1DA224751"/>
    <w:rsid w:val="005072DD"/>
    <w:pPr>
      <w:spacing w:after="160" w:line="259" w:lineRule="auto"/>
    </w:pPr>
  </w:style>
  <w:style w:type="paragraph" w:customStyle="1" w:styleId="194D0AE44A944F6899531B0F6E697AC2">
    <w:name w:val="194D0AE44A944F6899531B0F6E697AC2"/>
    <w:rsid w:val="005072DD"/>
    <w:pPr>
      <w:spacing w:after="160" w:line="259" w:lineRule="auto"/>
    </w:pPr>
  </w:style>
  <w:style w:type="paragraph" w:customStyle="1" w:styleId="4FAFD1D3F36B4B4DAA6439403B638A47">
    <w:name w:val="4FAFD1D3F36B4B4DAA6439403B638A47"/>
    <w:rsid w:val="005072DD"/>
    <w:pPr>
      <w:spacing w:after="160" w:line="259" w:lineRule="auto"/>
    </w:pPr>
  </w:style>
  <w:style w:type="paragraph" w:customStyle="1" w:styleId="6838AFFB62A047D78FB8B3873BF31852">
    <w:name w:val="6838AFFB62A047D78FB8B3873BF31852"/>
    <w:rsid w:val="005072DD"/>
    <w:pPr>
      <w:spacing w:after="160" w:line="259" w:lineRule="auto"/>
    </w:pPr>
  </w:style>
  <w:style w:type="paragraph" w:customStyle="1" w:styleId="D78752FC3CE54593BE5E397FC7FB67B4">
    <w:name w:val="D78752FC3CE54593BE5E397FC7FB67B4"/>
    <w:rsid w:val="005072DD"/>
    <w:pPr>
      <w:spacing w:after="160" w:line="259" w:lineRule="auto"/>
    </w:pPr>
  </w:style>
  <w:style w:type="paragraph" w:customStyle="1" w:styleId="365BB93A107541A999C71D87BEE004EF">
    <w:name w:val="365BB93A107541A999C71D87BEE004EF"/>
    <w:rsid w:val="005072DD"/>
    <w:pPr>
      <w:spacing w:after="160" w:line="259" w:lineRule="auto"/>
    </w:pPr>
  </w:style>
  <w:style w:type="paragraph" w:customStyle="1" w:styleId="A130013D189F4209A58EF022609B5CF3">
    <w:name w:val="A130013D189F4209A58EF022609B5CF3"/>
    <w:rsid w:val="005072DD"/>
    <w:pPr>
      <w:spacing w:after="160" w:line="259" w:lineRule="auto"/>
    </w:pPr>
  </w:style>
  <w:style w:type="paragraph" w:customStyle="1" w:styleId="E3A46D23AE8C4AFC96BAD6D2C3CADCDE">
    <w:name w:val="E3A46D23AE8C4AFC96BAD6D2C3CADCDE"/>
    <w:rsid w:val="005072DD"/>
    <w:pPr>
      <w:spacing w:after="160" w:line="259" w:lineRule="auto"/>
    </w:pPr>
  </w:style>
  <w:style w:type="paragraph" w:customStyle="1" w:styleId="44159823EEAE4A72A37F58F4AA5D2C9C">
    <w:name w:val="44159823EEAE4A72A37F58F4AA5D2C9C"/>
    <w:rsid w:val="005072DD"/>
    <w:pPr>
      <w:spacing w:after="160" w:line="259" w:lineRule="auto"/>
    </w:pPr>
  </w:style>
  <w:style w:type="paragraph" w:customStyle="1" w:styleId="516C7FFF9DFF4A8181F3044CE5E26C59">
    <w:name w:val="516C7FFF9DFF4A8181F3044CE5E26C59"/>
    <w:rsid w:val="005072DD"/>
    <w:pPr>
      <w:spacing w:after="160" w:line="259" w:lineRule="auto"/>
    </w:pPr>
  </w:style>
  <w:style w:type="paragraph" w:customStyle="1" w:styleId="0E2C1EA9908D4D2C9B19B7D9D0F99779">
    <w:name w:val="0E2C1EA9908D4D2C9B19B7D9D0F99779"/>
    <w:rsid w:val="005072DD"/>
    <w:pPr>
      <w:spacing w:after="160" w:line="259" w:lineRule="auto"/>
    </w:pPr>
  </w:style>
  <w:style w:type="paragraph" w:customStyle="1" w:styleId="CA64140604A24990BFB3640EAD33E45D">
    <w:name w:val="CA64140604A24990BFB3640EAD33E45D"/>
    <w:rsid w:val="005072DD"/>
    <w:pPr>
      <w:spacing w:after="160" w:line="259" w:lineRule="auto"/>
    </w:pPr>
  </w:style>
  <w:style w:type="paragraph" w:customStyle="1" w:styleId="40CA55287C3B40899B0E1C3F8144A3F1">
    <w:name w:val="40CA55287C3B40899B0E1C3F8144A3F1"/>
    <w:rsid w:val="005072DD"/>
    <w:pPr>
      <w:spacing w:after="160" w:line="259" w:lineRule="auto"/>
    </w:pPr>
  </w:style>
  <w:style w:type="paragraph" w:customStyle="1" w:styleId="B17ACBA5F5934F16A36467EF0A695E02">
    <w:name w:val="B17ACBA5F5934F16A36467EF0A695E02"/>
    <w:rsid w:val="005072DD"/>
    <w:pPr>
      <w:spacing w:after="160" w:line="259" w:lineRule="auto"/>
    </w:pPr>
  </w:style>
  <w:style w:type="paragraph" w:customStyle="1" w:styleId="1B553FF481E14DA0ABBBE088201D0F01">
    <w:name w:val="1B553FF481E14DA0ABBBE088201D0F01"/>
    <w:rsid w:val="005072DD"/>
    <w:pPr>
      <w:spacing w:after="160" w:line="259" w:lineRule="auto"/>
    </w:pPr>
  </w:style>
  <w:style w:type="paragraph" w:customStyle="1" w:styleId="52CA39BB785C424788540900BDC3FFED">
    <w:name w:val="52CA39BB785C424788540900BDC3FFED"/>
    <w:rsid w:val="005072DD"/>
    <w:pPr>
      <w:spacing w:after="160" w:line="259" w:lineRule="auto"/>
    </w:pPr>
  </w:style>
  <w:style w:type="paragraph" w:customStyle="1" w:styleId="7AE54A7C934F470C80290E2BEAFBE21A">
    <w:name w:val="7AE54A7C934F470C80290E2BEAFBE21A"/>
    <w:rsid w:val="005072DD"/>
    <w:pPr>
      <w:spacing w:after="160" w:line="259" w:lineRule="auto"/>
    </w:pPr>
  </w:style>
  <w:style w:type="paragraph" w:customStyle="1" w:styleId="83B85D402008415BB4AD51448369DEC9">
    <w:name w:val="83B85D402008415BB4AD51448369DEC9"/>
    <w:rsid w:val="005072DD"/>
    <w:pPr>
      <w:spacing w:after="160" w:line="259" w:lineRule="auto"/>
    </w:pPr>
  </w:style>
  <w:style w:type="paragraph" w:customStyle="1" w:styleId="5C3BEFA958F14C68B2FF549143568A57">
    <w:name w:val="5C3BEFA958F14C68B2FF549143568A57"/>
    <w:rsid w:val="005072DD"/>
    <w:pPr>
      <w:spacing w:after="160" w:line="259" w:lineRule="auto"/>
    </w:pPr>
  </w:style>
  <w:style w:type="paragraph" w:customStyle="1" w:styleId="683936505D4F4299B6B7C897CF81EEF8">
    <w:name w:val="683936505D4F4299B6B7C897CF81EEF8"/>
    <w:rsid w:val="005072DD"/>
    <w:pPr>
      <w:spacing w:after="160" w:line="259" w:lineRule="auto"/>
    </w:pPr>
  </w:style>
  <w:style w:type="paragraph" w:customStyle="1" w:styleId="C2796A81F9824BFF8599DB125A3DD398">
    <w:name w:val="C2796A81F9824BFF8599DB125A3DD398"/>
    <w:rsid w:val="005072DD"/>
    <w:pPr>
      <w:spacing w:after="160" w:line="259" w:lineRule="auto"/>
    </w:pPr>
  </w:style>
  <w:style w:type="paragraph" w:customStyle="1" w:styleId="D40A53166CC040B38EE513BFB1CEC160">
    <w:name w:val="D40A53166CC040B38EE513BFB1CEC160"/>
    <w:rsid w:val="005072DD"/>
    <w:pPr>
      <w:spacing w:after="160" w:line="259" w:lineRule="auto"/>
    </w:pPr>
  </w:style>
  <w:style w:type="paragraph" w:customStyle="1" w:styleId="C6FDE416EA4644EA80B857822363D4FF">
    <w:name w:val="C6FDE416EA4644EA80B857822363D4FF"/>
    <w:rsid w:val="005072DD"/>
    <w:pPr>
      <w:spacing w:after="160" w:line="259" w:lineRule="auto"/>
    </w:pPr>
  </w:style>
  <w:style w:type="paragraph" w:customStyle="1" w:styleId="9B0BCEC5016349568273DC6B275F19E1">
    <w:name w:val="9B0BCEC5016349568273DC6B275F19E1"/>
    <w:rsid w:val="005072DD"/>
    <w:pPr>
      <w:spacing w:after="160" w:line="259" w:lineRule="auto"/>
    </w:pPr>
  </w:style>
  <w:style w:type="paragraph" w:customStyle="1" w:styleId="54437EF42718453EA043C086831EF97E">
    <w:name w:val="54437EF42718453EA043C086831EF97E"/>
    <w:rsid w:val="005072DD"/>
    <w:pPr>
      <w:spacing w:after="160" w:line="259" w:lineRule="auto"/>
    </w:pPr>
  </w:style>
  <w:style w:type="paragraph" w:customStyle="1" w:styleId="80D4065D3D014D4592238E59013C641C">
    <w:name w:val="80D4065D3D014D4592238E59013C641C"/>
    <w:rsid w:val="005072DD"/>
    <w:pPr>
      <w:spacing w:after="160" w:line="259" w:lineRule="auto"/>
    </w:pPr>
  </w:style>
  <w:style w:type="paragraph" w:customStyle="1" w:styleId="F87D47AB1A04483E9FDADDD0A4616190">
    <w:name w:val="F87D47AB1A04483E9FDADDD0A4616190"/>
    <w:rsid w:val="005072DD"/>
    <w:pPr>
      <w:spacing w:after="160" w:line="259" w:lineRule="auto"/>
    </w:pPr>
  </w:style>
  <w:style w:type="paragraph" w:customStyle="1" w:styleId="1E54AE3A6F5848F4BD2A05583B289E50">
    <w:name w:val="1E54AE3A6F5848F4BD2A05583B289E50"/>
    <w:rsid w:val="005072DD"/>
    <w:pPr>
      <w:spacing w:after="160" w:line="259" w:lineRule="auto"/>
    </w:pPr>
  </w:style>
  <w:style w:type="paragraph" w:customStyle="1" w:styleId="AE63E785B05045D6BC9689F3371C782B">
    <w:name w:val="AE63E785B05045D6BC9689F3371C782B"/>
    <w:rsid w:val="005072DD"/>
    <w:pPr>
      <w:spacing w:after="160" w:line="259" w:lineRule="auto"/>
    </w:pPr>
  </w:style>
  <w:style w:type="paragraph" w:customStyle="1" w:styleId="88160871D6DC49209AAD43082E40A56E">
    <w:name w:val="88160871D6DC49209AAD43082E40A56E"/>
    <w:rsid w:val="005072DD"/>
    <w:pPr>
      <w:spacing w:after="160" w:line="259" w:lineRule="auto"/>
    </w:pPr>
  </w:style>
  <w:style w:type="paragraph" w:customStyle="1" w:styleId="5C7557565B10490DAF707481E2972093">
    <w:name w:val="5C7557565B10490DAF707481E2972093"/>
    <w:rsid w:val="005072DD"/>
    <w:pPr>
      <w:spacing w:after="160" w:line="259" w:lineRule="auto"/>
    </w:pPr>
  </w:style>
  <w:style w:type="paragraph" w:customStyle="1" w:styleId="6A753949CE1A471B8A8FB87AEB9B299F">
    <w:name w:val="6A753949CE1A471B8A8FB87AEB9B299F"/>
    <w:rsid w:val="005072DD"/>
    <w:pPr>
      <w:spacing w:after="160" w:line="259" w:lineRule="auto"/>
    </w:pPr>
  </w:style>
  <w:style w:type="paragraph" w:customStyle="1" w:styleId="BF238F20007A4B48806502663E6D77D1">
    <w:name w:val="BF238F20007A4B48806502663E6D77D1"/>
    <w:rsid w:val="005072DD"/>
    <w:pPr>
      <w:spacing w:after="160" w:line="259" w:lineRule="auto"/>
    </w:pPr>
  </w:style>
  <w:style w:type="paragraph" w:customStyle="1" w:styleId="DCD282DA059948749C3BF0BE6A25B659">
    <w:name w:val="DCD282DA059948749C3BF0BE6A25B659"/>
    <w:rsid w:val="005072DD"/>
    <w:pPr>
      <w:spacing w:after="160" w:line="259" w:lineRule="auto"/>
    </w:pPr>
  </w:style>
  <w:style w:type="paragraph" w:customStyle="1" w:styleId="6F6D0F53A46944378D4B85A6DBE691F9">
    <w:name w:val="6F6D0F53A46944378D4B85A6DBE691F9"/>
    <w:rsid w:val="005072DD"/>
    <w:pPr>
      <w:spacing w:after="160" w:line="259" w:lineRule="auto"/>
    </w:pPr>
  </w:style>
  <w:style w:type="paragraph" w:customStyle="1" w:styleId="F23197AA79C0426EA4C52C36896B209F">
    <w:name w:val="F23197AA79C0426EA4C52C36896B209F"/>
    <w:rsid w:val="005072DD"/>
    <w:pPr>
      <w:spacing w:after="160" w:line="259" w:lineRule="auto"/>
    </w:pPr>
  </w:style>
  <w:style w:type="paragraph" w:customStyle="1" w:styleId="8D577ECA26FC4E5BB8E061B6F22F9F17">
    <w:name w:val="8D577ECA26FC4E5BB8E061B6F22F9F17"/>
    <w:rsid w:val="005072DD"/>
    <w:pPr>
      <w:spacing w:after="160" w:line="259" w:lineRule="auto"/>
    </w:pPr>
  </w:style>
  <w:style w:type="paragraph" w:customStyle="1" w:styleId="20C711E43E9449F789622295120EE389">
    <w:name w:val="20C711E43E9449F789622295120EE389"/>
    <w:rsid w:val="005072DD"/>
    <w:pPr>
      <w:spacing w:after="160" w:line="259" w:lineRule="auto"/>
    </w:pPr>
  </w:style>
  <w:style w:type="paragraph" w:customStyle="1" w:styleId="1971A4AC7C564F47B13420EC72573780">
    <w:name w:val="1971A4AC7C564F47B13420EC72573780"/>
    <w:rsid w:val="005072DD"/>
    <w:pPr>
      <w:spacing w:after="160" w:line="259" w:lineRule="auto"/>
    </w:pPr>
  </w:style>
  <w:style w:type="paragraph" w:customStyle="1" w:styleId="8C8F2ED4DD7F4261AFD059C7FA9494EA">
    <w:name w:val="8C8F2ED4DD7F4261AFD059C7FA9494EA"/>
    <w:rsid w:val="005072DD"/>
    <w:pPr>
      <w:spacing w:after="160" w:line="259" w:lineRule="auto"/>
    </w:pPr>
  </w:style>
  <w:style w:type="paragraph" w:customStyle="1" w:styleId="D5681F5873F944328F95E0CC4144EEC3">
    <w:name w:val="D5681F5873F944328F95E0CC4144EEC3"/>
    <w:rsid w:val="005072DD"/>
    <w:pPr>
      <w:spacing w:after="160" w:line="259" w:lineRule="auto"/>
    </w:pPr>
  </w:style>
  <w:style w:type="paragraph" w:customStyle="1" w:styleId="B4EF8471598248F9911532C3D09CC72C">
    <w:name w:val="B4EF8471598248F9911532C3D09CC72C"/>
    <w:rsid w:val="005072DD"/>
    <w:pPr>
      <w:spacing w:after="160" w:line="259" w:lineRule="auto"/>
    </w:pPr>
  </w:style>
  <w:style w:type="paragraph" w:customStyle="1" w:styleId="DE6D96F165C441A8B3C49B173229993F">
    <w:name w:val="DE6D96F165C441A8B3C49B173229993F"/>
    <w:rsid w:val="005072DD"/>
    <w:pPr>
      <w:spacing w:after="160" w:line="259" w:lineRule="auto"/>
    </w:pPr>
  </w:style>
  <w:style w:type="paragraph" w:customStyle="1" w:styleId="D0A9168E23DB4479AFBA5FCC1931FAD9">
    <w:name w:val="D0A9168E23DB4479AFBA5FCC1931FAD9"/>
    <w:rsid w:val="005072DD"/>
    <w:pPr>
      <w:spacing w:after="160" w:line="259" w:lineRule="auto"/>
    </w:pPr>
  </w:style>
  <w:style w:type="paragraph" w:customStyle="1" w:styleId="8713EC41E5FC47398424290C74E05CFE">
    <w:name w:val="8713EC41E5FC47398424290C74E05CFE"/>
    <w:rsid w:val="005072DD"/>
    <w:pPr>
      <w:spacing w:after="160" w:line="259" w:lineRule="auto"/>
    </w:pPr>
  </w:style>
  <w:style w:type="paragraph" w:customStyle="1" w:styleId="35468725BB494A0891B2950A8CD61F5D">
    <w:name w:val="35468725BB494A0891B2950A8CD61F5D"/>
    <w:rsid w:val="005072DD"/>
    <w:pPr>
      <w:spacing w:after="160" w:line="259" w:lineRule="auto"/>
    </w:pPr>
  </w:style>
  <w:style w:type="paragraph" w:customStyle="1" w:styleId="BB021DCA89FD45609DA4054CCC124916">
    <w:name w:val="BB021DCA89FD45609DA4054CCC124916"/>
    <w:rsid w:val="005072DD"/>
    <w:pPr>
      <w:spacing w:after="160" w:line="259" w:lineRule="auto"/>
    </w:pPr>
  </w:style>
  <w:style w:type="paragraph" w:customStyle="1" w:styleId="79EC4E7E40C74F23BAE0CE73E51E65D3">
    <w:name w:val="79EC4E7E40C74F23BAE0CE73E51E65D3"/>
    <w:rsid w:val="005072DD"/>
    <w:pPr>
      <w:spacing w:after="160" w:line="259" w:lineRule="auto"/>
    </w:pPr>
  </w:style>
  <w:style w:type="paragraph" w:customStyle="1" w:styleId="6EF1AC6E2F3247AEB03FEA32D4FC4D39">
    <w:name w:val="6EF1AC6E2F3247AEB03FEA32D4FC4D39"/>
    <w:rsid w:val="005072DD"/>
    <w:pPr>
      <w:spacing w:after="160" w:line="259" w:lineRule="auto"/>
    </w:pPr>
  </w:style>
  <w:style w:type="paragraph" w:customStyle="1" w:styleId="B743EE065B3245099761FDFDA169974C">
    <w:name w:val="B743EE065B3245099761FDFDA169974C"/>
    <w:rsid w:val="005072DD"/>
    <w:pPr>
      <w:spacing w:after="160" w:line="259" w:lineRule="auto"/>
    </w:pPr>
  </w:style>
  <w:style w:type="paragraph" w:customStyle="1" w:styleId="759EA5BEE3D4434FBF9063FBD622B6C5">
    <w:name w:val="759EA5BEE3D4434FBF9063FBD622B6C5"/>
    <w:rsid w:val="005072DD"/>
    <w:pPr>
      <w:spacing w:after="160" w:line="259" w:lineRule="auto"/>
    </w:pPr>
  </w:style>
  <w:style w:type="paragraph" w:customStyle="1" w:styleId="CE7B2082C2F34F14B74D3522206AEF82">
    <w:name w:val="CE7B2082C2F34F14B74D3522206AEF82"/>
    <w:rsid w:val="005072DD"/>
    <w:pPr>
      <w:spacing w:after="160" w:line="259" w:lineRule="auto"/>
    </w:pPr>
  </w:style>
  <w:style w:type="paragraph" w:customStyle="1" w:styleId="9C735ED48052461896BC222C98339BCD">
    <w:name w:val="9C735ED48052461896BC222C98339BCD"/>
    <w:rsid w:val="005072DD"/>
    <w:pPr>
      <w:spacing w:after="160" w:line="259" w:lineRule="auto"/>
    </w:pPr>
  </w:style>
  <w:style w:type="paragraph" w:customStyle="1" w:styleId="A771EC6AC4C9462392E6FF19F409BC04">
    <w:name w:val="A771EC6AC4C9462392E6FF19F409BC04"/>
    <w:rsid w:val="005072DD"/>
    <w:pPr>
      <w:spacing w:after="160" w:line="259" w:lineRule="auto"/>
    </w:pPr>
  </w:style>
  <w:style w:type="paragraph" w:customStyle="1" w:styleId="E989F3CFEC774EB7AC22EAED129B4B2E">
    <w:name w:val="E989F3CFEC774EB7AC22EAED129B4B2E"/>
    <w:rsid w:val="005072DD"/>
    <w:pPr>
      <w:spacing w:after="160" w:line="259" w:lineRule="auto"/>
    </w:pPr>
  </w:style>
  <w:style w:type="paragraph" w:customStyle="1" w:styleId="EA6C617112A04EE294FD50BF756424C9">
    <w:name w:val="EA6C617112A04EE294FD50BF756424C9"/>
    <w:rsid w:val="005072DD"/>
    <w:pPr>
      <w:spacing w:after="160" w:line="259" w:lineRule="auto"/>
    </w:pPr>
  </w:style>
  <w:style w:type="paragraph" w:customStyle="1" w:styleId="5E474DD1DD0541B7AA392FEDA2D67681">
    <w:name w:val="5E474DD1DD0541B7AA392FEDA2D67681"/>
    <w:rsid w:val="005072DD"/>
    <w:pPr>
      <w:spacing w:after="160" w:line="259" w:lineRule="auto"/>
    </w:pPr>
  </w:style>
  <w:style w:type="paragraph" w:customStyle="1" w:styleId="1828964FA50A450892042AB6FCB33A73">
    <w:name w:val="1828964FA50A450892042AB6FCB33A73"/>
    <w:rsid w:val="005072DD"/>
    <w:pPr>
      <w:spacing w:after="160" w:line="259" w:lineRule="auto"/>
    </w:pPr>
  </w:style>
  <w:style w:type="paragraph" w:customStyle="1" w:styleId="D79FDCD942EB4D2281322B2C136CB9DB">
    <w:name w:val="D79FDCD942EB4D2281322B2C136CB9DB"/>
    <w:rsid w:val="005072DD"/>
    <w:pPr>
      <w:spacing w:after="160" w:line="259" w:lineRule="auto"/>
    </w:pPr>
  </w:style>
  <w:style w:type="paragraph" w:customStyle="1" w:styleId="794CEAB3AB2F42D987AF763E50AC4374">
    <w:name w:val="794CEAB3AB2F42D987AF763E50AC4374"/>
    <w:rsid w:val="005072DD"/>
    <w:pPr>
      <w:spacing w:after="160" w:line="259" w:lineRule="auto"/>
    </w:pPr>
  </w:style>
  <w:style w:type="paragraph" w:customStyle="1" w:styleId="74A9860415AA43A2BD72469580A3707B">
    <w:name w:val="74A9860415AA43A2BD72469580A3707B"/>
    <w:rsid w:val="005072DD"/>
    <w:pPr>
      <w:spacing w:after="160" w:line="259" w:lineRule="auto"/>
    </w:pPr>
  </w:style>
  <w:style w:type="paragraph" w:customStyle="1" w:styleId="FF0DD0585F494858840D91CC1E6A93F4">
    <w:name w:val="FF0DD0585F494858840D91CC1E6A93F4"/>
    <w:rsid w:val="005072DD"/>
    <w:pPr>
      <w:spacing w:after="160" w:line="259" w:lineRule="auto"/>
    </w:pPr>
  </w:style>
  <w:style w:type="paragraph" w:customStyle="1" w:styleId="1420EF1E9A704AFA9301ABEA60D29137">
    <w:name w:val="1420EF1E9A704AFA9301ABEA60D29137"/>
    <w:rsid w:val="005072DD"/>
    <w:pPr>
      <w:spacing w:after="160" w:line="259" w:lineRule="auto"/>
    </w:pPr>
  </w:style>
  <w:style w:type="paragraph" w:customStyle="1" w:styleId="4AA62E4216D5438A8B60A4AAEB79092F">
    <w:name w:val="4AA62E4216D5438A8B60A4AAEB79092F"/>
    <w:rsid w:val="005072DD"/>
    <w:pPr>
      <w:spacing w:after="160" w:line="259" w:lineRule="auto"/>
    </w:pPr>
  </w:style>
  <w:style w:type="paragraph" w:customStyle="1" w:styleId="950B3B1DD8964DAF957D058B7CC67A3A">
    <w:name w:val="950B3B1DD8964DAF957D058B7CC67A3A"/>
    <w:rsid w:val="005072DD"/>
    <w:pPr>
      <w:spacing w:after="160" w:line="259" w:lineRule="auto"/>
    </w:pPr>
  </w:style>
  <w:style w:type="paragraph" w:customStyle="1" w:styleId="507B72DDCAC04971B61844EF82C56665">
    <w:name w:val="507B72DDCAC04971B61844EF82C56665"/>
    <w:rsid w:val="005072DD"/>
    <w:pPr>
      <w:spacing w:after="160" w:line="259" w:lineRule="auto"/>
    </w:pPr>
  </w:style>
  <w:style w:type="paragraph" w:customStyle="1" w:styleId="1DE490E4B6CF43D9B61161DC3660D0E4">
    <w:name w:val="1DE490E4B6CF43D9B61161DC3660D0E4"/>
    <w:rsid w:val="005072DD"/>
    <w:pPr>
      <w:spacing w:after="160" w:line="259" w:lineRule="auto"/>
    </w:pPr>
  </w:style>
  <w:style w:type="paragraph" w:customStyle="1" w:styleId="BAFF6FDA4298497F91C289639FDF1648">
    <w:name w:val="BAFF6FDA4298497F91C289639FDF1648"/>
    <w:rsid w:val="005072DD"/>
    <w:pPr>
      <w:spacing w:after="160" w:line="259" w:lineRule="auto"/>
    </w:pPr>
  </w:style>
  <w:style w:type="paragraph" w:customStyle="1" w:styleId="017320D1088C4C4EB5E969EB40CD7287">
    <w:name w:val="017320D1088C4C4EB5E969EB40CD7287"/>
    <w:rsid w:val="005072DD"/>
    <w:pPr>
      <w:spacing w:after="160" w:line="259" w:lineRule="auto"/>
    </w:pPr>
  </w:style>
  <w:style w:type="paragraph" w:customStyle="1" w:styleId="7943BB4B08854466B72C6255F51A458C">
    <w:name w:val="7943BB4B08854466B72C6255F51A458C"/>
    <w:rsid w:val="005072DD"/>
    <w:pPr>
      <w:spacing w:after="160" w:line="259" w:lineRule="auto"/>
    </w:pPr>
  </w:style>
  <w:style w:type="paragraph" w:customStyle="1" w:styleId="24110D5F3B164400BD1555542DBCB850">
    <w:name w:val="24110D5F3B164400BD1555542DBCB850"/>
    <w:rsid w:val="005072DD"/>
    <w:pPr>
      <w:spacing w:after="160" w:line="259" w:lineRule="auto"/>
    </w:pPr>
  </w:style>
  <w:style w:type="paragraph" w:customStyle="1" w:styleId="AC7020633A034CBC943E16A9591FE2D1">
    <w:name w:val="AC7020633A034CBC943E16A9591FE2D1"/>
    <w:rsid w:val="005072DD"/>
    <w:pPr>
      <w:spacing w:after="160" w:line="259" w:lineRule="auto"/>
    </w:pPr>
  </w:style>
  <w:style w:type="paragraph" w:customStyle="1" w:styleId="C130B588D91D41E094DD52E953ADF921">
    <w:name w:val="C130B588D91D41E094DD52E953ADF921"/>
    <w:rsid w:val="005072DD"/>
    <w:pPr>
      <w:spacing w:after="160" w:line="259" w:lineRule="auto"/>
    </w:pPr>
  </w:style>
  <w:style w:type="paragraph" w:customStyle="1" w:styleId="ADA44CDE9E144D77BCDA605562DB9E95">
    <w:name w:val="ADA44CDE9E144D77BCDA605562DB9E95"/>
    <w:rsid w:val="005072DD"/>
    <w:pPr>
      <w:spacing w:after="160" w:line="259" w:lineRule="auto"/>
    </w:pPr>
  </w:style>
  <w:style w:type="paragraph" w:customStyle="1" w:styleId="8EC627C9CDAA4DBE9DA44F1FCE25E3F9">
    <w:name w:val="8EC627C9CDAA4DBE9DA44F1FCE25E3F9"/>
    <w:rsid w:val="005072DD"/>
    <w:pPr>
      <w:spacing w:after="160" w:line="259" w:lineRule="auto"/>
    </w:pPr>
  </w:style>
  <w:style w:type="paragraph" w:customStyle="1" w:styleId="0D8A2632A4F14061AFE83AA232AD8C04">
    <w:name w:val="0D8A2632A4F14061AFE83AA232AD8C04"/>
    <w:rsid w:val="005072DD"/>
    <w:pPr>
      <w:spacing w:after="160" w:line="259" w:lineRule="auto"/>
    </w:pPr>
  </w:style>
  <w:style w:type="paragraph" w:customStyle="1" w:styleId="2928411D0D2E4A719F8CD84BA8E38C11">
    <w:name w:val="2928411D0D2E4A719F8CD84BA8E38C11"/>
    <w:rsid w:val="005072DD"/>
    <w:pPr>
      <w:spacing w:after="160" w:line="259" w:lineRule="auto"/>
    </w:pPr>
  </w:style>
  <w:style w:type="paragraph" w:customStyle="1" w:styleId="B45D707E3F2F496EB0B6EC1A2A34152E">
    <w:name w:val="B45D707E3F2F496EB0B6EC1A2A34152E"/>
    <w:rsid w:val="005072DD"/>
    <w:pPr>
      <w:spacing w:after="160" w:line="259" w:lineRule="auto"/>
    </w:pPr>
  </w:style>
  <w:style w:type="paragraph" w:customStyle="1" w:styleId="37AC6745D0594B4A95A2D4A29A979872">
    <w:name w:val="37AC6745D0594B4A95A2D4A29A979872"/>
    <w:rsid w:val="005072DD"/>
    <w:pPr>
      <w:spacing w:after="160" w:line="259" w:lineRule="auto"/>
    </w:pPr>
  </w:style>
  <w:style w:type="paragraph" w:customStyle="1" w:styleId="EE1A1E2F84404896AB19461E2463DBCF">
    <w:name w:val="EE1A1E2F84404896AB19461E2463DBCF"/>
    <w:rsid w:val="005072DD"/>
    <w:pPr>
      <w:spacing w:after="160" w:line="259" w:lineRule="auto"/>
    </w:pPr>
  </w:style>
  <w:style w:type="paragraph" w:customStyle="1" w:styleId="A4E2DFCC827C4C83A92C1409C03786BE">
    <w:name w:val="A4E2DFCC827C4C83A92C1409C03786BE"/>
    <w:rsid w:val="005072DD"/>
    <w:pPr>
      <w:spacing w:after="160" w:line="259" w:lineRule="auto"/>
    </w:pPr>
  </w:style>
  <w:style w:type="paragraph" w:customStyle="1" w:styleId="AFBB6FD9DCD4427AB087F1E3BE728E5E">
    <w:name w:val="AFBB6FD9DCD4427AB087F1E3BE728E5E"/>
    <w:rsid w:val="005072DD"/>
    <w:pPr>
      <w:spacing w:after="160" w:line="259" w:lineRule="auto"/>
    </w:pPr>
  </w:style>
  <w:style w:type="paragraph" w:customStyle="1" w:styleId="3DD4A3774BEF4E089A9FEF553F982246">
    <w:name w:val="3DD4A3774BEF4E089A9FEF553F982246"/>
    <w:rsid w:val="005072DD"/>
    <w:pPr>
      <w:spacing w:after="160" w:line="259" w:lineRule="auto"/>
    </w:pPr>
  </w:style>
  <w:style w:type="paragraph" w:customStyle="1" w:styleId="629528849B294AD59AD30C9E82BE15CF">
    <w:name w:val="629528849B294AD59AD30C9E82BE15CF"/>
    <w:rsid w:val="005072DD"/>
    <w:pPr>
      <w:spacing w:after="160" w:line="259" w:lineRule="auto"/>
    </w:pPr>
  </w:style>
  <w:style w:type="paragraph" w:customStyle="1" w:styleId="D2D097F3DE404649B54B2D428B256572">
    <w:name w:val="D2D097F3DE404649B54B2D428B256572"/>
    <w:rsid w:val="005072DD"/>
    <w:pPr>
      <w:spacing w:after="160" w:line="259" w:lineRule="auto"/>
    </w:pPr>
  </w:style>
  <w:style w:type="paragraph" w:customStyle="1" w:styleId="A49BB3296E7A4BBBBF4882503D6F4B6D">
    <w:name w:val="A49BB3296E7A4BBBBF4882503D6F4B6D"/>
    <w:rsid w:val="005072DD"/>
    <w:pPr>
      <w:spacing w:after="160" w:line="259" w:lineRule="auto"/>
    </w:pPr>
  </w:style>
  <w:style w:type="paragraph" w:customStyle="1" w:styleId="20C39D2203F548848BC3715EEDA2113C">
    <w:name w:val="20C39D2203F548848BC3715EEDA2113C"/>
    <w:rsid w:val="005072DD"/>
    <w:pPr>
      <w:spacing w:after="160" w:line="259" w:lineRule="auto"/>
    </w:pPr>
  </w:style>
  <w:style w:type="paragraph" w:customStyle="1" w:styleId="BF7E19BECAA6469ABDC237BB74B6D32B">
    <w:name w:val="BF7E19BECAA6469ABDC237BB74B6D32B"/>
    <w:rsid w:val="005072DD"/>
    <w:pPr>
      <w:spacing w:after="160" w:line="259" w:lineRule="auto"/>
    </w:pPr>
  </w:style>
  <w:style w:type="paragraph" w:customStyle="1" w:styleId="7277FD19A2444882BA3F3B3F5E97EFED">
    <w:name w:val="7277FD19A2444882BA3F3B3F5E97EFED"/>
    <w:rsid w:val="005072DD"/>
    <w:pPr>
      <w:spacing w:after="160" w:line="259" w:lineRule="auto"/>
    </w:pPr>
  </w:style>
  <w:style w:type="paragraph" w:customStyle="1" w:styleId="2B15B926B238497EB3624B9910264A6E">
    <w:name w:val="2B15B926B238497EB3624B9910264A6E"/>
    <w:rsid w:val="005072DD"/>
    <w:pPr>
      <w:spacing w:after="160" w:line="259" w:lineRule="auto"/>
    </w:pPr>
  </w:style>
  <w:style w:type="paragraph" w:customStyle="1" w:styleId="4DE3B91F41F745F3843E938E3964367E">
    <w:name w:val="4DE3B91F41F745F3843E938E3964367E"/>
    <w:rsid w:val="005072DD"/>
    <w:pPr>
      <w:spacing w:after="160" w:line="259" w:lineRule="auto"/>
    </w:pPr>
  </w:style>
  <w:style w:type="paragraph" w:customStyle="1" w:styleId="9F752A60A9ED49A9A2FD45A0B7ED114A">
    <w:name w:val="9F752A60A9ED49A9A2FD45A0B7ED114A"/>
    <w:rsid w:val="005072DD"/>
    <w:pPr>
      <w:spacing w:after="160" w:line="259" w:lineRule="auto"/>
    </w:pPr>
  </w:style>
  <w:style w:type="paragraph" w:customStyle="1" w:styleId="40434650D6114BDB85B313B84B70B86F">
    <w:name w:val="40434650D6114BDB85B313B84B70B86F"/>
    <w:rsid w:val="005072DD"/>
    <w:pPr>
      <w:spacing w:after="160" w:line="259" w:lineRule="auto"/>
    </w:pPr>
  </w:style>
  <w:style w:type="paragraph" w:customStyle="1" w:styleId="934860D4FCB54591AAF99ABC8A500A2F">
    <w:name w:val="934860D4FCB54591AAF99ABC8A500A2F"/>
    <w:rsid w:val="005072DD"/>
    <w:pPr>
      <w:spacing w:after="160" w:line="259" w:lineRule="auto"/>
    </w:pPr>
  </w:style>
  <w:style w:type="paragraph" w:customStyle="1" w:styleId="038E9775C5704943B90062FC157CDBCC">
    <w:name w:val="038E9775C5704943B90062FC157CDBCC"/>
    <w:rsid w:val="005072DD"/>
    <w:pPr>
      <w:spacing w:after="160" w:line="259" w:lineRule="auto"/>
    </w:pPr>
  </w:style>
  <w:style w:type="paragraph" w:customStyle="1" w:styleId="50CAA8D0EF754F3B980B093DA9806806">
    <w:name w:val="50CAA8D0EF754F3B980B093DA9806806"/>
    <w:rsid w:val="005072DD"/>
    <w:pPr>
      <w:spacing w:after="160" w:line="259" w:lineRule="auto"/>
    </w:pPr>
  </w:style>
  <w:style w:type="paragraph" w:customStyle="1" w:styleId="16DFAA7B7C7B4B7C8F1B3EF74F785FFE">
    <w:name w:val="16DFAA7B7C7B4B7C8F1B3EF74F785FFE"/>
    <w:rsid w:val="005072DD"/>
    <w:pPr>
      <w:spacing w:after="160" w:line="259" w:lineRule="auto"/>
    </w:pPr>
  </w:style>
  <w:style w:type="paragraph" w:customStyle="1" w:styleId="B054B9FC3F0741D9931CBE355B5E5430">
    <w:name w:val="B054B9FC3F0741D9931CBE355B5E5430"/>
    <w:rsid w:val="005072DD"/>
    <w:pPr>
      <w:spacing w:after="160" w:line="259" w:lineRule="auto"/>
    </w:pPr>
  </w:style>
  <w:style w:type="paragraph" w:customStyle="1" w:styleId="914E410E653F47BB93F101C7AA2908E6">
    <w:name w:val="914E410E653F47BB93F101C7AA2908E6"/>
    <w:rsid w:val="005072DD"/>
    <w:pPr>
      <w:spacing w:after="160" w:line="259" w:lineRule="auto"/>
    </w:pPr>
  </w:style>
  <w:style w:type="paragraph" w:customStyle="1" w:styleId="060205F6F9B54B3CBB1AE3D63FE256F0">
    <w:name w:val="060205F6F9B54B3CBB1AE3D63FE256F0"/>
    <w:rsid w:val="005072DD"/>
    <w:pPr>
      <w:spacing w:after="160" w:line="259" w:lineRule="auto"/>
    </w:pPr>
  </w:style>
  <w:style w:type="paragraph" w:customStyle="1" w:styleId="BC3AE5CACD3F4CFD966CACC750721A70">
    <w:name w:val="BC3AE5CACD3F4CFD966CACC750721A70"/>
    <w:rsid w:val="005072DD"/>
    <w:pPr>
      <w:spacing w:after="160" w:line="259" w:lineRule="auto"/>
    </w:pPr>
  </w:style>
  <w:style w:type="paragraph" w:customStyle="1" w:styleId="E2B96C95F9B945F48474410BC81F970C">
    <w:name w:val="E2B96C95F9B945F48474410BC81F970C"/>
    <w:rsid w:val="005072DD"/>
    <w:pPr>
      <w:spacing w:after="160" w:line="259" w:lineRule="auto"/>
    </w:pPr>
  </w:style>
  <w:style w:type="paragraph" w:customStyle="1" w:styleId="24193BC210B24565A3D2D909FF333CBD">
    <w:name w:val="24193BC210B24565A3D2D909FF333CBD"/>
    <w:rsid w:val="005072DD"/>
    <w:pPr>
      <w:spacing w:after="160" w:line="259" w:lineRule="auto"/>
    </w:pPr>
  </w:style>
  <w:style w:type="paragraph" w:customStyle="1" w:styleId="3CAA2EB27F814D9B93307A023FBAD61C">
    <w:name w:val="3CAA2EB27F814D9B93307A023FBAD61C"/>
    <w:rsid w:val="005072DD"/>
    <w:pPr>
      <w:spacing w:after="160" w:line="259" w:lineRule="auto"/>
    </w:pPr>
  </w:style>
  <w:style w:type="paragraph" w:customStyle="1" w:styleId="6AC3383DD3AF429AB3733120DB1BB373">
    <w:name w:val="6AC3383DD3AF429AB3733120DB1BB373"/>
    <w:rsid w:val="005072DD"/>
    <w:pPr>
      <w:spacing w:after="160" w:line="259" w:lineRule="auto"/>
    </w:pPr>
  </w:style>
  <w:style w:type="paragraph" w:customStyle="1" w:styleId="9DA5B020B27144969840F85E91220F47">
    <w:name w:val="9DA5B020B27144969840F85E91220F47"/>
    <w:rsid w:val="005072DD"/>
    <w:pPr>
      <w:spacing w:after="160" w:line="259" w:lineRule="auto"/>
    </w:pPr>
  </w:style>
  <w:style w:type="paragraph" w:customStyle="1" w:styleId="8C5CE0F6E0E94E97A7D59866F062DC54">
    <w:name w:val="8C5CE0F6E0E94E97A7D59866F062DC54"/>
    <w:rsid w:val="005072DD"/>
    <w:pPr>
      <w:spacing w:after="160" w:line="259" w:lineRule="auto"/>
    </w:pPr>
  </w:style>
  <w:style w:type="paragraph" w:customStyle="1" w:styleId="F49CE82AE5494107847AF24D4B031FA3">
    <w:name w:val="F49CE82AE5494107847AF24D4B031FA3"/>
    <w:rsid w:val="005072DD"/>
    <w:pPr>
      <w:spacing w:after="160" w:line="259" w:lineRule="auto"/>
    </w:pPr>
  </w:style>
  <w:style w:type="paragraph" w:customStyle="1" w:styleId="7673CBA8609E4FD38140F4BB6EFB058E">
    <w:name w:val="7673CBA8609E4FD38140F4BB6EFB058E"/>
    <w:rsid w:val="005072DD"/>
    <w:pPr>
      <w:spacing w:after="160" w:line="259" w:lineRule="auto"/>
    </w:pPr>
  </w:style>
  <w:style w:type="paragraph" w:customStyle="1" w:styleId="E304295944F94C67AE8ADC2329B35EC8">
    <w:name w:val="E304295944F94C67AE8ADC2329B35EC8"/>
    <w:rsid w:val="005072DD"/>
    <w:pPr>
      <w:spacing w:after="160" w:line="259" w:lineRule="auto"/>
    </w:pPr>
  </w:style>
  <w:style w:type="paragraph" w:customStyle="1" w:styleId="104F31E3C55B4C83A5092DA3B5BC4A1F">
    <w:name w:val="104F31E3C55B4C83A5092DA3B5BC4A1F"/>
    <w:rsid w:val="005072DD"/>
    <w:pPr>
      <w:spacing w:after="160" w:line="259" w:lineRule="auto"/>
    </w:pPr>
  </w:style>
  <w:style w:type="paragraph" w:customStyle="1" w:styleId="A0F2C33C53E64B41907CA909F2AFCF91">
    <w:name w:val="A0F2C33C53E64B41907CA909F2AFCF91"/>
    <w:rsid w:val="005072DD"/>
    <w:pPr>
      <w:spacing w:after="160" w:line="259" w:lineRule="auto"/>
    </w:pPr>
  </w:style>
  <w:style w:type="paragraph" w:customStyle="1" w:styleId="709DBAABB6A34F05986F4C1626B91B35">
    <w:name w:val="709DBAABB6A34F05986F4C1626B91B35"/>
    <w:rsid w:val="005072DD"/>
    <w:pPr>
      <w:spacing w:after="160" w:line="259" w:lineRule="auto"/>
    </w:pPr>
  </w:style>
  <w:style w:type="paragraph" w:customStyle="1" w:styleId="A8CD8FAE3FAD42B882B8254D7A6C2576">
    <w:name w:val="A8CD8FAE3FAD42B882B8254D7A6C2576"/>
    <w:rsid w:val="005072DD"/>
    <w:pPr>
      <w:spacing w:after="160" w:line="259" w:lineRule="auto"/>
    </w:pPr>
  </w:style>
  <w:style w:type="paragraph" w:customStyle="1" w:styleId="7292723152094DE887712959F14D0528">
    <w:name w:val="7292723152094DE887712959F14D0528"/>
    <w:rsid w:val="005072DD"/>
    <w:pPr>
      <w:spacing w:after="160" w:line="259" w:lineRule="auto"/>
    </w:pPr>
  </w:style>
  <w:style w:type="paragraph" w:customStyle="1" w:styleId="1BEB58FC0DDF49128D794F376B3C39B8">
    <w:name w:val="1BEB58FC0DDF49128D794F376B3C39B8"/>
    <w:rsid w:val="005072DD"/>
    <w:pPr>
      <w:spacing w:after="160" w:line="259" w:lineRule="auto"/>
    </w:pPr>
  </w:style>
  <w:style w:type="paragraph" w:customStyle="1" w:styleId="6ED89D7ADBCE47F18B919E8ED0D9E9B2">
    <w:name w:val="6ED89D7ADBCE47F18B919E8ED0D9E9B2"/>
    <w:rsid w:val="005072DD"/>
    <w:pPr>
      <w:spacing w:after="160" w:line="259" w:lineRule="auto"/>
    </w:pPr>
  </w:style>
  <w:style w:type="paragraph" w:customStyle="1" w:styleId="83839FCECF3E4DB9B5870194006BB606">
    <w:name w:val="83839FCECF3E4DB9B5870194006BB606"/>
    <w:rsid w:val="005072DD"/>
    <w:pPr>
      <w:spacing w:after="160" w:line="259" w:lineRule="auto"/>
    </w:pPr>
  </w:style>
  <w:style w:type="paragraph" w:customStyle="1" w:styleId="C9349A41814D47FBAB1F90F232A1D0F4">
    <w:name w:val="C9349A41814D47FBAB1F90F232A1D0F4"/>
    <w:rsid w:val="005072DD"/>
    <w:pPr>
      <w:spacing w:after="160" w:line="259" w:lineRule="auto"/>
    </w:pPr>
  </w:style>
  <w:style w:type="paragraph" w:customStyle="1" w:styleId="FB1726C6D23D453E911A481C2D79081C">
    <w:name w:val="FB1726C6D23D453E911A481C2D79081C"/>
    <w:rsid w:val="005072DD"/>
    <w:pPr>
      <w:spacing w:after="160" w:line="259" w:lineRule="auto"/>
    </w:pPr>
  </w:style>
  <w:style w:type="paragraph" w:customStyle="1" w:styleId="BDECF414BC9A4586B4BDA20087DFDC96">
    <w:name w:val="BDECF414BC9A4586B4BDA20087DFDC96"/>
    <w:rsid w:val="005072DD"/>
    <w:pPr>
      <w:spacing w:after="160" w:line="259" w:lineRule="auto"/>
    </w:pPr>
  </w:style>
  <w:style w:type="paragraph" w:customStyle="1" w:styleId="39029CD95B9948F3A384A79AEDE5FD35">
    <w:name w:val="39029CD95B9948F3A384A79AEDE5FD35"/>
    <w:rsid w:val="005072DD"/>
    <w:pPr>
      <w:spacing w:after="160" w:line="259" w:lineRule="auto"/>
    </w:pPr>
  </w:style>
  <w:style w:type="paragraph" w:customStyle="1" w:styleId="6BF031BB0C1E43BE8795BE79043A19E4">
    <w:name w:val="6BF031BB0C1E43BE8795BE79043A19E4"/>
    <w:rsid w:val="005072DD"/>
    <w:pPr>
      <w:spacing w:after="160" w:line="259" w:lineRule="auto"/>
    </w:pPr>
  </w:style>
  <w:style w:type="paragraph" w:customStyle="1" w:styleId="EDE04FCEF2E14C729F89B22C8A130D61">
    <w:name w:val="EDE04FCEF2E14C729F89B22C8A130D61"/>
    <w:rsid w:val="005072DD"/>
    <w:pPr>
      <w:spacing w:after="160" w:line="259" w:lineRule="auto"/>
    </w:pPr>
  </w:style>
  <w:style w:type="paragraph" w:customStyle="1" w:styleId="2C5706A7CD6D41388A3C883F9ECEB1A0">
    <w:name w:val="2C5706A7CD6D41388A3C883F9ECEB1A0"/>
    <w:rsid w:val="005072DD"/>
    <w:pPr>
      <w:spacing w:after="160" w:line="259" w:lineRule="auto"/>
    </w:pPr>
  </w:style>
  <w:style w:type="paragraph" w:customStyle="1" w:styleId="C201243642B64F2DA7358394072BFBB0">
    <w:name w:val="C201243642B64F2DA7358394072BFBB0"/>
    <w:rsid w:val="005072DD"/>
    <w:pPr>
      <w:spacing w:after="160" w:line="259" w:lineRule="auto"/>
    </w:pPr>
  </w:style>
  <w:style w:type="paragraph" w:customStyle="1" w:styleId="30DC69F5EC7D46B29EC5929B70180E1E">
    <w:name w:val="30DC69F5EC7D46B29EC5929B70180E1E"/>
    <w:rsid w:val="005072DD"/>
    <w:pPr>
      <w:spacing w:after="160" w:line="259" w:lineRule="auto"/>
    </w:pPr>
  </w:style>
  <w:style w:type="paragraph" w:customStyle="1" w:styleId="64AEC7A85FBB488B9DE175E96CF3CEF3">
    <w:name w:val="64AEC7A85FBB488B9DE175E96CF3CEF3"/>
    <w:rsid w:val="005072DD"/>
    <w:pPr>
      <w:spacing w:after="160" w:line="259" w:lineRule="auto"/>
    </w:pPr>
  </w:style>
  <w:style w:type="paragraph" w:customStyle="1" w:styleId="E0F490C4B46F4520BA379281DC8DB054">
    <w:name w:val="E0F490C4B46F4520BA379281DC8DB054"/>
    <w:rsid w:val="005072DD"/>
    <w:pPr>
      <w:spacing w:after="160" w:line="259" w:lineRule="auto"/>
    </w:pPr>
  </w:style>
  <w:style w:type="paragraph" w:customStyle="1" w:styleId="21E89309983D4252BAB6A2BCC5CA43B5">
    <w:name w:val="21E89309983D4252BAB6A2BCC5CA43B5"/>
    <w:rsid w:val="005072DD"/>
    <w:pPr>
      <w:spacing w:after="160" w:line="259" w:lineRule="auto"/>
    </w:pPr>
  </w:style>
  <w:style w:type="paragraph" w:customStyle="1" w:styleId="644C0495725D4E479F4845E9099B1E52">
    <w:name w:val="644C0495725D4E479F4845E9099B1E52"/>
    <w:rsid w:val="005072DD"/>
    <w:pPr>
      <w:spacing w:after="160" w:line="259" w:lineRule="auto"/>
    </w:pPr>
  </w:style>
  <w:style w:type="paragraph" w:customStyle="1" w:styleId="15261BC14ADA4B88A5EF25E47399DF60">
    <w:name w:val="15261BC14ADA4B88A5EF25E47399DF60"/>
    <w:rsid w:val="005072DD"/>
    <w:pPr>
      <w:spacing w:after="160" w:line="259" w:lineRule="auto"/>
    </w:pPr>
  </w:style>
  <w:style w:type="paragraph" w:customStyle="1" w:styleId="8018A843D86945FAA74BC141D5039599">
    <w:name w:val="8018A843D86945FAA74BC141D5039599"/>
    <w:rsid w:val="005072DD"/>
    <w:pPr>
      <w:spacing w:after="160" w:line="259" w:lineRule="auto"/>
    </w:pPr>
  </w:style>
  <w:style w:type="paragraph" w:customStyle="1" w:styleId="C44D4A3C432F47E58D58B12A47E024CC">
    <w:name w:val="C44D4A3C432F47E58D58B12A47E024CC"/>
    <w:rsid w:val="005072DD"/>
    <w:pPr>
      <w:spacing w:after="160" w:line="259" w:lineRule="auto"/>
    </w:pPr>
  </w:style>
  <w:style w:type="paragraph" w:customStyle="1" w:styleId="21D4F924CC3D4EF989B8ED4403C355F4">
    <w:name w:val="21D4F924CC3D4EF989B8ED4403C355F4"/>
    <w:rsid w:val="005072DD"/>
    <w:pPr>
      <w:spacing w:after="160" w:line="259" w:lineRule="auto"/>
    </w:pPr>
  </w:style>
  <w:style w:type="paragraph" w:customStyle="1" w:styleId="F132F9C945C24F9A8D81D16242D9C5B7">
    <w:name w:val="F132F9C945C24F9A8D81D16242D9C5B7"/>
    <w:rsid w:val="005072DD"/>
    <w:pPr>
      <w:spacing w:after="160" w:line="259" w:lineRule="auto"/>
    </w:pPr>
  </w:style>
  <w:style w:type="paragraph" w:customStyle="1" w:styleId="430F52276F06472D87FCCC74577EBC09">
    <w:name w:val="430F52276F06472D87FCCC74577EBC09"/>
    <w:rsid w:val="005072DD"/>
    <w:pPr>
      <w:spacing w:after="160" w:line="259" w:lineRule="auto"/>
    </w:pPr>
  </w:style>
  <w:style w:type="paragraph" w:customStyle="1" w:styleId="B7DD21AD98B347B88679D4B0BD0A27C2">
    <w:name w:val="B7DD21AD98B347B88679D4B0BD0A27C2"/>
    <w:rsid w:val="005072DD"/>
    <w:pPr>
      <w:spacing w:after="160" w:line="259" w:lineRule="auto"/>
    </w:pPr>
  </w:style>
  <w:style w:type="paragraph" w:customStyle="1" w:styleId="183D7A22E0A749318F1041B2964F02FB">
    <w:name w:val="183D7A22E0A749318F1041B2964F02FB"/>
    <w:rsid w:val="005072DD"/>
    <w:pPr>
      <w:spacing w:after="160" w:line="259" w:lineRule="auto"/>
    </w:pPr>
  </w:style>
  <w:style w:type="paragraph" w:customStyle="1" w:styleId="A8AA78EE78C543D99D53BDF175D11E3E">
    <w:name w:val="A8AA78EE78C543D99D53BDF175D11E3E"/>
    <w:rsid w:val="005072DD"/>
    <w:pPr>
      <w:spacing w:after="160" w:line="259" w:lineRule="auto"/>
    </w:pPr>
  </w:style>
  <w:style w:type="paragraph" w:customStyle="1" w:styleId="6597C1C60EFA4FD2A7063BDB7FF2F1D4">
    <w:name w:val="6597C1C60EFA4FD2A7063BDB7FF2F1D4"/>
    <w:rsid w:val="005072DD"/>
    <w:pPr>
      <w:spacing w:after="160" w:line="259" w:lineRule="auto"/>
    </w:pPr>
  </w:style>
  <w:style w:type="paragraph" w:customStyle="1" w:styleId="53DF66402BDB4EDBA941A682065C8C6C">
    <w:name w:val="53DF66402BDB4EDBA941A682065C8C6C"/>
    <w:rsid w:val="005072DD"/>
    <w:pPr>
      <w:spacing w:after="160" w:line="259" w:lineRule="auto"/>
    </w:pPr>
  </w:style>
  <w:style w:type="paragraph" w:customStyle="1" w:styleId="378174FAEA17464A9FAB516BA824ACCC">
    <w:name w:val="378174FAEA17464A9FAB516BA824ACCC"/>
    <w:rsid w:val="005072DD"/>
    <w:pPr>
      <w:spacing w:after="160" w:line="259" w:lineRule="auto"/>
    </w:pPr>
  </w:style>
  <w:style w:type="paragraph" w:customStyle="1" w:styleId="EC80F1F53E3845DCBBEBAC64877CC2AA">
    <w:name w:val="EC80F1F53E3845DCBBEBAC64877CC2AA"/>
    <w:rsid w:val="005072DD"/>
    <w:pPr>
      <w:spacing w:after="160" w:line="259" w:lineRule="auto"/>
    </w:pPr>
  </w:style>
  <w:style w:type="paragraph" w:customStyle="1" w:styleId="5C78B6381365435D9DBF248B20E9A048">
    <w:name w:val="5C78B6381365435D9DBF248B20E9A048"/>
    <w:rsid w:val="005072DD"/>
    <w:pPr>
      <w:spacing w:after="160" w:line="259" w:lineRule="auto"/>
    </w:pPr>
  </w:style>
  <w:style w:type="paragraph" w:customStyle="1" w:styleId="83921F9B6ED6433B9238D4DF73632299">
    <w:name w:val="83921F9B6ED6433B9238D4DF73632299"/>
    <w:rsid w:val="005072DD"/>
    <w:pPr>
      <w:spacing w:after="160" w:line="259" w:lineRule="auto"/>
    </w:pPr>
  </w:style>
  <w:style w:type="paragraph" w:customStyle="1" w:styleId="7ECB8A8DC8DB48469363A4DB41652FA8">
    <w:name w:val="7ECB8A8DC8DB48469363A4DB41652FA8"/>
    <w:rsid w:val="005072DD"/>
    <w:pPr>
      <w:spacing w:after="160" w:line="259" w:lineRule="auto"/>
    </w:pPr>
  </w:style>
  <w:style w:type="paragraph" w:customStyle="1" w:styleId="476C6F98CDAD423AB36544032AB63642">
    <w:name w:val="476C6F98CDAD423AB36544032AB63642"/>
    <w:rsid w:val="005072DD"/>
    <w:pPr>
      <w:spacing w:after="160" w:line="259" w:lineRule="auto"/>
    </w:pPr>
  </w:style>
  <w:style w:type="paragraph" w:customStyle="1" w:styleId="9BA69B5F341E4C6DBA57D47E6683BCC4">
    <w:name w:val="9BA69B5F341E4C6DBA57D47E6683BCC4"/>
    <w:rsid w:val="005072DD"/>
    <w:pPr>
      <w:spacing w:after="160" w:line="259" w:lineRule="auto"/>
    </w:pPr>
  </w:style>
  <w:style w:type="paragraph" w:customStyle="1" w:styleId="70D511143D3349359A2089FE323FB63A">
    <w:name w:val="70D511143D3349359A2089FE323FB63A"/>
    <w:rsid w:val="005072DD"/>
    <w:pPr>
      <w:spacing w:after="160" w:line="259" w:lineRule="auto"/>
    </w:pPr>
  </w:style>
  <w:style w:type="paragraph" w:customStyle="1" w:styleId="A9A12CE9C56848ACA3F272FBDCFB5C0C">
    <w:name w:val="A9A12CE9C56848ACA3F272FBDCFB5C0C"/>
    <w:rsid w:val="005072DD"/>
    <w:pPr>
      <w:spacing w:after="160" w:line="259" w:lineRule="auto"/>
    </w:pPr>
  </w:style>
  <w:style w:type="paragraph" w:customStyle="1" w:styleId="FF95F9EC305747A4A5871FE647AD4669">
    <w:name w:val="FF95F9EC305747A4A5871FE647AD4669"/>
    <w:rsid w:val="005072DD"/>
    <w:pPr>
      <w:spacing w:after="160" w:line="259" w:lineRule="auto"/>
    </w:pPr>
  </w:style>
  <w:style w:type="paragraph" w:customStyle="1" w:styleId="428943C5471E41469AD8B3A0D5BD7352">
    <w:name w:val="428943C5471E41469AD8B3A0D5BD7352"/>
    <w:rsid w:val="005072DD"/>
    <w:pPr>
      <w:spacing w:after="160" w:line="259" w:lineRule="auto"/>
    </w:pPr>
  </w:style>
  <w:style w:type="paragraph" w:customStyle="1" w:styleId="296D87ACFEE04701AA49C982154556A9">
    <w:name w:val="296D87ACFEE04701AA49C982154556A9"/>
    <w:rsid w:val="005072DD"/>
    <w:pPr>
      <w:spacing w:after="160" w:line="259" w:lineRule="auto"/>
    </w:pPr>
  </w:style>
  <w:style w:type="paragraph" w:customStyle="1" w:styleId="6F3B9A17FA89485598AF76354C012190">
    <w:name w:val="6F3B9A17FA89485598AF76354C012190"/>
    <w:rsid w:val="005072DD"/>
    <w:pPr>
      <w:spacing w:after="160" w:line="259" w:lineRule="auto"/>
    </w:pPr>
  </w:style>
  <w:style w:type="paragraph" w:customStyle="1" w:styleId="124F7C1E8932414BA7031CD0A891C0C3">
    <w:name w:val="124F7C1E8932414BA7031CD0A891C0C3"/>
    <w:rsid w:val="005072DD"/>
    <w:pPr>
      <w:spacing w:after="160" w:line="259" w:lineRule="auto"/>
    </w:pPr>
  </w:style>
  <w:style w:type="paragraph" w:customStyle="1" w:styleId="C1A813D29BCE4854BBF0E4416EB9EBFF">
    <w:name w:val="C1A813D29BCE4854BBF0E4416EB9EBFF"/>
    <w:rsid w:val="005072DD"/>
    <w:pPr>
      <w:spacing w:after="160" w:line="259" w:lineRule="auto"/>
    </w:pPr>
  </w:style>
  <w:style w:type="paragraph" w:customStyle="1" w:styleId="74763E39F2904B5EA0312C5C43B93899">
    <w:name w:val="74763E39F2904B5EA0312C5C43B93899"/>
    <w:rsid w:val="005072DD"/>
    <w:pPr>
      <w:spacing w:after="160" w:line="259" w:lineRule="auto"/>
    </w:pPr>
  </w:style>
  <w:style w:type="paragraph" w:customStyle="1" w:styleId="C6F688A051DC4B47B01A3C607CB7F3AF">
    <w:name w:val="C6F688A051DC4B47B01A3C607CB7F3AF"/>
    <w:rsid w:val="005072DD"/>
    <w:pPr>
      <w:spacing w:after="160" w:line="259" w:lineRule="auto"/>
    </w:pPr>
  </w:style>
  <w:style w:type="paragraph" w:customStyle="1" w:styleId="BC1B551AB71E4C1B999839E06CDC103B">
    <w:name w:val="BC1B551AB71E4C1B999839E06CDC103B"/>
    <w:rsid w:val="005072DD"/>
    <w:pPr>
      <w:spacing w:after="160" w:line="259" w:lineRule="auto"/>
    </w:pPr>
  </w:style>
  <w:style w:type="paragraph" w:customStyle="1" w:styleId="7BFE73335AD64979868FB3B6B795950D">
    <w:name w:val="7BFE73335AD64979868FB3B6B795950D"/>
    <w:rsid w:val="005072DD"/>
    <w:pPr>
      <w:spacing w:after="160" w:line="259" w:lineRule="auto"/>
    </w:pPr>
  </w:style>
  <w:style w:type="paragraph" w:customStyle="1" w:styleId="405F24EC528D4B719568D2B1DEEA1688">
    <w:name w:val="405F24EC528D4B719568D2B1DEEA1688"/>
    <w:rsid w:val="005072DD"/>
    <w:pPr>
      <w:spacing w:after="160" w:line="259" w:lineRule="auto"/>
    </w:pPr>
  </w:style>
  <w:style w:type="paragraph" w:customStyle="1" w:styleId="79D80B922FF841D09F8608E6922ABA83">
    <w:name w:val="79D80B922FF841D09F8608E6922ABA83"/>
    <w:rsid w:val="005072DD"/>
    <w:pPr>
      <w:spacing w:after="160" w:line="259" w:lineRule="auto"/>
    </w:pPr>
  </w:style>
  <w:style w:type="paragraph" w:customStyle="1" w:styleId="27C8B5A4A3FC47F6865505264A0C1380">
    <w:name w:val="27C8B5A4A3FC47F6865505264A0C1380"/>
    <w:rsid w:val="005072DD"/>
    <w:pPr>
      <w:spacing w:after="160" w:line="259" w:lineRule="auto"/>
    </w:pPr>
  </w:style>
  <w:style w:type="paragraph" w:customStyle="1" w:styleId="C2A8874BCE9C4C07AE3266D1894BDFB9">
    <w:name w:val="C2A8874BCE9C4C07AE3266D1894BDFB9"/>
    <w:rsid w:val="005072DD"/>
    <w:pPr>
      <w:spacing w:after="160" w:line="259" w:lineRule="auto"/>
    </w:pPr>
  </w:style>
  <w:style w:type="paragraph" w:customStyle="1" w:styleId="74C47F0BA8484EF4ADCC8625EBD871B1">
    <w:name w:val="74C47F0BA8484EF4ADCC8625EBD871B1"/>
    <w:rsid w:val="005072DD"/>
    <w:pPr>
      <w:spacing w:after="160" w:line="259" w:lineRule="auto"/>
    </w:pPr>
  </w:style>
  <w:style w:type="paragraph" w:customStyle="1" w:styleId="7B10CA392AC140509F71036626572629">
    <w:name w:val="7B10CA392AC140509F71036626572629"/>
    <w:rsid w:val="005072DD"/>
    <w:pPr>
      <w:spacing w:after="160" w:line="259" w:lineRule="auto"/>
    </w:pPr>
  </w:style>
  <w:style w:type="paragraph" w:customStyle="1" w:styleId="F486D783B31042859F364B084F740303">
    <w:name w:val="F486D783B31042859F364B084F740303"/>
    <w:rsid w:val="005072DD"/>
    <w:pPr>
      <w:spacing w:after="160" w:line="259" w:lineRule="auto"/>
    </w:pPr>
  </w:style>
  <w:style w:type="paragraph" w:customStyle="1" w:styleId="66ECE39686CC42BE8F6904CCD6CC1F3A">
    <w:name w:val="66ECE39686CC42BE8F6904CCD6CC1F3A"/>
    <w:rsid w:val="005072DD"/>
    <w:pPr>
      <w:spacing w:after="160" w:line="259" w:lineRule="auto"/>
    </w:pPr>
  </w:style>
  <w:style w:type="paragraph" w:customStyle="1" w:styleId="5C79207169A545149C47879873680676">
    <w:name w:val="5C79207169A545149C47879873680676"/>
    <w:rsid w:val="005072DD"/>
    <w:pPr>
      <w:spacing w:after="160" w:line="259" w:lineRule="auto"/>
    </w:pPr>
  </w:style>
  <w:style w:type="paragraph" w:customStyle="1" w:styleId="61AC467883C843BFAC4573E0287DF3F2">
    <w:name w:val="61AC467883C843BFAC4573E0287DF3F2"/>
    <w:rsid w:val="005072DD"/>
    <w:pPr>
      <w:spacing w:after="160" w:line="259" w:lineRule="auto"/>
    </w:pPr>
  </w:style>
  <w:style w:type="paragraph" w:customStyle="1" w:styleId="D7132FFE083F4479AD4D2F5AC693A96A">
    <w:name w:val="D7132FFE083F4479AD4D2F5AC693A96A"/>
    <w:rsid w:val="005072DD"/>
    <w:pPr>
      <w:spacing w:after="160" w:line="259" w:lineRule="auto"/>
    </w:pPr>
  </w:style>
  <w:style w:type="paragraph" w:customStyle="1" w:styleId="F82EA42E388A498EB7DF9E5E6D607016">
    <w:name w:val="F82EA42E388A498EB7DF9E5E6D607016"/>
    <w:rsid w:val="005072DD"/>
    <w:pPr>
      <w:spacing w:after="160" w:line="259" w:lineRule="auto"/>
    </w:pPr>
  </w:style>
  <w:style w:type="paragraph" w:customStyle="1" w:styleId="6808BD8DFDC0483AB7DEE9384D5F550B">
    <w:name w:val="6808BD8DFDC0483AB7DEE9384D5F550B"/>
    <w:rsid w:val="005072DD"/>
    <w:pPr>
      <w:spacing w:after="160" w:line="259" w:lineRule="auto"/>
    </w:pPr>
  </w:style>
  <w:style w:type="paragraph" w:customStyle="1" w:styleId="69631B4C48004145811F4ED30E03CE5C">
    <w:name w:val="69631B4C48004145811F4ED30E03CE5C"/>
    <w:rsid w:val="005072DD"/>
    <w:pPr>
      <w:spacing w:after="160" w:line="259" w:lineRule="auto"/>
    </w:pPr>
  </w:style>
  <w:style w:type="paragraph" w:customStyle="1" w:styleId="BE31FDEA48424F1AA41D6B2A00F1267A">
    <w:name w:val="BE31FDEA48424F1AA41D6B2A00F1267A"/>
    <w:rsid w:val="005072DD"/>
    <w:pPr>
      <w:spacing w:after="160" w:line="259" w:lineRule="auto"/>
    </w:pPr>
  </w:style>
  <w:style w:type="paragraph" w:customStyle="1" w:styleId="3DFF907855A44A9BB3823ED7E4D4691A">
    <w:name w:val="3DFF907855A44A9BB3823ED7E4D4691A"/>
    <w:rsid w:val="005072DD"/>
    <w:pPr>
      <w:spacing w:after="160" w:line="259" w:lineRule="auto"/>
    </w:pPr>
  </w:style>
  <w:style w:type="paragraph" w:customStyle="1" w:styleId="EA115039B8454350A0230843A9534748">
    <w:name w:val="EA115039B8454350A0230843A9534748"/>
    <w:rsid w:val="005072DD"/>
    <w:pPr>
      <w:spacing w:after="160" w:line="259" w:lineRule="auto"/>
    </w:pPr>
  </w:style>
  <w:style w:type="paragraph" w:customStyle="1" w:styleId="B984C038382B42E4BE0C84481F8270EF">
    <w:name w:val="B984C038382B42E4BE0C84481F8270EF"/>
    <w:rsid w:val="005072DD"/>
    <w:pPr>
      <w:spacing w:after="160" w:line="259" w:lineRule="auto"/>
    </w:pPr>
  </w:style>
  <w:style w:type="paragraph" w:customStyle="1" w:styleId="6618763B803241C780ECB0856510DFF3">
    <w:name w:val="6618763B803241C780ECB0856510DFF3"/>
    <w:rsid w:val="005072DD"/>
    <w:pPr>
      <w:spacing w:after="160" w:line="259" w:lineRule="auto"/>
    </w:pPr>
  </w:style>
  <w:style w:type="paragraph" w:customStyle="1" w:styleId="2D12E471AAC44793B181A1E8FA66DE45">
    <w:name w:val="2D12E471AAC44793B181A1E8FA66DE45"/>
    <w:rsid w:val="005072DD"/>
    <w:pPr>
      <w:spacing w:after="160" w:line="259" w:lineRule="auto"/>
    </w:pPr>
  </w:style>
  <w:style w:type="paragraph" w:customStyle="1" w:styleId="6DCB868935F24D1184BE6A8EAA672C6C">
    <w:name w:val="6DCB868935F24D1184BE6A8EAA672C6C"/>
    <w:rsid w:val="005072DD"/>
    <w:pPr>
      <w:spacing w:after="160" w:line="259" w:lineRule="auto"/>
    </w:pPr>
  </w:style>
  <w:style w:type="paragraph" w:customStyle="1" w:styleId="1C9BBB52C5474246B05D974F5456C236">
    <w:name w:val="1C9BBB52C5474246B05D974F5456C236"/>
    <w:rsid w:val="005072DD"/>
    <w:pPr>
      <w:spacing w:after="160" w:line="259" w:lineRule="auto"/>
    </w:pPr>
  </w:style>
  <w:style w:type="paragraph" w:customStyle="1" w:styleId="9E1AECC843BA4527AE47A2EFE410DE7E">
    <w:name w:val="9E1AECC843BA4527AE47A2EFE410DE7E"/>
    <w:rsid w:val="005072DD"/>
    <w:pPr>
      <w:spacing w:after="160" w:line="259" w:lineRule="auto"/>
    </w:pPr>
  </w:style>
  <w:style w:type="paragraph" w:customStyle="1" w:styleId="51E7C947B9E64FC5B329624726758BA2">
    <w:name w:val="51E7C947B9E64FC5B329624726758BA2"/>
    <w:rsid w:val="005072DD"/>
    <w:pPr>
      <w:spacing w:after="160" w:line="259" w:lineRule="auto"/>
    </w:pPr>
  </w:style>
  <w:style w:type="paragraph" w:customStyle="1" w:styleId="44AFE39A9F04452088EDA4A9B7264ACA">
    <w:name w:val="44AFE39A9F04452088EDA4A9B7264ACA"/>
    <w:rsid w:val="005072DD"/>
    <w:pPr>
      <w:spacing w:after="160" w:line="259" w:lineRule="auto"/>
    </w:pPr>
  </w:style>
  <w:style w:type="paragraph" w:customStyle="1" w:styleId="A45AB54909614C298D836B071AC8E9E6">
    <w:name w:val="A45AB54909614C298D836B071AC8E9E6"/>
    <w:rsid w:val="005072DD"/>
    <w:pPr>
      <w:spacing w:after="160" w:line="259" w:lineRule="auto"/>
    </w:pPr>
  </w:style>
  <w:style w:type="paragraph" w:customStyle="1" w:styleId="5BA0730631B142B1AC016827AE04AB48">
    <w:name w:val="5BA0730631B142B1AC016827AE04AB48"/>
    <w:rsid w:val="005072DD"/>
    <w:pPr>
      <w:spacing w:after="160" w:line="259" w:lineRule="auto"/>
    </w:pPr>
  </w:style>
  <w:style w:type="paragraph" w:customStyle="1" w:styleId="3AF5660FA95E4AE2B15E3D86D9E33C7D">
    <w:name w:val="3AF5660FA95E4AE2B15E3D86D9E33C7D"/>
    <w:rsid w:val="005072DD"/>
    <w:pPr>
      <w:spacing w:after="160" w:line="259" w:lineRule="auto"/>
    </w:pPr>
  </w:style>
  <w:style w:type="paragraph" w:customStyle="1" w:styleId="0C208850D91E4553A083B652318EEA38">
    <w:name w:val="0C208850D91E4553A083B652318EEA38"/>
    <w:rsid w:val="005072DD"/>
    <w:pPr>
      <w:spacing w:after="160" w:line="259" w:lineRule="auto"/>
    </w:pPr>
  </w:style>
  <w:style w:type="paragraph" w:customStyle="1" w:styleId="757BA934F418400AB79135C0152F3ABC">
    <w:name w:val="757BA934F418400AB79135C0152F3ABC"/>
    <w:rsid w:val="005072DD"/>
    <w:pPr>
      <w:spacing w:after="160" w:line="259" w:lineRule="auto"/>
    </w:pPr>
  </w:style>
  <w:style w:type="paragraph" w:customStyle="1" w:styleId="5670BBBC6D5445609ED3852A8A777225">
    <w:name w:val="5670BBBC6D5445609ED3852A8A777225"/>
    <w:rsid w:val="005072DD"/>
    <w:pPr>
      <w:spacing w:after="160" w:line="259" w:lineRule="auto"/>
    </w:pPr>
  </w:style>
  <w:style w:type="paragraph" w:customStyle="1" w:styleId="D77D8D7E506741C6BE2F415F27706965">
    <w:name w:val="D77D8D7E506741C6BE2F415F27706965"/>
    <w:rsid w:val="005072DD"/>
    <w:pPr>
      <w:spacing w:after="160" w:line="259" w:lineRule="auto"/>
    </w:pPr>
  </w:style>
  <w:style w:type="paragraph" w:customStyle="1" w:styleId="67F559A798E5426199E80CC3B2176BD3">
    <w:name w:val="67F559A798E5426199E80CC3B2176BD3"/>
    <w:rsid w:val="005072DD"/>
    <w:pPr>
      <w:spacing w:after="160" w:line="259" w:lineRule="auto"/>
    </w:pPr>
  </w:style>
  <w:style w:type="paragraph" w:customStyle="1" w:styleId="F1FA9CE392F545E792C4016EFB59F638">
    <w:name w:val="F1FA9CE392F545E792C4016EFB59F638"/>
    <w:rsid w:val="005072DD"/>
    <w:pPr>
      <w:spacing w:after="160" w:line="259" w:lineRule="auto"/>
    </w:pPr>
  </w:style>
  <w:style w:type="paragraph" w:customStyle="1" w:styleId="173ED282CDD8418382EFD29B923A7FB8">
    <w:name w:val="173ED282CDD8418382EFD29B923A7FB8"/>
    <w:rsid w:val="005072DD"/>
    <w:pPr>
      <w:spacing w:after="160" w:line="259" w:lineRule="auto"/>
    </w:pPr>
  </w:style>
  <w:style w:type="paragraph" w:customStyle="1" w:styleId="63A7501743F84194B0F0121E5BA7B5DF">
    <w:name w:val="63A7501743F84194B0F0121E5BA7B5DF"/>
    <w:rsid w:val="005072DD"/>
    <w:pPr>
      <w:spacing w:after="160" w:line="259" w:lineRule="auto"/>
    </w:pPr>
  </w:style>
  <w:style w:type="paragraph" w:customStyle="1" w:styleId="21662851F03B4B25A55FEC73EAF561DC">
    <w:name w:val="21662851F03B4B25A55FEC73EAF561DC"/>
    <w:rsid w:val="005072DD"/>
    <w:pPr>
      <w:spacing w:after="160" w:line="259" w:lineRule="auto"/>
    </w:pPr>
  </w:style>
  <w:style w:type="paragraph" w:customStyle="1" w:styleId="C140473E8FF64B6DA0B0C5B4BA759EE4">
    <w:name w:val="C140473E8FF64B6DA0B0C5B4BA759EE4"/>
    <w:rsid w:val="005072DD"/>
    <w:pPr>
      <w:spacing w:after="160" w:line="259" w:lineRule="auto"/>
    </w:pPr>
  </w:style>
  <w:style w:type="paragraph" w:customStyle="1" w:styleId="D1882712722244988F8AE2710D89FB6E">
    <w:name w:val="D1882712722244988F8AE2710D89FB6E"/>
    <w:rsid w:val="00CF0DCC"/>
    <w:pPr>
      <w:spacing w:after="160" w:line="259" w:lineRule="auto"/>
    </w:pPr>
  </w:style>
  <w:style w:type="paragraph" w:customStyle="1" w:styleId="FEF29D15779A403792B6875755386B06">
    <w:name w:val="FEF29D15779A403792B6875755386B06"/>
    <w:rsid w:val="00CF0DCC"/>
    <w:pPr>
      <w:spacing w:after="160" w:line="259" w:lineRule="auto"/>
    </w:pPr>
  </w:style>
  <w:style w:type="paragraph" w:customStyle="1" w:styleId="085868A12E90486E8C9EBC3146FFCAEE">
    <w:name w:val="085868A12E90486E8C9EBC3146FFCAEE"/>
    <w:rsid w:val="00CF0DCC"/>
    <w:pPr>
      <w:spacing w:after="160" w:line="259" w:lineRule="auto"/>
    </w:pPr>
  </w:style>
  <w:style w:type="paragraph" w:customStyle="1" w:styleId="531B65A911A5402AAF181A4F2146F7ED">
    <w:name w:val="531B65A911A5402AAF181A4F2146F7ED"/>
    <w:rsid w:val="00CF0DCC"/>
    <w:pPr>
      <w:spacing w:after="160" w:line="259" w:lineRule="auto"/>
    </w:pPr>
  </w:style>
  <w:style w:type="paragraph" w:customStyle="1" w:styleId="FADD8B97933B490A9FBCCED295EB575F">
    <w:name w:val="FADD8B97933B490A9FBCCED295EB575F"/>
    <w:rsid w:val="00CF0DCC"/>
    <w:pPr>
      <w:spacing w:after="160" w:line="259" w:lineRule="auto"/>
    </w:pPr>
  </w:style>
  <w:style w:type="paragraph" w:customStyle="1" w:styleId="B8CCFB8B93934C5D9D46D33BE48951AE">
    <w:name w:val="B8CCFB8B93934C5D9D46D33BE48951AE"/>
    <w:rsid w:val="00CF0DCC"/>
    <w:pPr>
      <w:spacing w:after="160" w:line="259" w:lineRule="auto"/>
    </w:pPr>
  </w:style>
  <w:style w:type="paragraph" w:customStyle="1" w:styleId="B8D90441AD414EA78D92A466DB19CB14">
    <w:name w:val="B8D90441AD414EA78D92A466DB19CB14"/>
    <w:rsid w:val="00CF0DCC"/>
    <w:pPr>
      <w:spacing w:after="160" w:line="259" w:lineRule="auto"/>
    </w:pPr>
  </w:style>
  <w:style w:type="paragraph" w:customStyle="1" w:styleId="6BB50B9976FF4B53848D632E2B47D36E">
    <w:name w:val="6BB50B9976FF4B53848D632E2B47D36E"/>
    <w:rsid w:val="00CF0DCC"/>
    <w:pPr>
      <w:spacing w:after="160" w:line="259" w:lineRule="auto"/>
    </w:pPr>
  </w:style>
  <w:style w:type="paragraph" w:customStyle="1" w:styleId="B2896BDEE2FB4F79A65F52F332252DCF">
    <w:name w:val="B2896BDEE2FB4F79A65F52F332252DCF"/>
    <w:rsid w:val="00CF0DCC"/>
    <w:pPr>
      <w:spacing w:after="160" w:line="259" w:lineRule="auto"/>
    </w:pPr>
  </w:style>
  <w:style w:type="paragraph" w:customStyle="1" w:styleId="7A5CD79088F143B096D0E83871B386EF">
    <w:name w:val="7A5CD79088F143B096D0E83871B386EF"/>
    <w:rsid w:val="00CF0DCC"/>
    <w:pPr>
      <w:spacing w:after="160" w:line="259" w:lineRule="auto"/>
    </w:pPr>
  </w:style>
  <w:style w:type="paragraph" w:customStyle="1" w:styleId="16CF53BA27C747749AE6F09B09CF7F11">
    <w:name w:val="16CF53BA27C747749AE6F09B09CF7F11"/>
    <w:rsid w:val="00CF0DCC"/>
    <w:pPr>
      <w:spacing w:after="160" w:line="259" w:lineRule="auto"/>
    </w:pPr>
  </w:style>
  <w:style w:type="paragraph" w:customStyle="1" w:styleId="A997271D673741D390DA55C8867AD4FA">
    <w:name w:val="A997271D673741D390DA55C8867AD4FA"/>
    <w:rsid w:val="00CF0DCC"/>
    <w:pPr>
      <w:spacing w:after="160" w:line="259" w:lineRule="auto"/>
    </w:pPr>
  </w:style>
  <w:style w:type="paragraph" w:customStyle="1" w:styleId="E2DC09F106F840F0A10AB8A6DE8F9F54">
    <w:name w:val="E2DC09F106F840F0A10AB8A6DE8F9F54"/>
    <w:rsid w:val="00CF0DCC"/>
    <w:pPr>
      <w:spacing w:after="160" w:line="259" w:lineRule="auto"/>
    </w:pPr>
  </w:style>
  <w:style w:type="paragraph" w:customStyle="1" w:styleId="0916E20AA1CC46C2B0BA42A7256A1411">
    <w:name w:val="0916E20AA1CC46C2B0BA42A7256A1411"/>
    <w:rsid w:val="00CF0DCC"/>
    <w:pPr>
      <w:spacing w:after="160" w:line="259" w:lineRule="auto"/>
    </w:pPr>
  </w:style>
  <w:style w:type="paragraph" w:customStyle="1" w:styleId="C24B66498B2440A1A14191EC24C3283D">
    <w:name w:val="C24B66498B2440A1A14191EC24C3283D"/>
    <w:rsid w:val="00CF0DCC"/>
    <w:pPr>
      <w:spacing w:after="160" w:line="259" w:lineRule="auto"/>
    </w:pPr>
  </w:style>
  <w:style w:type="paragraph" w:customStyle="1" w:styleId="99E2D81F314E44A68D814D83DDECB301">
    <w:name w:val="99E2D81F314E44A68D814D83DDECB301"/>
    <w:rsid w:val="00CF0DCC"/>
    <w:pPr>
      <w:spacing w:after="160" w:line="259" w:lineRule="auto"/>
    </w:pPr>
  </w:style>
  <w:style w:type="paragraph" w:customStyle="1" w:styleId="21AF05F576184DD0B94B418E07D869C9">
    <w:name w:val="21AF05F576184DD0B94B418E07D869C9"/>
    <w:rsid w:val="00CF0DCC"/>
    <w:pPr>
      <w:spacing w:after="160" w:line="259" w:lineRule="auto"/>
    </w:pPr>
  </w:style>
  <w:style w:type="paragraph" w:customStyle="1" w:styleId="82927BDBD64A45C4BB07E7937E508F14">
    <w:name w:val="82927BDBD64A45C4BB07E7937E508F14"/>
    <w:rsid w:val="00CF0DCC"/>
    <w:pPr>
      <w:spacing w:after="160" w:line="259" w:lineRule="auto"/>
    </w:pPr>
  </w:style>
  <w:style w:type="paragraph" w:customStyle="1" w:styleId="40D76B163C384E8892C6C0F978A1F6A9">
    <w:name w:val="40D76B163C384E8892C6C0F978A1F6A9"/>
    <w:rsid w:val="00CF0DCC"/>
    <w:pPr>
      <w:spacing w:after="160" w:line="259" w:lineRule="auto"/>
    </w:pPr>
  </w:style>
  <w:style w:type="paragraph" w:customStyle="1" w:styleId="A093027F20004443BF3CF35BDBE4C2D9">
    <w:name w:val="A093027F20004443BF3CF35BDBE4C2D9"/>
    <w:rsid w:val="00CF0DCC"/>
    <w:pPr>
      <w:spacing w:after="160" w:line="259" w:lineRule="auto"/>
    </w:pPr>
  </w:style>
  <w:style w:type="paragraph" w:customStyle="1" w:styleId="E874A03F383C4CEDB96BF31C27551294">
    <w:name w:val="E874A03F383C4CEDB96BF31C27551294"/>
    <w:rsid w:val="00CF0DCC"/>
    <w:pPr>
      <w:spacing w:after="160" w:line="259" w:lineRule="auto"/>
    </w:pPr>
  </w:style>
  <w:style w:type="paragraph" w:customStyle="1" w:styleId="D512843B584C46679E08AA9D3AA98813">
    <w:name w:val="D512843B584C46679E08AA9D3AA98813"/>
    <w:rsid w:val="00CF0DCC"/>
    <w:pPr>
      <w:spacing w:after="160" w:line="259" w:lineRule="auto"/>
    </w:pPr>
  </w:style>
  <w:style w:type="paragraph" w:customStyle="1" w:styleId="C4DDC528CDEF4F2E93E7C2E517E4D5B2">
    <w:name w:val="C4DDC528CDEF4F2E93E7C2E517E4D5B2"/>
    <w:rsid w:val="00CF0DCC"/>
    <w:pPr>
      <w:spacing w:after="160" w:line="259" w:lineRule="auto"/>
    </w:pPr>
  </w:style>
  <w:style w:type="paragraph" w:customStyle="1" w:styleId="46C9F0298A0E481B88E7ED7CEBDD4E1E">
    <w:name w:val="46C9F0298A0E481B88E7ED7CEBDD4E1E"/>
    <w:rsid w:val="00CF0DCC"/>
    <w:pPr>
      <w:spacing w:after="160" w:line="259" w:lineRule="auto"/>
    </w:pPr>
  </w:style>
  <w:style w:type="paragraph" w:customStyle="1" w:styleId="769DC5E24D2F4D26963651652ECBC952">
    <w:name w:val="769DC5E24D2F4D26963651652ECBC952"/>
    <w:rsid w:val="00CF0DCC"/>
    <w:pPr>
      <w:spacing w:after="160" w:line="259" w:lineRule="auto"/>
    </w:pPr>
  </w:style>
  <w:style w:type="paragraph" w:customStyle="1" w:styleId="67C9E3C703234CD6A60F69C81675BAAB">
    <w:name w:val="67C9E3C703234CD6A60F69C81675BAAB"/>
    <w:rsid w:val="00CF0DCC"/>
    <w:pPr>
      <w:spacing w:after="160" w:line="259" w:lineRule="auto"/>
    </w:pPr>
  </w:style>
  <w:style w:type="paragraph" w:customStyle="1" w:styleId="7EAFD14189E74CCC925AE73667EBC295">
    <w:name w:val="7EAFD14189E74CCC925AE73667EBC295"/>
    <w:rsid w:val="00CF0DCC"/>
    <w:pPr>
      <w:spacing w:after="160" w:line="259" w:lineRule="auto"/>
    </w:pPr>
  </w:style>
  <w:style w:type="paragraph" w:customStyle="1" w:styleId="559E75CEB18E4667ADD7490075B371C2">
    <w:name w:val="559E75CEB18E4667ADD7490075B371C2"/>
    <w:rsid w:val="00CF0DCC"/>
    <w:pPr>
      <w:spacing w:after="160" w:line="259" w:lineRule="auto"/>
    </w:pPr>
  </w:style>
  <w:style w:type="paragraph" w:customStyle="1" w:styleId="2F3E0227EECD4A52AE19F8FACFDB442F">
    <w:name w:val="2F3E0227EECD4A52AE19F8FACFDB442F"/>
    <w:rsid w:val="00CF0DCC"/>
    <w:pPr>
      <w:spacing w:after="160" w:line="259" w:lineRule="auto"/>
    </w:pPr>
  </w:style>
  <w:style w:type="paragraph" w:customStyle="1" w:styleId="996B8B05CEC84AA587E6F61ED8A0958C">
    <w:name w:val="996B8B05CEC84AA587E6F61ED8A0958C"/>
    <w:rsid w:val="00CF0DCC"/>
    <w:pPr>
      <w:spacing w:after="160" w:line="259" w:lineRule="auto"/>
    </w:pPr>
  </w:style>
  <w:style w:type="paragraph" w:customStyle="1" w:styleId="0CF579BC54A843B081CF571141287756">
    <w:name w:val="0CF579BC54A843B081CF571141287756"/>
    <w:rsid w:val="00CF0DCC"/>
    <w:pPr>
      <w:spacing w:after="160" w:line="259" w:lineRule="auto"/>
    </w:pPr>
  </w:style>
  <w:style w:type="paragraph" w:customStyle="1" w:styleId="AE0D3F8D407741408616E49D2121295D">
    <w:name w:val="AE0D3F8D407741408616E49D2121295D"/>
    <w:rsid w:val="00CF0DCC"/>
    <w:pPr>
      <w:spacing w:after="160" w:line="259" w:lineRule="auto"/>
    </w:pPr>
  </w:style>
  <w:style w:type="paragraph" w:customStyle="1" w:styleId="DF9D996FE03F427A97070634CC907DB4">
    <w:name w:val="DF9D996FE03F427A97070634CC907DB4"/>
    <w:rsid w:val="00CF0DCC"/>
    <w:pPr>
      <w:spacing w:after="160" w:line="259" w:lineRule="auto"/>
    </w:pPr>
  </w:style>
  <w:style w:type="paragraph" w:customStyle="1" w:styleId="E12133B7774A4891BBFAA929D939C1ED">
    <w:name w:val="E12133B7774A4891BBFAA929D939C1ED"/>
    <w:rsid w:val="00CF0DCC"/>
    <w:pPr>
      <w:spacing w:after="160" w:line="259" w:lineRule="auto"/>
    </w:pPr>
  </w:style>
  <w:style w:type="paragraph" w:customStyle="1" w:styleId="94C7E0B6BF0D4CD3A2669EC2A3817C05">
    <w:name w:val="94C7E0B6BF0D4CD3A2669EC2A3817C05"/>
    <w:rsid w:val="00CF0DCC"/>
    <w:pPr>
      <w:spacing w:after="160" w:line="259" w:lineRule="auto"/>
    </w:pPr>
  </w:style>
  <w:style w:type="paragraph" w:customStyle="1" w:styleId="82C9A927CC6A4AB5918E4C0B0BFF281E">
    <w:name w:val="82C9A927CC6A4AB5918E4C0B0BFF281E"/>
    <w:rsid w:val="00CF0DCC"/>
    <w:pPr>
      <w:spacing w:after="160" w:line="259" w:lineRule="auto"/>
    </w:pPr>
  </w:style>
  <w:style w:type="paragraph" w:customStyle="1" w:styleId="DDD94B5416B244C588A0D2CEB35A098B">
    <w:name w:val="DDD94B5416B244C588A0D2CEB35A098B"/>
    <w:rsid w:val="00CF0DCC"/>
    <w:pPr>
      <w:spacing w:after="160" w:line="259" w:lineRule="auto"/>
    </w:pPr>
  </w:style>
  <w:style w:type="paragraph" w:customStyle="1" w:styleId="03710B308E0D489FBA59B61353068D02">
    <w:name w:val="03710B308E0D489FBA59B61353068D02"/>
    <w:rsid w:val="00CF0DCC"/>
    <w:pPr>
      <w:spacing w:after="160" w:line="259" w:lineRule="auto"/>
    </w:pPr>
  </w:style>
  <w:style w:type="paragraph" w:customStyle="1" w:styleId="AD040F7148C3474EA8F1357AFE2B3D8A">
    <w:name w:val="AD040F7148C3474EA8F1357AFE2B3D8A"/>
    <w:rsid w:val="00CF0DCC"/>
    <w:pPr>
      <w:spacing w:after="160" w:line="259" w:lineRule="auto"/>
    </w:pPr>
  </w:style>
  <w:style w:type="paragraph" w:customStyle="1" w:styleId="99B69A4C0690423EAEEEF74A52C5DD71">
    <w:name w:val="99B69A4C0690423EAEEEF74A52C5DD71"/>
    <w:rsid w:val="00CF0DCC"/>
    <w:pPr>
      <w:spacing w:after="160" w:line="259" w:lineRule="auto"/>
    </w:pPr>
  </w:style>
  <w:style w:type="paragraph" w:customStyle="1" w:styleId="A55403B93AEB452C9E3294D32F5A7BB4">
    <w:name w:val="A55403B93AEB452C9E3294D32F5A7BB4"/>
    <w:rsid w:val="00CF0DCC"/>
    <w:pPr>
      <w:spacing w:after="160" w:line="259" w:lineRule="auto"/>
    </w:pPr>
  </w:style>
  <w:style w:type="paragraph" w:customStyle="1" w:styleId="B1B62760311E485EA0EA57BAABE1D5D7">
    <w:name w:val="B1B62760311E485EA0EA57BAABE1D5D7"/>
    <w:rsid w:val="00CF0DCC"/>
    <w:pPr>
      <w:spacing w:after="160" w:line="259" w:lineRule="auto"/>
    </w:pPr>
  </w:style>
  <w:style w:type="paragraph" w:customStyle="1" w:styleId="CA5A0EB0B168423A9EB14535B0311CFA">
    <w:name w:val="CA5A0EB0B168423A9EB14535B0311CFA"/>
    <w:rsid w:val="00CF0DCC"/>
    <w:pPr>
      <w:spacing w:after="160" w:line="259" w:lineRule="auto"/>
    </w:pPr>
  </w:style>
  <w:style w:type="paragraph" w:customStyle="1" w:styleId="A05370DF165F447C8CAFDE38456B5BAA">
    <w:name w:val="A05370DF165F447C8CAFDE38456B5BAA"/>
    <w:rsid w:val="00CF0DCC"/>
    <w:pPr>
      <w:spacing w:after="160" w:line="259" w:lineRule="auto"/>
    </w:pPr>
  </w:style>
  <w:style w:type="paragraph" w:customStyle="1" w:styleId="F97670212C704B0FAE18EC0EA9EEEB91">
    <w:name w:val="F97670212C704B0FAE18EC0EA9EEEB91"/>
    <w:rsid w:val="00CF0DCC"/>
    <w:pPr>
      <w:spacing w:after="160" w:line="259" w:lineRule="auto"/>
    </w:pPr>
  </w:style>
  <w:style w:type="paragraph" w:customStyle="1" w:styleId="F7D792878CCA41508805C74ACE6BDE83">
    <w:name w:val="F7D792878CCA41508805C74ACE6BDE83"/>
    <w:rsid w:val="00CF0DCC"/>
    <w:pPr>
      <w:spacing w:after="160" w:line="259" w:lineRule="auto"/>
    </w:pPr>
  </w:style>
  <w:style w:type="paragraph" w:customStyle="1" w:styleId="78FEECA396594A2385B8716055E64FD2">
    <w:name w:val="78FEECA396594A2385B8716055E64FD2"/>
    <w:rsid w:val="00CF0DCC"/>
    <w:pPr>
      <w:spacing w:after="160" w:line="259" w:lineRule="auto"/>
    </w:pPr>
  </w:style>
  <w:style w:type="paragraph" w:customStyle="1" w:styleId="9F5CA33F88DA4FB490313792917DBAA6">
    <w:name w:val="9F5CA33F88DA4FB490313792917DBAA6"/>
    <w:rsid w:val="00CF0DCC"/>
    <w:pPr>
      <w:spacing w:after="160" w:line="259" w:lineRule="auto"/>
    </w:pPr>
  </w:style>
  <w:style w:type="paragraph" w:customStyle="1" w:styleId="81565E6B2AEE4E318451920AB3A55299">
    <w:name w:val="81565E6B2AEE4E318451920AB3A55299"/>
    <w:rsid w:val="00CF0DCC"/>
    <w:pPr>
      <w:spacing w:after="160" w:line="259" w:lineRule="auto"/>
    </w:pPr>
  </w:style>
  <w:style w:type="paragraph" w:customStyle="1" w:styleId="3C2A0048D48041F4845D5ADA103FFF68">
    <w:name w:val="3C2A0048D48041F4845D5ADA103FFF68"/>
    <w:rsid w:val="00CF0DCC"/>
    <w:pPr>
      <w:spacing w:after="160" w:line="259" w:lineRule="auto"/>
    </w:pPr>
  </w:style>
  <w:style w:type="paragraph" w:customStyle="1" w:styleId="BF3F21997B62413892E4046BC5E2E7D8">
    <w:name w:val="BF3F21997B62413892E4046BC5E2E7D8"/>
    <w:rsid w:val="00CF0DCC"/>
    <w:pPr>
      <w:spacing w:after="160" w:line="259" w:lineRule="auto"/>
    </w:pPr>
  </w:style>
  <w:style w:type="paragraph" w:customStyle="1" w:styleId="572EE16C817D41F6B0F9D3EF13AEBC7B">
    <w:name w:val="572EE16C817D41F6B0F9D3EF13AEBC7B"/>
    <w:rsid w:val="00CF0DCC"/>
    <w:pPr>
      <w:spacing w:after="160" w:line="259" w:lineRule="auto"/>
    </w:pPr>
  </w:style>
  <w:style w:type="paragraph" w:customStyle="1" w:styleId="493675F89D25493DA54C17FFCC699A4A">
    <w:name w:val="493675F89D25493DA54C17FFCC699A4A"/>
    <w:rsid w:val="00CF0DCC"/>
    <w:pPr>
      <w:spacing w:after="160" w:line="259" w:lineRule="auto"/>
    </w:pPr>
  </w:style>
  <w:style w:type="paragraph" w:customStyle="1" w:styleId="A7A02452A8E94A329142FAE12B918814">
    <w:name w:val="A7A02452A8E94A329142FAE12B918814"/>
    <w:rsid w:val="00CF0DCC"/>
    <w:pPr>
      <w:spacing w:after="160" w:line="259" w:lineRule="auto"/>
    </w:pPr>
  </w:style>
  <w:style w:type="paragraph" w:customStyle="1" w:styleId="FA66886743CC40EA937CFBF07B7C8DE0">
    <w:name w:val="FA66886743CC40EA937CFBF07B7C8DE0"/>
    <w:rsid w:val="00CF0DCC"/>
    <w:pPr>
      <w:spacing w:after="160" w:line="259" w:lineRule="auto"/>
    </w:pPr>
  </w:style>
  <w:style w:type="paragraph" w:customStyle="1" w:styleId="95AEF48CCACB43D38D81EE9392577DB0">
    <w:name w:val="95AEF48CCACB43D38D81EE9392577DB0"/>
    <w:rsid w:val="00CF0DCC"/>
    <w:pPr>
      <w:spacing w:after="160" w:line="259" w:lineRule="auto"/>
    </w:pPr>
  </w:style>
  <w:style w:type="paragraph" w:customStyle="1" w:styleId="ECD0F817A6B747C5A9979757404A2BA4">
    <w:name w:val="ECD0F817A6B747C5A9979757404A2BA4"/>
    <w:rsid w:val="00CF0DCC"/>
    <w:pPr>
      <w:spacing w:after="160" w:line="259" w:lineRule="auto"/>
    </w:pPr>
  </w:style>
  <w:style w:type="paragraph" w:customStyle="1" w:styleId="58B5BD8E270C4F27A77A436BB51CFED2">
    <w:name w:val="58B5BD8E270C4F27A77A436BB51CFED2"/>
    <w:rsid w:val="00CF0DCC"/>
    <w:pPr>
      <w:spacing w:after="160" w:line="259" w:lineRule="auto"/>
    </w:pPr>
  </w:style>
  <w:style w:type="paragraph" w:customStyle="1" w:styleId="5F6F2A667A3E4A7499259FBAAFCEF4D5">
    <w:name w:val="5F6F2A667A3E4A7499259FBAAFCEF4D5"/>
    <w:rsid w:val="00CF0DCC"/>
    <w:pPr>
      <w:spacing w:after="160" w:line="259" w:lineRule="auto"/>
    </w:pPr>
  </w:style>
  <w:style w:type="paragraph" w:customStyle="1" w:styleId="C32B23CEF3084EF3B9E23C5719C4DE47">
    <w:name w:val="C32B23CEF3084EF3B9E23C5719C4DE47"/>
    <w:rsid w:val="00CF0DCC"/>
    <w:pPr>
      <w:spacing w:after="160" w:line="259" w:lineRule="auto"/>
    </w:pPr>
  </w:style>
  <w:style w:type="paragraph" w:customStyle="1" w:styleId="E83A95D4B2B54009B54C2EEBA7BCC341">
    <w:name w:val="E83A95D4B2B54009B54C2EEBA7BCC341"/>
    <w:rsid w:val="00CF0DCC"/>
    <w:pPr>
      <w:spacing w:after="160" w:line="259" w:lineRule="auto"/>
    </w:pPr>
  </w:style>
  <w:style w:type="paragraph" w:customStyle="1" w:styleId="06E812A693804C18A761F067BA189141">
    <w:name w:val="06E812A693804C18A761F067BA189141"/>
    <w:rsid w:val="00CF0DCC"/>
    <w:pPr>
      <w:spacing w:after="160" w:line="259" w:lineRule="auto"/>
    </w:pPr>
  </w:style>
  <w:style w:type="paragraph" w:customStyle="1" w:styleId="0BADA2A005504DAB9FE5DCFF8FB1630B">
    <w:name w:val="0BADA2A005504DAB9FE5DCFF8FB1630B"/>
    <w:rsid w:val="00CF0DCC"/>
    <w:pPr>
      <w:spacing w:after="160" w:line="259" w:lineRule="auto"/>
    </w:pPr>
  </w:style>
  <w:style w:type="paragraph" w:customStyle="1" w:styleId="2EBF56575FEE40EB94185492159AB7A2">
    <w:name w:val="2EBF56575FEE40EB94185492159AB7A2"/>
    <w:rsid w:val="00CF0DCC"/>
    <w:pPr>
      <w:spacing w:after="160" w:line="259" w:lineRule="auto"/>
    </w:pPr>
  </w:style>
  <w:style w:type="paragraph" w:customStyle="1" w:styleId="11B11A370CA942B89E0EB6C198CC7B24">
    <w:name w:val="11B11A370CA942B89E0EB6C198CC7B24"/>
    <w:rsid w:val="00CF0DCC"/>
    <w:pPr>
      <w:spacing w:after="160" w:line="259" w:lineRule="auto"/>
    </w:pPr>
  </w:style>
  <w:style w:type="paragraph" w:customStyle="1" w:styleId="63E969E5401043298C5582D4A0A0116E">
    <w:name w:val="63E969E5401043298C5582D4A0A0116E"/>
    <w:rsid w:val="00CF0DCC"/>
    <w:pPr>
      <w:spacing w:after="160" w:line="259" w:lineRule="auto"/>
    </w:pPr>
  </w:style>
  <w:style w:type="paragraph" w:customStyle="1" w:styleId="7F34F387877541FDB57836D64F1B0F30">
    <w:name w:val="7F34F387877541FDB57836D64F1B0F30"/>
    <w:rsid w:val="00CF0DCC"/>
    <w:pPr>
      <w:spacing w:after="160" w:line="259" w:lineRule="auto"/>
    </w:pPr>
  </w:style>
  <w:style w:type="paragraph" w:customStyle="1" w:styleId="4D7EB296A8E245BCB467C6F77CA66360">
    <w:name w:val="4D7EB296A8E245BCB467C6F77CA66360"/>
    <w:rsid w:val="00CF0DCC"/>
    <w:pPr>
      <w:spacing w:after="160" w:line="259" w:lineRule="auto"/>
    </w:pPr>
  </w:style>
  <w:style w:type="paragraph" w:customStyle="1" w:styleId="BAADA3ABB9A947A395406F8FBB91AD8D">
    <w:name w:val="BAADA3ABB9A947A395406F8FBB91AD8D"/>
    <w:rsid w:val="00CF0DCC"/>
    <w:pPr>
      <w:spacing w:after="160" w:line="259" w:lineRule="auto"/>
    </w:pPr>
  </w:style>
  <w:style w:type="paragraph" w:customStyle="1" w:styleId="FE062438D9674D6F8EBDFD1A0CCA7888">
    <w:name w:val="FE062438D9674D6F8EBDFD1A0CCA7888"/>
    <w:rsid w:val="00CF0DCC"/>
    <w:pPr>
      <w:spacing w:after="160" w:line="259" w:lineRule="auto"/>
    </w:pPr>
  </w:style>
  <w:style w:type="paragraph" w:customStyle="1" w:styleId="6680056D62954E5CBB737610E9C1E5AE">
    <w:name w:val="6680056D62954E5CBB737610E9C1E5AE"/>
    <w:rsid w:val="00CF0DCC"/>
    <w:pPr>
      <w:spacing w:after="160" w:line="259" w:lineRule="auto"/>
    </w:pPr>
  </w:style>
  <w:style w:type="paragraph" w:customStyle="1" w:styleId="0D3616A7D2264905AD530A967BEA4225">
    <w:name w:val="0D3616A7D2264905AD530A967BEA4225"/>
    <w:rsid w:val="00CF0DCC"/>
    <w:pPr>
      <w:spacing w:after="160" w:line="259" w:lineRule="auto"/>
    </w:pPr>
  </w:style>
  <w:style w:type="paragraph" w:customStyle="1" w:styleId="8C1CAB81A2C44DE9B09DBF113786FA4A">
    <w:name w:val="8C1CAB81A2C44DE9B09DBF113786FA4A"/>
    <w:rsid w:val="00CF0DCC"/>
    <w:pPr>
      <w:spacing w:after="160" w:line="259" w:lineRule="auto"/>
    </w:pPr>
  </w:style>
  <w:style w:type="paragraph" w:customStyle="1" w:styleId="6AF8BB96599E4C4BBEA145EC26514C26">
    <w:name w:val="6AF8BB96599E4C4BBEA145EC26514C26"/>
    <w:rsid w:val="00CF0DCC"/>
    <w:pPr>
      <w:spacing w:after="160" w:line="259" w:lineRule="auto"/>
    </w:pPr>
  </w:style>
  <w:style w:type="paragraph" w:customStyle="1" w:styleId="CE5BA687D2DF4D6186F08699A036AAB9">
    <w:name w:val="CE5BA687D2DF4D6186F08699A036AAB9"/>
    <w:rsid w:val="00CF0DCC"/>
    <w:pPr>
      <w:spacing w:after="160" w:line="259" w:lineRule="auto"/>
    </w:pPr>
  </w:style>
  <w:style w:type="paragraph" w:customStyle="1" w:styleId="457BB0D4B9C84E9589803E01012DD8C2">
    <w:name w:val="457BB0D4B9C84E9589803E01012DD8C2"/>
    <w:rsid w:val="00CF0DCC"/>
    <w:pPr>
      <w:spacing w:after="160" w:line="259" w:lineRule="auto"/>
    </w:pPr>
  </w:style>
  <w:style w:type="paragraph" w:customStyle="1" w:styleId="EC8715CCA935477887D75D3B250AB286">
    <w:name w:val="EC8715CCA935477887D75D3B250AB286"/>
    <w:rsid w:val="00CF0DCC"/>
    <w:pPr>
      <w:spacing w:after="160" w:line="259" w:lineRule="auto"/>
    </w:pPr>
  </w:style>
  <w:style w:type="paragraph" w:customStyle="1" w:styleId="8977B2EFE23246A0831DA96418AB70AF">
    <w:name w:val="8977B2EFE23246A0831DA96418AB70AF"/>
    <w:rsid w:val="00CF0DCC"/>
    <w:pPr>
      <w:spacing w:after="160" w:line="259" w:lineRule="auto"/>
    </w:pPr>
  </w:style>
  <w:style w:type="paragraph" w:customStyle="1" w:styleId="10D9E501B99442F796E7112B81E679F2">
    <w:name w:val="10D9E501B99442F796E7112B81E679F2"/>
    <w:rsid w:val="00CF0DCC"/>
    <w:pPr>
      <w:spacing w:after="160" w:line="259" w:lineRule="auto"/>
    </w:pPr>
  </w:style>
  <w:style w:type="paragraph" w:customStyle="1" w:styleId="4AE17201EFC44F1EA235E7DE375AB65F">
    <w:name w:val="4AE17201EFC44F1EA235E7DE375AB65F"/>
    <w:rsid w:val="00CF0DCC"/>
    <w:pPr>
      <w:spacing w:after="160" w:line="259" w:lineRule="auto"/>
    </w:pPr>
  </w:style>
  <w:style w:type="paragraph" w:customStyle="1" w:styleId="79B3B7DE4EE1480ABA959116B531C5AA">
    <w:name w:val="79B3B7DE4EE1480ABA959116B531C5AA"/>
    <w:rsid w:val="00CF0DCC"/>
    <w:pPr>
      <w:spacing w:after="160" w:line="259" w:lineRule="auto"/>
    </w:pPr>
  </w:style>
  <w:style w:type="paragraph" w:customStyle="1" w:styleId="825A4167EF7046CF9929E2DD0575A9DE">
    <w:name w:val="825A4167EF7046CF9929E2DD0575A9DE"/>
    <w:rsid w:val="00CF0DCC"/>
    <w:pPr>
      <w:spacing w:after="160" w:line="259" w:lineRule="auto"/>
    </w:pPr>
  </w:style>
  <w:style w:type="paragraph" w:customStyle="1" w:styleId="537A84E73280412AAD25D4CA7B1EA964">
    <w:name w:val="537A84E73280412AAD25D4CA7B1EA964"/>
    <w:rsid w:val="00CF0DCC"/>
    <w:pPr>
      <w:spacing w:after="160" w:line="259" w:lineRule="auto"/>
    </w:pPr>
  </w:style>
  <w:style w:type="paragraph" w:customStyle="1" w:styleId="538AF7F6529842CFBCF17E24B0741CED">
    <w:name w:val="538AF7F6529842CFBCF17E24B0741CED"/>
    <w:rsid w:val="00CF0DCC"/>
    <w:pPr>
      <w:spacing w:after="160" w:line="259" w:lineRule="auto"/>
    </w:pPr>
  </w:style>
  <w:style w:type="paragraph" w:customStyle="1" w:styleId="C09B9E0EC49E4BA39CCDB4F33ED24FF9">
    <w:name w:val="C09B9E0EC49E4BA39CCDB4F33ED24FF9"/>
    <w:rsid w:val="00CF0DCC"/>
    <w:pPr>
      <w:spacing w:after="160" w:line="259" w:lineRule="auto"/>
    </w:pPr>
  </w:style>
  <w:style w:type="paragraph" w:customStyle="1" w:styleId="7385FEFDEE8649E399926B0E7BA1B0B5">
    <w:name w:val="7385FEFDEE8649E399926B0E7BA1B0B5"/>
    <w:rsid w:val="00CF0DCC"/>
    <w:pPr>
      <w:spacing w:after="160" w:line="259" w:lineRule="auto"/>
    </w:pPr>
  </w:style>
  <w:style w:type="paragraph" w:customStyle="1" w:styleId="85E1D7497B9D41AC93F4AF8E8073D167">
    <w:name w:val="85E1D7497B9D41AC93F4AF8E8073D167"/>
    <w:rsid w:val="00CF0DCC"/>
    <w:pPr>
      <w:spacing w:after="160" w:line="259" w:lineRule="auto"/>
    </w:pPr>
  </w:style>
  <w:style w:type="paragraph" w:customStyle="1" w:styleId="AC83D09CC60D4FBCAAC4210BCD42AB02">
    <w:name w:val="AC83D09CC60D4FBCAAC4210BCD42AB02"/>
    <w:rsid w:val="00CF0DCC"/>
    <w:pPr>
      <w:spacing w:after="160" w:line="259" w:lineRule="auto"/>
    </w:pPr>
  </w:style>
  <w:style w:type="paragraph" w:customStyle="1" w:styleId="D505EE641FBC46EFA604BDE19232952B">
    <w:name w:val="D505EE641FBC46EFA604BDE19232952B"/>
    <w:rsid w:val="00CF0DCC"/>
    <w:pPr>
      <w:spacing w:after="160" w:line="259" w:lineRule="auto"/>
    </w:pPr>
  </w:style>
  <w:style w:type="paragraph" w:customStyle="1" w:styleId="B3673D8B080C41E6A2011A06DB858921">
    <w:name w:val="B3673D8B080C41E6A2011A06DB858921"/>
    <w:rsid w:val="00CF0DCC"/>
    <w:pPr>
      <w:spacing w:after="160" w:line="259" w:lineRule="auto"/>
    </w:pPr>
  </w:style>
  <w:style w:type="paragraph" w:customStyle="1" w:styleId="CEBE49CE04104DCAA3924A3B1B59D6DF">
    <w:name w:val="CEBE49CE04104DCAA3924A3B1B59D6DF"/>
    <w:rsid w:val="00CF0DCC"/>
    <w:pPr>
      <w:spacing w:after="160" w:line="259" w:lineRule="auto"/>
    </w:pPr>
  </w:style>
  <w:style w:type="paragraph" w:customStyle="1" w:styleId="0E51DDD062274DBBBDE06801860BCDAA">
    <w:name w:val="0E51DDD062274DBBBDE06801860BCDAA"/>
    <w:rsid w:val="00CF0DCC"/>
    <w:pPr>
      <w:spacing w:after="160" w:line="259" w:lineRule="auto"/>
    </w:pPr>
  </w:style>
  <w:style w:type="paragraph" w:customStyle="1" w:styleId="BF79742818404CEBA0AACB5ECC3FB38C">
    <w:name w:val="BF79742818404CEBA0AACB5ECC3FB38C"/>
    <w:rsid w:val="00CF0DCC"/>
    <w:pPr>
      <w:spacing w:after="160" w:line="259" w:lineRule="auto"/>
    </w:pPr>
  </w:style>
  <w:style w:type="paragraph" w:customStyle="1" w:styleId="9036CCF264FD4DD49C4933E138B492E5">
    <w:name w:val="9036CCF264FD4DD49C4933E138B492E5"/>
    <w:rsid w:val="00CF0DCC"/>
    <w:pPr>
      <w:spacing w:after="160" w:line="259" w:lineRule="auto"/>
    </w:pPr>
  </w:style>
  <w:style w:type="paragraph" w:customStyle="1" w:styleId="31B06F05C8E24EAC96445908C25A5F7B">
    <w:name w:val="31B06F05C8E24EAC96445908C25A5F7B"/>
    <w:rsid w:val="00CF0DCC"/>
    <w:pPr>
      <w:spacing w:after="160" w:line="259" w:lineRule="auto"/>
    </w:pPr>
  </w:style>
  <w:style w:type="paragraph" w:customStyle="1" w:styleId="FEAC8DAC61BC4135B0764D6F34A9719C">
    <w:name w:val="FEAC8DAC61BC4135B0764D6F34A9719C"/>
    <w:rsid w:val="00CF0DCC"/>
    <w:pPr>
      <w:spacing w:after="160" w:line="259" w:lineRule="auto"/>
    </w:pPr>
  </w:style>
  <w:style w:type="paragraph" w:customStyle="1" w:styleId="7188187B19F14525B116B3702619CDD3">
    <w:name w:val="7188187B19F14525B116B3702619CDD3"/>
    <w:rsid w:val="00CF0DCC"/>
    <w:pPr>
      <w:spacing w:after="160" w:line="259" w:lineRule="auto"/>
    </w:pPr>
  </w:style>
  <w:style w:type="paragraph" w:customStyle="1" w:styleId="0F9DFE21A99A47E4A1298755C3116DC1">
    <w:name w:val="0F9DFE21A99A47E4A1298755C3116DC1"/>
    <w:rsid w:val="00CF0DCC"/>
    <w:pPr>
      <w:spacing w:after="160" w:line="259" w:lineRule="auto"/>
    </w:pPr>
  </w:style>
  <w:style w:type="paragraph" w:customStyle="1" w:styleId="3F3760B248F54DECBBC6A9E0D47926E7">
    <w:name w:val="3F3760B248F54DECBBC6A9E0D47926E7"/>
    <w:rsid w:val="00CF0DCC"/>
    <w:pPr>
      <w:spacing w:after="160" w:line="259" w:lineRule="auto"/>
    </w:pPr>
  </w:style>
  <w:style w:type="paragraph" w:customStyle="1" w:styleId="61E1B2A641814227B32AD17BAE7ECEBF">
    <w:name w:val="61E1B2A641814227B32AD17BAE7ECEBF"/>
    <w:rsid w:val="00CF0DCC"/>
    <w:pPr>
      <w:spacing w:after="160" w:line="259" w:lineRule="auto"/>
    </w:pPr>
  </w:style>
  <w:style w:type="paragraph" w:customStyle="1" w:styleId="40F2FF5793644528BF0CDBB2C7810BB0">
    <w:name w:val="40F2FF5793644528BF0CDBB2C7810BB0"/>
    <w:rsid w:val="00CF0DCC"/>
    <w:pPr>
      <w:spacing w:after="160" w:line="259" w:lineRule="auto"/>
    </w:pPr>
  </w:style>
  <w:style w:type="paragraph" w:customStyle="1" w:styleId="3663C6105D0F4A2489D83F66E63B13F5">
    <w:name w:val="3663C6105D0F4A2489D83F66E63B13F5"/>
    <w:rsid w:val="00CF0DCC"/>
    <w:pPr>
      <w:spacing w:after="160" w:line="259" w:lineRule="auto"/>
    </w:pPr>
  </w:style>
  <w:style w:type="paragraph" w:customStyle="1" w:styleId="321DEBE6C2834E4C89EAF7380655044F">
    <w:name w:val="321DEBE6C2834E4C89EAF7380655044F"/>
    <w:rsid w:val="00CF0DCC"/>
    <w:pPr>
      <w:spacing w:after="160" w:line="259" w:lineRule="auto"/>
    </w:pPr>
  </w:style>
  <w:style w:type="paragraph" w:customStyle="1" w:styleId="326EB14AD8544C1EBD4A53513F8CF90E">
    <w:name w:val="326EB14AD8544C1EBD4A53513F8CF90E"/>
    <w:rsid w:val="00CF0DCC"/>
    <w:pPr>
      <w:spacing w:after="160" w:line="259" w:lineRule="auto"/>
    </w:pPr>
  </w:style>
  <w:style w:type="paragraph" w:customStyle="1" w:styleId="19B64FFB79074186BD2DBAD28A6FFD16">
    <w:name w:val="19B64FFB79074186BD2DBAD28A6FFD16"/>
    <w:rsid w:val="00CF0DCC"/>
    <w:pPr>
      <w:spacing w:after="160" w:line="259" w:lineRule="auto"/>
    </w:pPr>
  </w:style>
  <w:style w:type="paragraph" w:customStyle="1" w:styleId="0BB5FCBF1327481595EB042F5233784D">
    <w:name w:val="0BB5FCBF1327481595EB042F5233784D"/>
    <w:rsid w:val="00CF0DCC"/>
    <w:pPr>
      <w:spacing w:after="160" w:line="259" w:lineRule="auto"/>
    </w:pPr>
  </w:style>
  <w:style w:type="paragraph" w:customStyle="1" w:styleId="6028743EBAD74FFB89FA87B0A43678B2">
    <w:name w:val="6028743EBAD74FFB89FA87B0A43678B2"/>
    <w:rsid w:val="00CF0DCC"/>
    <w:pPr>
      <w:spacing w:after="160" w:line="259" w:lineRule="auto"/>
    </w:pPr>
  </w:style>
  <w:style w:type="paragraph" w:customStyle="1" w:styleId="9EF39316F5C3408AAF489E5518890013">
    <w:name w:val="9EF39316F5C3408AAF489E5518890013"/>
    <w:rsid w:val="00CF0DCC"/>
    <w:pPr>
      <w:spacing w:after="160" w:line="259" w:lineRule="auto"/>
    </w:pPr>
  </w:style>
  <w:style w:type="paragraph" w:customStyle="1" w:styleId="777120F66E7D4FFD9FBEC74C428C1459">
    <w:name w:val="777120F66E7D4FFD9FBEC74C428C1459"/>
    <w:rsid w:val="00CF0DCC"/>
    <w:pPr>
      <w:spacing w:after="160" w:line="259" w:lineRule="auto"/>
    </w:pPr>
  </w:style>
  <w:style w:type="paragraph" w:customStyle="1" w:styleId="C94BE45BB2FD47A992CEDD1BF745BCD8">
    <w:name w:val="C94BE45BB2FD47A992CEDD1BF745BCD8"/>
    <w:rsid w:val="00CF0DCC"/>
    <w:pPr>
      <w:spacing w:after="160" w:line="259" w:lineRule="auto"/>
    </w:pPr>
  </w:style>
  <w:style w:type="paragraph" w:customStyle="1" w:styleId="2FE400175FC2468EAAC7C76A87267E8D">
    <w:name w:val="2FE400175FC2468EAAC7C76A87267E8D"/>
    <w:rsid w:val="00CF0DCC"/>
    <w:pPr>
      <w:spacing w:after="160" w:line="259" w:lineRule="auto"/>
    </w:pPr>
  </w:style>
  <w:style w:type="paragraph" w:customStyle="1" w:styleId="EE3D62E64E6F4751B23F5E7060CEBA25">
    <w:name w:val="EE3D62E64E6F4751B23F5E7060CEBA25"/>
    <w:rsid w:val="00CF0DCC"/>
    <w:pPr>
      <w:spacing w:after="160" w:line="259" w:lineRule="auto"/>
    </w:pPr>
  </w:style>
  <w:style w:type="paragraph" w:customStyle="1" w:styleId="714DB72CEF0446BA8DDE27CE83C5C714">
    <w:name w:val="714DB72CEF0446BA8DDE27CE83C5C714"/>
    <w:rsid w:val="00CF0DCC"/>
    <w:pPr>
      <w:spacing w:after="160" w:line="259" w:lineRule="auto"/>
    </w:pPr>
  </w:style>
  <w:style w:type="paragraph" w:customStyle="1" w:styleId="9961F32370CB412782E476CE321AC979">
    <w:name w:val="9961F32370CB412782E476CE321AC979"/>
    <w:rsid w:val="00CF0DCC"/>
    <w:pPr>
      <w:spacing w:after="160" w:line="259" w:lineRule="auto"/>
    </w:pPr>
  </w:style>
  <w:style w:type="paragraph" w:customStyle="1" w:styleId="8DDEEADB26184FF2B477907903DAB3E4">
    <w:name w:val="8DDEEADB26184FF2B477907903DAB3E4"/>
    <w:rsid w:val="00CF0DCC"/>
    <w:pPr>
      <w:spacing w:after="160" w:line="259" w:lineRule="auto"/>
    </w:pPr>
  </w:style>
  <w:style w:type="paragraph" w:customStyle="1" w:styleId="0CD6C2C7F0E0432687ACCBEBC1C9FA8B">
    <w:name w:val="0CD6C2C7F0E0432687ACCBEBC1C9FA8B"/>
    <w:rsid w:val="00CF0DCC"/>
    <w:pPr>
      <w:spacing w:after="160" w:line="259" w:lineRule="auto"/>
    </w:pPr>
  </w:style>
  <w:style w:type="paragraph" w:customStyle="1" w:styleId="D61D28BEFCA24D52A958C9A11CD846D1">
    <w:name w:val="D61D28BEFCA24D52A958C9A11CD846D1"/>
    <w:rsid w:val="00CF0DCC"/>
    <w:pPr>
      <w:spacing w:after="160" w:line="259" w:lineRule="auto"/>
    </w:pPr>
  </w:style>
  <w:style w:type="paragraph" w:customStyle="1" w:styleId="2FD3D0DCB1D24F87A743FE233E0B8B34">
    <w:name w:val="2FD3D0DCB1D24F87A743FE233E0B8B34"/>
    <w:rsid w:val="00CF0DCC"/>
    <w:pPr>
      <w:spacing w:after="160" w:line="259" w:lineRule="auto"/>
    </w:pPr>
  </w:style>
  <w:style w:type="paragraph" w:customStyle="1" w:styleId="A619BAFD269643D8913AF45B47EA1A16">
    <w:name w:val="A619BAFD269643D8913AF45B47EA1A16"/>
    <w:rsid w:val="00CF0DCC"/>
    <w:pPr>
      <w:spacing w:after="160" w:line="259" w:lineRule="auto"/>
    </w:pPr>
  </w:style>
  <w:style w:type="paragraph" w:customStyle="1" w:styleId="0A526DF30988416B8FD8C7267649DC8A">
    <w:name w:val="0A526DF30988416B8FD8C7267649DC8A"/>
    <w:rsid w:val="00CF0DCC"/>
    <w:pPr>
      <w:spacing w:after="160" w:line="259" w:lineRule="auto"/>
    </w:pPr>
  </w:style>
  <w:style w:type="paragraph" w:customStyle="1" w:styleId="4E903AC40EFE42AAA204F65AEF000628">
    <w:name w:val="4E903AC40EFE42AAA204F65AEF000628"/>
    <w:rsid w:val="00CF0DCC"/>
    <w:pPr>
      <w:spacing w:after="160" w:line="259" w:lineRule="auto"/>
    </w:pPr>
  </w:style>
  <w:style w:type="paragraph" w:customStyle="1" w:styleId="851E0DA7836E45CF94B0A07096AC56CC">
    <w:name w:val="851E0DA7836E45CF94B0A07096AC56CC"/>
    <w:rsid w:val="00CF0DCC"/>
    <w:pPr>
      <w:spacing w:after="160" w:line="259" w:lineRule="auto"/>
    </w:pPr>
  </w:style>
  <w:style w:type="paragraph" w:customStyle="1" w:styleId="4DE3E7B6A0094B00912ADED27797C538">
    <w:name w:val="4DE3E7B6A0094B00912ADED27797C538"/>
    <w:rsid w:val="00CF0DCC"/>
    <w:pPr>
      <w:spacing w:after="160" w:line="259" w:lineRule="auto"/>
    </w:pPr>
  </w:style>
  <w:style w:type="paragraph" w:customStyle="1" w:styleId="A068A510560C46A68E52732741653481">
    <w:name w:val="A068A510560C46A68E52732741653481"/>
    <w:rsid w:val="00CF0DCC"/>
    <w:pPr>
      <w:spacing w:after="160" w:line="259" w:lineRule="auto"/>
    </w:pPr>
  </w:style>
  <w:style w:type="paragraph" w:customStyle="1" w:styleId="436BAACA499E419B9C988C2A81C618FA">
    <w:name w:val="436BAACA499E419B9C988C2A81C618FA"/>
    <w:rsid w:val="00CF0DCC"/>
    <w:pPr>
      <w:spacing w:after="160" w:line="259" w:lineRule="auto"/>
    </w:pPr>
  </w:style>
  <w:style w:type="paragraph" w:customStyle="1" w:styleId="D5812F90333D47449BB5948499045555">
    <w:name w:val="D5812F90333D47449BB5948499045555"/>
    <w:rsid w:val="00CF0DCC"/>
    <w:pPr>
      <w:spacing w:after="160" w:line="259" w:lineRule="auto"/>
    </w:pPr>
  </w:style>
  <w:style w:type="paragraph" w:customStyle="1" w:styleId="7C5065AFEEA44894B85B2AA38E83C7CF">
    <w:name w:val="7C5065AFEEA44894B85B2AA38E83C7CF"/>
    <w:rsid w:val="00CF0DCC"/>
    <w:pPr>
      <w:spacing w:after="160" w:line="259" w:lineRule="auto"/>
    </w:pPr>
  </w:style>
  <w:style w:type="paragraph" w:customStyle="1" w:styleId="CBBD9BB8B2E24F7EA9B91095AAEDF57B">
    <w:name w:val="CBBD9BB8B2E24F7EA9B91095AAEDF57B"/>
    <w:rsid w:val="00CF0DCC"/>
    <w:pPr>
      <w:spacing w:after="160" w:line="259" w:lineRule="auto"/>
    </w:pPr>
  </w:style>
  <w:style w:type="paragraph" w:customStyle="1" w:styleId="9CC69D92171B41ABBBBB34C5C61D0A39">
    <w:name w:val="9CC69D92171B41ABBBBB34C5C61D0A39"/>
    <w:rsid w:val="00CF0DCC"/>
    <w:pPr>
      <w:spacing w:after="160" w:line="259" w:lineRule="auto"/>
    </w:pPr>
  </w:style>
  <w:style w:type="paragraph" w:customStyle="1" w:styleId="3C02600A9CDE447FA5B855C349C3A308">
    <w:name w:val="3C02600A9CDE447FA5B855C349C3A308"/>
    <w:rsid w:val="00CF0DCC"/>
    <w:pPr>
      <w:spacing w:after="160" w:line="259" w:lineRule="auto"/>
    </w:pPr>
  </w:style>
  <w:style w:type="paragraph" w:customStyle="1" w:styleId="C83FCB549F244BE39AFDDB3601CC3203">
    <w:name w:val="C83FCB549F244BE39AFDDB3601CC3203"/>
    <w:rsid w:val="00CF0DCC"/>
    <w:pPr>
      <w:spacing w:after="160" w:line="259" w:lineRule="auto"/>
    </w:pPr>
  </w:style>
  <w:style w:type="paragraph" w:customStyle="1" w:styleId="FE4058FFDB25405FAB0670D68C98DDF9">
    <w:name w:val="FE4058FFDB25405FAB0670D68C98DDF9"/>
    <w:rsid w:val="00CF0DCC"/>
    <w:pPr>
      <w:spacing w:after="160" w:line="259" w:lineRule="auto"/>
    </w:pPr>
  </w:style>
  <w:style w:type="paragraph" w:customStyle="1" w:styleId="96AE1308E3B24542A974444DB8D69D67">
    <w:name w:val="96AE1308E3B24542A974444DB8D69D67"/>
    <w:rsid w:val="00CF0DCC"/>
    <w:pPr>
      <w:spacing w:after="160" w:line="259" w:lineRule="auto"/>
    </w:pPr>
  </w:style>
  <w:style w:type="paragraph" w:customStyle="1" w:styleId="D63277BD0880463ABFFE541A23A62E72">
    <w:name w:val="D63277BD0880463ABFFE541A23A62E72"/>
    <w:rsid w:val="00CF0DCC"/>
    <w:pPr>
      <w:spacing w:after="160" w:line="259" w:lineRule="auto"/>
    </w:pPr>
  </w:style>
  <w:style w:type="paragraph" w:customStyle="1" w:styleId="7880D1ED68C44CBD82F02DD04C82440E">
    <w:name w:val="7880D1ED68C44CBD82F02DD04C82440E"/>
    <w:rsid w:val="00CF0DCC"/>
    <w:pPr>
      <w:spacing w:after="160" w:line="259" w:lineRule="auto"/>
    </w:pPr>
  </w:style>
  <w:style w:type="paragraph" w:customStyle="1" w:styleId="380E9C8BC5A14EED8A7B658F682C059B">
    <w:name w:val="380E9C8BC5A14EED8A7B658F682C059B"/>
    <w:rsid w:val="00CF0DCC"/>
    <w:pPr>
      <w:spacing w:after="160" w:line="259" w:lineRule="auto"/>
    </w:pPr>
  </w:style>
  <w:style w:type="paragraph" w:customStyle="1" w:styleId="5B09CAA1BF8B473EB1B98E067F8D536F">
    <w:name w:val="5B09CAA1BF8B473EB1B98E067F8D536F"/>
    <w:rsid w:val="00CF0DCC"/>
    <w:pPr>
      <w:spacing w:after="160" w:line="259" w:lineRule="auto"/>
    </w:pPr>
  </w:style>
  <w:style w:type="paragraph" w:customStyle="1" w:styleId="56CC63969D294C5AA3E4E5A8708DE466">
    <w:name w:val="56CC63969D294C5AA3E4E5A8708DE466"/>
    <w:rsid w:val="00EF0DC0"/>
    <w:pPr>
      <w:spacing w:after="160" w:line="259" w:lineRule="auto"/>
    </w:pPr>
  </w:style>
  <w:style w:type="paragraph" w:customStyle="1" w:styleId="1FDD8FEF7FC74FCC984CFE0CEF27DA59">
    <w:name w:val="1FDD8FEF7FC74FCC984CFE0CEF27DA59"/>
    <w:rsid w:val="00EF0DC0"/>
    <w:pPr>
      <w:spacing w:after="160" w:line="259" w:lineRule="auto"/>
    </w:pPr>
  </w:style>
  <w:style w:type="paragraph" w:customStyle="1" w:styleId="2462DC3A3A4C4390A2F9F80D9667C54D">
    <w:name w:val="2462DC3A3A4C4390A2F9F80D9667C54D"/>
    <w:rsid w:val="00EF0DC0"/>
    <w:pPr>
      <w:spacing w:after="160" w:line="259" w:lineRule="auto"/>
    </w:pPr>
  </w:style>
  <w:style w:type="paragraph" w:customStyle="1" w:styleId="663B278324B341EDBD3C53F182B6BCA1">
    <w:name w:val="663B278324B341EDBD3C53F182B6BCA1"/>
    <w:rsid w:val="00EF0DC0"/>
    <w:pPr>
      <w:spacing w:after="160" w:line="259" w:lineRule="auto"/>
    </w:pPr>
  </w:style>
  <w:style w:type="paragraph" w:customStyle="1" w:styleId="ACA00D5C41CC4FC4A2A5257FC490350D">
    <w:name w:val="ACA00D5C41CC4FC4A2A5257FC490350D"/>
    <w:rsid w:val="00EF0DC0"/>
    <w:pPr>
      <w:spacing w:after="160" w:line="259" w:lineRule="auto"/>
    </w:pPr>
  </w:style>
  <w:style w:type="paragraph" w:customStyle="1" w:styleId="0B57E66C5A00405A81D8D2DAB39AB76A">
    <w:name w:val="0B57E66C5A00405A81D8D2DAB39AB76A"/>
    <w:rsid w:val="00EF0DC0"/>
    <w:pPr>
      <w:spacing w:after="160" w:line="259" w:lineRule="auto"/>
    </w:pPr>
  </w:style>
  <w:style w:type="paragraph" w:customStyle="1" w:styleId="BA82C5418D1F45F58728B1172125FFD5">
    <w:name w:val="BA82C5418D1F45F58728B1172125FFD5"/>
    <w:rsid w:val="00EF0DC0"/>
    <w:pPr>
      <w:spacing w:after="160" w:line="259" w:lineRule="auto"/>
    </w:pPr>
  </w:style>
  <w:style w:type="paragraph" w:customStyle="1" w:styleId="A5AF79E887B34ABABA26663CCF7970C4">
    <w:name w:val="A5AF79E887B34ABABA26663CCF7970C4"/>
    <w:rsid w:val="00EF0DC0"/>
    <w:pPr>
      <w:spacing w:after="160" w:line="259" w:lineRule="auto"/>
    </w:pPr>
  </w:style>
  <w:style w:type="paragraph" w:customStyle="1" w:styleId="2A0B3F5FBC3E483B8B4D326B4A018311">
    <w:name w:val="2A0B3F5FBC3E483B8B4D326B4A018311"/>
    <w:rsid w:val="00EF0DC0"/>
    <w:pPr>
      <w:spacing w:after="160" w:line="259" w:lineRule="auto"/>
    </w:pPr>
  </w:style>
  <w:style w:type="paragraph" w:customStyle="1" w:styleId="5265F3FDA38B45B6A7119538EB4C4557">
    <w:name w:val="5265F3FDA38B45B6A7119538EB4C4557"/>
    <w:rsid w:val="00EF0DC0"/>
    <w:pPr>
      <w:spacing w:after="160" w:line="259" w:lineRule="auto"/>
    </w:pPr>
  </w:style>
  <w:style w:type="paragraph" w:customStyle="1" w:styleId="4C0CC49BD0DC49AA82490EC018CE8499">
    <w:name w:val="4C0CC49BD0DC49AA82490EC018CE8499"/>
    <w:rsid w:val="00EF0DC0"/>
    <w:pPr>
      <w:spacing w:after="160" w:line="259" w:lineRule="auto"/>
    </w:pPr>
  </w:style>
  <w:style w:type="paragraph" w:customStyle="1" w:styleId="F958D0124C1245C7984F95C8102EF9E4">
    <w:name w:val="F958D0124C1245C7984F95C8102EF9E4"/>
    <w:rsid w:val="00EF0DC0"/>
    <w:pPr>
      <w:spacing w:after="160" w:line="259" w:lineRule="auto"/>
    </w:pPr>
  </w:style>
  <w:style w:type="paragraph" w:customStyle="1" w:styleId="FC3D94D0DD5744E0A7E53045CF0F6C06">
    <w:name w:val="FC3D94D0DD5744E0A7E53045CF0F6C06"/>
    <w:rsid w:val="00EF0DC0"/>
    <w:pPr>
      <w:spacing w:after="160" w:line="259" w:lineRule="auto"/>
    </w:pPr>
  </w:style>
  <w:style w:type="paragraph" w:customStyle="1" w:styleId="849D2E790A79442492989E06EE505C01">
    <w:name w:val="849D2E790A79442492989E06EE505C01"/>
    <w:rsid w:val="00EF0DC0"/>
    <w:pPr>
      <w:spacing w:after="160" w:line="259" w:lineRule="auto"/>
    </w:pPr>
  </w:style>
  <w:style w:type="paragraph" w:customStyle="1" w:styleId="5EC693E00FA846C385FCC82A295D195F">
    <w:name w:val="5EC693E00FA846C385FCC82A295D195F"/>
    <w:rsid w:val="00EF0DC0"/>
    <w:pPr>
      <w:spacing w:after="160" w:line="259" w:lineRule="auto"/>
    </w:pPr>
  </w:style>
  <w:style w:type="paragraph" w:customStyle="1" w:styleId="1051BA1A4EC943FD8C063ADC66CCAD6B">
    <w:name w:val="1051BA1A4EC943FD8C063ADC66CCAD6B"/>
    <w:rsid w:val="00EF0DC0"/>
    <w:pPr>
      <w:spacing w:after="160" w:line="259" w:lineRule="auto"/>
    </w:pPr>
  </w:style>
  <w:style w:type="paragraph" w:customStyle="1" w:styleId="4683CBF190F64B05BCA96D2F0B459B88">
    <w:name w:val="4683CBF190F64B05BCA96D2F0B459B88"/>
    <w:rsid w:val="00EF0DC0"/>
    <w:pPr>
      <w:spacing w:after="160" w:line="259" w:lineRule="auto"/>
    </w:pPr>
  </w:style>
  <w:style w:type="paragraph" w:customStyle="1" w:styleId="5D2948D0E843423EB87869F093FE490D">
    <w:name w:val="5D2948D0E843423EB87869F093FE490D"/>
    <w:rsid w:val="00EF0DC0"/>
    <w:pPr>
      <w:spacing w:after="160" w:line="259" w:lineRule="auto"/>
    </w:pPr>
  </w:style>
  <w:style w:type="paragraph" w:customStyle="1" w:styleId="EE0FD1F1AC3F466795192C802815A52A">
    <w:name w:val="EE0FD1F1AC3F466795192C802815A52A"/>
    <w:rsid w:val="00EF0DC0"/>
    <w:pPr>
      <w:spacing w:after="160" w:line="259" w:lineRule="auto"/>
    </w:pPr>
  </w:style>
  <w:style w:type="paragraph" w:customStyle="1" w:styleId="CA4B2CA2CB6B41F389C1D8CF98F405D6">
    <w:name w:val="CA4B2CA2CB6B41F389C1D8CF98F405D6"/>
    <w:rsid w:val="00EF0DC0"/>
    <w:pPr>
      <w:spacing w:after="160" w:line="259" w:lineRule="auto"/>
    </w:pPr>
  </w:style>
  <w:style w:type="paragraph" w:customStyle="1" w:styleId="A402DEA89D9A476290CDD802F9544695">
    <w:name w:val="A402DEA89D9A476290CDD802F9544695"/>
    <w:rsid w:val="00EF0DC0"/>
    <w:pPr>
      <w:spacing w:after="160" w:line="259" w:lineRule="auto"/>
    </w:pPr>
  </w:style>
  <w:style w:type="paragraph" w:customStyle="1" w:styleId="20BFFC62DFE74105AC6A858A374C6A42">
    <w:name w:val="20BFFC62DFE74105AC6A858A374C6A42"/>
    <w:rsid w:val="00EF0DC0"/>
    <w:pPr>
      <w:spacing w:after="160" w:line="259" w:lineRule="auto"/>
    </w:pPr>
  </w:style>
  <w:style w:type="paragraph" w:customStyle="1" w:styleId="C1A8686A67CF4EF5AA71C20924E022B0">
    <w:name w:val="C1A8686A67CF4EF5AA71C20924E022B0"/>
    <w:rsid w:val="00EF0DC0"/>
    <w:pPr>
      <w:spacing w:after="160" w:line="259" w:lineRule="auto"/>
    </w:pPr>
  </w:style>
  <w:style w:type="paragraph" w:customStyle="1" w:styleId="A764CF23BFDD433485BFB7999F752D53">
    <w:name w:val="A764CF23BFDD433485BFB7999F752D53"/>
    <w:rsid w:val="00EF0DC0"/>
    <w:pPr>
      <w:spacing w:after="160" w:line="259" w:lineRule="auto"/>
    </w:pPr>
  </w:style>
  <w:style w:type="paragraph" w:customStyle="1" w:styleId="D7AB9A3551AE463DA88107EB6C6356BF">
    <w:name w:val="D7AB9A3551AE463DA88107EB6C6356BF"/>
    <w:rsid w:val="00EF0DC0"/>
    <w:pPr>
      <w:spacing w:after="160" w:line="259" w:lineRule="auto"/>
    </w:pPr>
  </w:style>
  <w:style w:type="paragraph" w:customStyle="1" w:styleId="83C8CC95482940DC9C2CF5E5B47FDD73">
    <w:name w:val="83C8CC95482940DC9C2CF5E5B47FDD73"/>
    <w:rsid w:val="00EF0DC0"/>
    <w:pPr>
      <w:spacing w:after="160" w:line="259" w:lineRule="auto"/>
    </w:pPr>
  </w:style>
  <w:style w:type="paragraph" w:customStyle="1" w:styleId="3E9DD16A76844B11ABDE2ACD024D8607">
    <w:name w:val="3E9DD16A76844B11ABDE2ACD024D8607"/>
    <w:rsid w:val="00EF0DC0"/>
    <w:pPr>
      <w:spacing w:after="160" w:line="259" w:lineRule="auto"/>
    </w:pPr>
  </w:style>
  <w:style w:type="paragraph" w:customStyle="1" w:styleId="94EBC6F9C3914208AFE90E887002D081">
    <w:name w:val="94EBC6F9C3914208AFE90E887002D081"/>
    <w:rsid w:val="00EF0DC0"/>
    <w:pPr>
      <w:spacing w:after="160" w:line="259" w:lineRule="auto"/>
    </w:pPr>
  </w:style>
  <w:style w:type="paragraph" w:customStyle="1" w:styleId="B6732CFADD6D4770B31C78957FFDAD65">
    <w:name w:val="B6732CFADD6D4770B31C78957FFDAD65"/>
    <w:rsid w:val="00EF0DC0"/>
    <w:pPr>
      <w:spacing w:after="160" w:line="259" w:lineRule="auto"/>
    </w:pPr>
  </w:style>
  <w:style w:type="paragraph" w:customStyle="1" w:styleId="78CC9BF6962D448C9602BEAB42BFD041">
    <w:name w:val="78CC9BF6962D448C9602BEAB42BFD041"/>
    <w:rsid w:val="00EF0DC0"/>
    <w:pPr>
      <w:spacing w:after="160" w:line="259" w:lineRule="auto"/>
    </w:pPr>
  </w:style>
  <w:style w:type="paragraph" w:customStyle="1" w:styleId="EC138C6C935142D2B726786E199E8201">
    <w:name w:val="EC138C6C935142D2B726786E199E8201"/>
    <w:rsid w:val="00EF0DC0"/>
    <w:pPr>
      <w:spacing w:after="160" w:line="259" w:lineRule="auto"/>
    </w:pPr>
  </w:style>
  <w:style w:type="paragraph" w:customStyle="1" w:styleId="6EF53C78466849F0B9FD4945ADABC656">
    <w:name w:val="6EF53C78466849F0B9FD4945ADABC656"/>
    <w:rsid w:val="00EF0DC0"/>
    <w:pPr>
      <w:spacing w:after="160" w:line="259" w:lineRule="auto"/>
    </w:pPr>
  </w:style>
  <w:style w:type="paragraph" w:customStyle="1" w:styleId="2BD70D20AD3B4FD39456A9E33A2B839A">
    <w:name w:val="2BD70D20AD3B4FD39456A9E33A2B839A"/>
    <w:rsid w:val="00EF0DC0"/>
    <w:pPr>
      <w:spacing w:after="160" w:line="259" w:lineRule="auto"/>
    </w:pPr>
  </w:style>
  <w:style w:type="paragraph" w:customStyle="1" w:styleId="9F4C12E3D9FB4109827680283C331425">
    <w:name w:val="9F4C12E3D9FB4109827680283C331425"/>
    <w:rsid w:val="00EF0DC0"/>
    <w:pPr>
      <w:spacing w:after="160" w:line="259" w:lineRule="auto"/>
    </w:pPr>
  </w:style>
  <w:style w:type="paragraph" w:customStyle="1" w:styleId="6C02C8F6051E4553968540544619ABEE">
    <w:name w:val="6C02C8F6051E4553968540544619ABEE"/>
    <w:rsid w:val="00EF0DC0"/>
    <w:pPr>
      <w:spacing w:after="160" w:line="259" w:lineRule="auto"/>
    </w:pPr>
  </w:style>
  <w:style w:type="paragraph" w:customStyle="1" w:styleId="F80BDD6AF9204729B3685081CA9B9EBF">
    <w:name w:val="F80BDD6AF9204729B3685081CA9B9EBF"/>
    <w:rsid w:val="00EF0DC0"/>
    <w:pPr>
      <w:spacing w:after="160" w:line="259" w:lineRule="auto"/>
    </w:pPr>
  </w:style>
  <w:style w:type="paragraph" w:customStyle="1" w:styleId="A222EA24BDC143E1882FBD0442615A47">
    <w:name w:val="A222EA24BDC143E1882FBD0442615A47"/>
    <w:rsid w:val="00EF0DC0"/>
    <w:pPr>
      <w:spacing w:after="160" w:line="259" w:lineRule="auto"/>
    </w:pPr>
  </w:style>
  <w:style w:type="paragraph" w:customStyle="1" w:styleId="E902779FEF06460A8D09F4358D661818">
    <w:name w:val="E902779FEF06460A8D09F4358D661818"/>
    <w:rsid w:val="00EF0DC0"/>
    <w:pPr>
      <w:spacing w:after="160" w:line="259" w:lineRule="auto"/>
    </w:pPr>
  </w:style>
  <w:style w:type="paragraph" w:customStyle="1" w:styleId="42812EA128F24F7BB7BEC4137B22D53C">
    <w:name w:val="42812EA128F24F7BB7BEC4137B22D53C"/>
    <w:rsid w:val="00EF0DC0"/>
    <w:pPr>
      <w:spacing w:after="160" w:line="259" w:lineRule="auto"/>
    </w:pPr>
  </w:style>
  <w:style w:type="paragraph" w:customStyle="1" w:styleId="41FE8AF45266403D92B9F5944088631D">
    <w:name w:val="41FE8AF45266403D92B9F5944088631D"/>
    <w:rsid w:val="00EF0DC0"/>
    <w:pPr>
      <w:spacing w:after="160" w:line="259" w:lineRule="auto"/>
    </w:pPr>
  </w:style>
  <w:style w:type="paragraph" w:customStyle="1" w:styleId="1CF3847F3BF44307A4DA5DE00FD25233">
    <w:name w:val="1CF3847F3BF44307A4DA5DE00FD25233"/>
    <w:rsid w:val="00EF0DC0"/>
    <w:pPr>
      <w:spacing w:after="160" w:line="259" w:lineRule="auto"/>
    </w:pPr>
  </w:style>
  <w:style w:type="paragraph" w:customStyle="1" w:styleId="187180CB12DF4E42B634ECFE2C40AD1A">
    <w:name w:val="187180CB12DF4E42B634ECFE2C40AD1A"/>
    <w:rsid w:val="00EF0DC0"/>
    <w:pPr>
      <w:spacing w:after="160" w:line="259" w:lineRule="auto"/>
    </w:pPr>
  </w:style>
  <w:style w:type="paragraph" w:customStyle="1" w:styleId="18550A41FB2F4440BDC390F02160FAF2">
    <w:name w:val="18550A41FB2F4440BDC390F02160FAF2"/>
    <w:rsid w:val="00EF0DC0"/>
    <w:pPr>
      <w:spacing w:after="160" w:line="259" w:lineRule="auto"/>
    </w:pPr>
  </w:style>
  <w:style w:type="paragraph" w:customStyle="1" w:styleId="CFC78188A9E945A29B6FFD6843662F41">
    <w:name w:val="CFC78188A9E945A29B6FFD6843662F41"/>
    <w:rsid w:val="00EF0DC0"/>
    <w:pPr>
      <w:spacing w:after="160" w:line="259" w:lineRule="auto"/>
    </w:pPr>
  </w:style>
  <w:style w:type="paragraph" w:customStyle="1" w:styleId="AA7CE9904A704CADB446227A57173284">
    <w:name w:val="AA7CE9904A704CADB446227A57173284"/>
    <w:rsid w:val="00EF0DC0"/>
    <w:pPr>
      <w:spacing w:after="160" w:line="259" w:lineRule="auto"/>
    </w:pPr>
  </w:style>
  <w:style w:type="paragraph" w:customStyle="1" w:styleId="1703231F943C4BECAC5B7CEAFFF9B84B">
    <w:name w:val="1703231F943C4BECAC5B7CEAFFF9B84B"/>
    <w:rsid w:val="00EF0DC0"/>
    <w:pPr>
      <w:spacing w:after="160" w:line="259" w:lineRule="auto"/>
    </w:pPr>
  </w:style>
  <w:style w:type="paragraph" w:customStyle="1" w:styleId="01AEC07DE9A741F78D3EA8ECADF50CFA">
    <w:name w:val="01AEC07DE9A741F78D3EA8ECADF50CFA"/>
    <w:rsid w:val="00EF0DC0"/>
    <w:pPr>
      <w:spacing w:after="160" w:line="259" w:lineRule="auto"/>
    </w:pPr>
  </w:style>
  <w:style w:type="paragraph" w:customStyle="1" w:styleId="55AE796B5C3E43589BF90286D5EBCE16">
    <w:name w:val="55AE796B5C3E43589BF90286D5EBCE16"/>
    <w:rsid w:val="00EF0DC0"/>
    <w:pPr>
      <w:spacing w:after="160" w:line="259" w:lineRule="auto"/>
    </w:pPr>
  </w:style>
  <w:style w:type="paragraph" w:customStyle="1" w:styleId="44017AEA26F14FA998A5B10C8F2C16F6">
    <w:name w:val="44017AEA26F14FA998A5B10C8F2C16F6"/>
    <w:rsid w:val="00EF0DC0"/>
    <w:pPr>
      <w:spacing w:after="160" w:line="259" w:lineRule="auto"/>
    </w:pPr>
  </w:style>
  <w:style w:type="paragraph" w:customStyle="1" w:styleId="9B12236229CD48DB99D990F3147F2B40">
    <w:name w:val="9B12236229CD48DB99D990F3147F2B40"/>
    <w:rsid w:val="00EF0DC0"/>
    <w:pPr>
      <w:spacing w:after="160" w:line="259" w:lineRule="auto"/>
    </w:pPr>
  </w:style>
  <w:style w:type="paragraph" w:customStyle="1" w:styleId="36A1397943E0476F90590FB312A25FF3">
    <w:name w:val="36A1397943E0476F90590FB312A25FF3"/>
    <w:rsid w:val="00EF0DC0"/>
    <w:pPr>
      <w:spacing w:after="160" w:line="259" w:lineRule="auto"/>
    </w:pPr>
  </w:style>
  <w:style w:type="paragraph" w:customStyle="1" w:styleId="8506F3E26E8A43278A1C7E32FA9AEB04">
    <w:name w:val="8506F3E26E8A43278A1C7E32FA9AEB04"/>
    <w:rsid w:val="00EF0DC0"/>
    <w:pPr>
      <w:spacing w:after="160" w:line="259" w:lineRule="auto"/>
    </w:pPr>
  </w:style>
  <w:style w:type="paragraph" w:customStyle="1" w:styleId="DF591584F4E44D608D5584AD9A458ED1">
    <w:name w:val="DF591584F4E44D608D5584AD9A458ED1"/>
    <w:rsid w:val="00EF0DC0"/>
    <w:pPr>
      <w:spacing w:after="160" w:line="259" w:lineRule="auto"/>
    </w:pPr>
  </w:style>
  <w:style w:type="paragraph" w:customStyle="1" w:styleId="50105F91CA844E4E952104B31E3A0AF4">
    <w:name w:val="50105F91CA844E4E952104B31E3A0AF4"/>
    <w:rsid w:val="00EF0DC0"/>
    <w:pPr>
      <w:spacing w:after="160" w:line="259" w:lineRule="auto"/>
    </w:pPr>
  </w:style>
  <w:style w:type="paragraph" w:customStyle="1" w:styleId="435BCD5AF87246689009DD6B844915EE">
    <w:name w:val="435BCD5AF87246689009DD6B844915EE"/>
    <w:rsid w:val="00EF0DC0"/>
    <w:pPr>
      <w:spacing w:after="160" w:line="259" w:lineRule="auto"/>
    </w:pPr>
  </w:style>
  <w:style w:type="paragraph" w:customStyle="1" w:styleId="355CDBA7541441F580A18053EF8A906B">
    <w:name w:val="355CDBA7541441F580A18053EF8A906B"/>
    <w:rsid w:val="00EF0DC0"/>
    <w:pPr>
      <w:spacing w:after="160" w:line="259" w:lineRule="auto"/>
    </w:pPr>
  </w:style>
  <w:style w:type="paragraph" w:customStyle="1" w:styleId="7E8D62793CC94D4299F71D3157E38D93">
    <w:name w:val="7E8D62793CC94D4299F71D3157E38D93"/>
    <w:rsid w:val="00EF0DC0"/>
    <w:pPr>
      <w:spacing w:after="160" w:line="259" w:lineRule="auto"/>
    </w:pPr>
  </w:style>
  <w:style w:type="paragraph" w:customStyle="1" w:styleId="DACD84B584104EA58D4DED943066A146">
    <w:name w:val="DACD84B584104EA58D4DED943066A146"/>
    <w:rsid w:val="00EF0DC0"/>
    <w:pPr>
      <w:spacing w:after="160" w:line="259" w:lineRule="auto"/>
    </w:pPr>
  </w:style>
  <w:style w:type="paragraph" w:customStyle="1" w:styleId="A084ABE18BB84046ACD57953DBB5C804">
    <w:name w:val="A084ABE18BB84046ACD57953DBB5C804"/>
    <w:rsid w:val="00EF0DC0"/>
    <w:pPr>
      <w:spacing w:after="160" w:line="259" w:lineRule="auto"/>
    </w:pPr>
  </w:style>
  <w:style w:type="paragraph" w:customStyle="1" w:styleId="1C61A55E05DC42539687BDAD56E668A3">
    <w:name w:val="1C61A55E05DC42539687BDAD56E668A3"/>
    <w:rsid w:val="00EF0DC0"/>
    <w:pPr>
      <w:spacing w:after="160" w:line="259" w:lineRule="auto"/>
    </w:pPr>
  </w:style>
  <w:style w:type="paragraph" w:customStyle="1" w:styleId="9723DFFB6DD6463792E175135899279E">
    <w:name w:val="9723DFFB6DD6463792E175135899279E"/>
    <w:rsid w:val="00EF0DC0"/>
    <w:pPr>
      <w:spacing w:after="160" w:line="259" w:lineRule="auto"/>
    </w:pPr>
  </w:style>
  <w:style w:type="paragraph" w:customStyle="1" w:styleId="4A12007CC3A74BDD9A7529839F026011">
    <w:name w:val="4A12007CC3A74BDD9A7529839F026011"/>
    <w:rsid w:val="00EF0DC0"/>
    <w:pPr>
      <w:spacing w:after="160" w:line="259" w:lineRule="auto"/>
    </w:pPr>
  </w:style>
  <w:style w:type="paragraph" w:customStyle="1" w:styleId="A35BC142BBD347BEAC74478389148FF3">
    <w:name w:val="A35BC142BBD347BEAC74478389148FF3"/>
    <w:rsid w:val="00EF0DC0"/>
    <w:pPr>
      <w:spacing w:after="160" w:line="259" w:lineRule="auto"/>
    </w:pPr>
  </w:style>
  <w:style w:type="paragraph" w:customStyle="1" w:styleId="E5EB3696A1DC4C019F75065A57018BA6">
    <w:name w:val="E5EB3696A1DC4C019F75065A57018BA6"/>
    <w:rsid w:val="00EF0DC0"/>
    <w:pPr>
      <w:spacing w:after="160" w:line="259" w:lineRule="auto"/>
    </w:pPr>
  </w:style>
  <w:style w:type="paragraph" w:customStyle="1" w:styleId="1C05DE2EF72549E585262E03AC6AD86D">
    <w:name w:val="1C05DE2EF72549E585262E03AC6AD86D"/>
    <w:rsid w:val="00EF0DC0"/>
    <w:pPr>
      <w:spacing w:after="160" w:line="259" w:lineRule="auto"/>
    </w:pPr>
  </w:style>
  <w:style w:type="paragraph" w:customStyle="1" w:styleId="58A72E62CB1E462CA7F671A4E3730288">
    <w:name w:val="58A72E62CB1E462CA7F671A4E3730288"/>
    <w:rsid w:val="00EF0DC0"/>
    <w:pPr>
      <w:spacing w:after="160" w:line="259" w:lineRule="auto"/>
    </w:pPr>
  </w:style>
  <w:style w:type="paragraph" w:customStyle="1" w:styleId="84CBFF3413114D009ED723A09336C21C">
    <w:name w:val="84CBFF3413114D009ED723A09336C21C"/>
    <w:rsid w:val="00EF0DC0"/>
    <w:pPr>
      <w:spacing w:after="160" w:line="259" w:lineRule="auto"/>
    </w:pPr>
  </w:style>
  <w:style w:type="paragraph" w:customStyle="1" w:styleId="DCBC7F56DDE840C3BC517827F4D4E287">
    <w:name w:val="DCBC7F56DDE840C3BC517827F4D4E287"/>
    <w:rsid w:val="00EF0DC0"/>
    <w:pPr>
      <w:spacing w:after="160" w:line="259" w:lineRule="auto"/>
    </w:pPr>
  </w:style>
  <w:style w:type="paragraph" w:customStyle="1" w:styleId="B57EB783CE66414DB52A4325D0214C7C">
    <w:name w:val="B57EB783CE66414DB52A4325D0214C7C"/>
    <w:rsid w:val="00EF0DC0"/>
    <w:pPr>
      <w:spacing w:after="160" w:line="259" w:lineRule="auto"/>
    </w:pPr>
  </w:style>
  <w:style w:type="paragraph" w:customStyle="1" w:styleId="EF1940632C74461C85EDF40D41B83077">
    <w:name w:val="EF1940632C74461C85EDF40D41B83077"/>
    <w:rsid w:val="00EF0DC0"/>
    <w:pPr>
      <w:spacing w:after="160" w:line="259" w:lineRule="auto"/>
    </w:pPr>
  </w:style>
  <w:style w:type="paragraph" w:customStyle="1" w:styleId="3D774EA1DA0C47708B512FBF8B0CC9DB">
    <w:name w:val="3D774EA1DA0C47708B512FBF8B0CC9DB"/>
    <w:rsid w:val="00EF0DC0"/>
    <w:pPr>
      <w:spacing w:after="160" w:line="259" w:lineRule="auto"/>
    </w:pPr>
  </w:style>
  <w:style w:type="paragraph" w:customStyle="1" w:styleId="3AF0D73FCAFA4F9CAE3FCBE0ABAD9ABF">
    <w:name w:val="3AF0D73FCAFA4F9CAE3FCBE0ABAD9ABF"/>
    <w:rsid w:val="00EF0DC0"/>
    <w:pPr>
      <w:spacing w:after="160" w:line="259" w:lineRule="auto"/>
    </w:pPr>
  </w:style>
  <w:style w:type="paragraph" w:customStyle="1" w:styleId="69E92DACAE8040B188FB140D6D915980">
    <w:name w:val="69E92DACAE8040B188FB140D6D915980"/>
    <w:rsid w:val="00EF0DC0"/>
    <w:pPr>
      <w:spacing w:after="160" w:line="259" w:lineRule="auto"/>
    </w:pPr>
  </w:style>
  <w:style w:type="paragraph" w:customStyle="1" w:styleId="FCC5EE72CBAF45B1BB609DD4805292FF">
    <w:name w:val="FCC5EE72CBAF45B1BB609DD4805292FF"/>
    <w:rsid w:val="00EF0DC0"/>
    <w:pPr>
      <w:spacing w:after="160" w:line="259" w:lineRule="auto"/>
    </w:pPr>
  </w:style>
  <w:style w:type="paragraph" w:customStyle="1" w:styleId="51EA1774C2F647FEA5BD746C98D05F64">
    <w:name w:val="51EA1774C2F647FEA5BD746C98D05F64"/>
    <w:rsid w:val="00EF0DC0"/>
    <w:pPr>
      <w:spacing w:after="160" w:line="259" w:lineRule="auto"/>
    </w:pPr>
  </w:style>
  <w:style w:type="paragraph" w:customStyle="1" w:styleId="383E7687FD68422097C1E11BCED2AD7F">
    <w:name w:val="383E7687FD68422097C1E11BCED2AD7F"/>
    <w:rsid w:val="00EF0DC0"/>
    <w:pPr>
      <w:spacing w:after="160" w:line="259" w:lineRule="auto"/>
    </w:pPr>
  </w:style>
  <w:style w:type="paragraph" w:customStyle="1" w:styleId="7A2C6A64CBC248C3A2A54C5C80B2ACC1">
    <w:name w:val="7A2C6A64CBC248C3A2A54C5C80B2ACC1"/>
    <w:rsid w:val="00EF0DC0"/>
    <w:pPr>
      <w:spacing w:after="160" w:line="259" w:lineRule="auto"/>
    </w:pPr>
  </w:style>
  <w:style w:type="paragraph" w:customStyle="1" w:styleId="9F863C88DA224E68A50C96F037303738">
    <w:name w:val="9F863C88DA224E68A50C96F037303738"/>
    <w:rsid w:val="00EF0DC0"/>
    <w:pPr>
      <w:spacing w:after="160" w:line="259" w:lineRule="auto"/>
    </w:pPr>
  </w:style>
  <w:style w:type="paragraph" w:customStyle="1" w:styleId="5BCBEA802FAB48FF9C17610E938F46E9">
    <w:name w:val="5BCBEA802FAB48FF9C17610E938F46E9"/>
    <w:rsid w:val="00EF0DC0"/>
    <w:pPr>
      <w:spacing w:after="160" w:line="259" w:lineRule="auto"/>
    </w:pPr>
  </w:style>
  <w:style w:type="paragraph" w:customStyle="1" w:styleId="29B4F1702EF9489ABF5D2A5BBF69A04C">
    <w:name w:val="29B4F1702EF9489ABF5D2A5BBF69A04C"/>
    <w:rsid w:val="00EF0DC0"/>
    <w:pPr>
      <w:spacing w:after="160" w:line="259" w:lineRule="auto"/>
    </w:pPr>
  </w:style>
  <w:style w:type="paragraph" w:customStyle="1" w:styleId="B4D137C37E44430C87F8E190F8EA4946">
    <w:name w:val="B4D137C37E44430C87F8E190F8EA4946"/>
    <w:rsid w:val="00EF0DC0"/>
    <w:pPr>
      <w:spacing w:after="160" w:line="259" w:lineRule="auto"/>
    </w:pPr>
  </w:style>
  <w:style w:type="paragraph" w:customStyle="1" w:styleId="F51AF8E3033C49A6978B1A9BAEB4FEE0">
    <w:name w:val="F51AF8E3033C49A6978B1A9BAEB4FEE0"/>
    <w:rsid w:val="00EF0DC0"/>
    <w:pPr>
      <w:spacing w:after="160" w:line="259" w:lineRule="auto"/>
    </w:pPr>
  </w:style>
  <w:style w:type="paragraph" w:customStyle="1" w:styleId="BE56E0EDDA604D85BCFE2F09E483B0CF">
    <w:name w:val="BE56E0EDDA604D85BCFE2F09E483B0CF"/>
    <w:rsid w:val="00EF0DC0"/>
    <w:pPr>
      <w:spacing w:after="160" w:line="259" w:lineRule="auto"/>
    </w:pPr>
  </w:style>
  <w:style w:type="paragraph" w:customStyle="1" w:styleId="EF824D85625841E09DE93A4FF28DC80A">
    <w:name w:val="EF824D85625841E09DE93A4FF28DC80A"/>
    <w:rsid w:val="00EF0DC0"/>
    <w:pPr>
      <w:spacing w:after="160" w:line="259" w:lineRule="auto"/>
    </w:pPr>
  </w:style>
  <w:style w:type="paragraph" w:customStyle="1" w:styleId="5A6D6833D6924CB9926E0BABEBAEBC79">
    <w:name w:val="5A6D6833D6924CB9926E0BABEBAEBC79"/>
    <w:rsid w:val="00EF0DC0"/>
    <w:pPr>
      <w:spacing w:after="160" w:line="259" w:lineRule="auto"/>
    </w:pPr>
  </w:style>
  <w:style w:type="paragraph" w:customStyle="1" w:styleId="46A2F14ADA174DA299B9B52E64A8AC42">
    <w:name w:val="46A2F14ADA174DA299B9B52E64A8AC42"/>
    <w:rsid w:val="00EF0DC0"/>
    <w:pPr>
      <w:spacing w:after="160" w:line="259" w:lineRule="auto"/>
    </w:pPr>
  </w:style>
  <w:style w:type="paragraph" w:customStyle="1" w:styleId="55B0B327FB854892A3A26D7B3A1B6B55">
    <w:name w:val="55B0B327FB854892A3A26D7B3A1B6B55"/>
    <w:rsid w:val="00EF0DC0"/>
    <w:pPr>
      <w:spacing w:after="160" w:line="259" w:lineRule="auto"/>
    </w:pPr>
  </w:style>
  <w:style w:type="paragraph" w:customStyle="1" w:styleId="7BCDA081A29D42E1A0E08021D6C64372">
    <w:name w:val="7BCDA081A29D42E1A0E08021D6C64372"/>
    <w:rsid w:val="00EF0DC0"/>
    <w:pPr>
      <w:spacing w:after="160" w:line="259" w:lineRule="auto"/>
    </w:pPr>
  </w:style>
  <w:style w:type="paragraph" w:customStyle="1" w:styleId="17D55EC6566C408DA49CCC5964DE0DF7">
    <w:name w:val="17D55EC6566C408DA49CCC5964DE0DF7"/>
    <w:rsid w:val="00EF0DC0"/>
    <w:pPr>
      <w:spacing w:after="160" w:line="259" w:lineRule="auto"/>
    </w:pPr>
  </w:style>
  <w:style w:type="paragraph" w:customStyle="1" w:styleId="4E78F3605CB14333B0B1B95A67EE002B">
    <w:name w:val="4E78F3605CB14333B0B1B95A67EE002B"/>
    <w:rsid w:val="00EF0DC0"/>
    <w:pPr>
      <w:spacing w:after="160" w:line="259" w:lineRule="auto"/>
    </w:pPr>
  </w:style>
  <w:style w:type="paragraph" w:customStyle="1" w:styleId="AC6C964A794C4E6C93F1F16B5B019C0D">
    <w:name w:val="AC6C964A794C4E6C93F1F16B5B019C0D"/>
    <w:rsid w:val="00EF0DC0"/>
    <w:pPr>
      <w:spacing w:after="160" w:line="259" w:lineRule="auto"/>
    </w:pPr>
  </w:style>
  <w:style w:type="paragraph" w:customStyle="1" w:styleId="D4FDDCAE2D62419FAFBD47DEB32E2672">
    <w:name w:val="D4FDDCAE2D62419FAFBD47DEB32E2672"/>
    <w:rsid w:val="00EF0DC0"/>
    <w:pPr>
      <w:spacing w:after="160" w:line="259" w:lineRule="auto"/>
    </w:pPr>
  </w:style>
  <w:style w:type="paragraph" w:customStyle="1" w:styleId="8F66A43F7B4D434EBAB9B01CCD0ECFC5">
    <w:name w:val="8F66A43F7B4D434EBAB9B01CCD0ECFC5"/>
    <w:rsid w:val="00EF0DC0"/>
    <w:pPr>
      <w:spacing w:after="160" w:line="259" w:lineRule="auto"/>
    </w:pPr>
  </w:style>
  <w:style w:type="paragraph" w:customStyle="1" w:styleId="EBCA2A14BA6F4FC19D1644173A43D9B8">
    <w:name w:val="EBCA2A14BA6F4FC19D1644173A43D9B8"/>
    <w:rsid w:val="00EF0DC0"/>
    <w:pPr>
      <w:spacing w:after="160" w:line="259" w:lineRule="auto"/>
    </w:pPr>
  </w:style>
  <w:style w:type="paragraph" w:customStyle="1" w:styleId="B74B3F9D2F9C4A13B2595C41964B9E56">
    <w:name w:val="B74B3F9D2F9C4A13B2595C41964B9E56"/>
    <w:rsid w:val="00EF0DC0"/>
    <w:pPr>
      <w:spacing w:after="160" w:line="259" w:lineRule="auto"/>
    </w:pPr>
  </w:style>
  <w:style w:type="paragraph" w:customStyle="1" w:styleId="96787E2DAF9441E4A8D94DD7A635D636">
    <w:name w:val="96787E2DAF9441E4A8D94DD7A635D636"/>
    <w:rsid w:val="00EF0DC0"/>
    <w:pPr>
      <w:spacing w:after="160" w:line="259" w:lineRule="auto"/>
    </w:pPr>
  </w:style>
  <w:style w:type="paragraph" w:customStyle="1" w:styleId="0733E1130A474743B74B13E542D81684">
    <w:name w:val="0733E1130A474743B74B13E542D81684"/>
    <w:rsid w:val="00EF0DC0"/>
    <w:pPr>
      <w:spacing w:after="160" w:line="259" w:lineRule="auto"/>
    </w:pPr>
  </w:style>
  <w:style w:type="paragraph" w:customStyle="1" w:styleId="2C683D7CE63843E0ACD3D495EACA83B0">
    <w:name w:val="2C683D7CE63843E0ACD3D495EACA83B0"/>
    <w:rsid w:val="00EF0DC0"/>
    <w:pPr>
      <w:spacing w:after="160" w:line="259" w:lineRule="auto"/>
    </w:pPr>
  </w:style>
  <w:style w:type="paragraph" w:customStyle="1" w:styleId="D1C04EBA172646F9A72F69DB8B671253">
    <w:name w:val="D1C04EBA172646F9A72F69DB8B671253"/>
    <w:rsid w:val="00EF0DC0"/>
    <w:pPr>
      <w:spacing w:after="160" w:line="259" w:lineRule="auto"/>
    </w:pPr>
  </w:style>
  <w:style w:type="paragraph" w:customStyle="1" w:styleId="A1EE1D166C90498D805703D524FACB0F">
    <w:name w:val="A1EE1D166C90498D805703D524FACB0F"/>
    <w:rsid w:val="00EF0DC0"/>
    <w:pPr>
      <w:spacing w:after="160" w:line="259" w:lineRule="auto"/>
    </w:pPr>
  </w:style>
  <w:style w:type="paragraph" w:customStyle="1" w:styleId="75A7A2ED9B394076BFD402987A2B7A35">
    <w:name w:val="75A7A2ED9B394076BFD402987A2B7A35"/>
    <w:rsid w:val="00EF0DC0"/>
    <w:pPr>
      <w:spacing w:after="160" w:line="259" w:lineRule="auto"/>
    </w:pPr>
  </w:style>
  <w:style w:type="paragraph" w:customStyle="1" w:styleId="50377992292B406EBAE250BD90B6F3A3">
    <w:name w:val="50377992292B406EBAE250BD90B6F3A3"/>
    <w:rsid w:val="00EF0DC0"/>
    <w:pPr>
      <w:spacing w:after="160" w:line="259" w:lineRule="auto"/>
    </w:pPr>
  </w:style>
  <w:style w:type="paragraph" w:customStyle="1" w:styleId="B1D571A8656D4FAF938EE6A4EB888C2B">
    <w:name w:val="B1D571A8656D4FAF938EE6A4EB888C2B"/>
    <w:rsid w:val="00EF0DC0"/>
    <w:pPr>
      <w:spacing w:after="160" w:line="259" w:lineRule="auto"/>
    </w:pPr>
  </w:style>
  <w:style w:type="paragraph" w:customStyle="1" w:styleId="5A5B1D380D4744D4AE2575A24196435B">
    <w:name w:val="5A5B1D380D4744D4AE2575A24196435B"/>
    <w:rsid w:val="00EF0DC0"/>
    <w:pPr>
      <w:spacing w:after="160" w:line="259" w:lineRule="auto"/>
    </w:pPr>
  </w:style>
  <w:style w:type="paragraph" w:customStyle="1" w:styleId="912701AE0F2E4B75A0AEFC4EE35EE5B2">
    <w:name w:val="912701AE0F2E4B75A0AEFC4EE35EE5B2"/>
    <w:rsid w:val="00EF0DC0"/>
    <w:pPr>
      <w:spacing w:after="160" w:line="259" w:lineRule="auto"/>
    </w:pPr>
  </w:style>
  <w:style w:type="paragraph" w:customStyle="1" w:styleId="DCC73515F0F348BBAC13364D60824122">
    <w:name w:val="DCC73515F0F348BBAC13364D60824122"/>
    <w:rsid w:val="00EF0DC0"/>
    <w:pPr>
      <w:spacing w:after="160" w:line="259" w:lineRule="auto"/>
    </w:pPr>
  </w:style>
  <w:style w:type="paragraph" w:customStyle="1" w:styleId="B339B33E67DE4296BB33F2755144ECB0">
    <w:name w:val="B339B33E67DE4296BB33F2755144ECB0"/>
    <w:rsid w:val="00EF0DC0"/>
    <w:pPr>
      <w:spacing w:after="160" w:line="259" w:lineRule="auto"/>
    </w:pPr>
  </w:style>
  <w:style w:type="paragraph" w:customStyle="1" w:styleId="A16988734EE246D48DAD163943E9BB39">
    <w:name w:val="A16988734EE246D48DAD163943E9BB39"/>
    <w:rsid w:val="00EF0DC0"/>
    <w:pPr>
      <w:spacing w:after="160" w:line="259" w:lineRule="auto"/>
    </w:pPr>
  </w:style>
  <w:style w:type="paragraph" w:customStyle="1" w:styleId="3AF78DA10B5D4B5A9225C7F0A8D0B74E">
    <w:name w:val="3AF78DA10B5D4B5A9225C7F0A8D0B74E"/>
    <w:rsid w:val="00EF0DC0"/>
    <w:pPr>
      <w:spacing w:after="160" w:line="259" w:lineRule="auto"/>
    </w:pPr>
  </w:style>
  <w:style w:type="paragraph" w:customStyle="1" w:styleId="C214962C5732458A966E46D1DDB8D689">
    <w:name w:val="C214962C5732458A966E46D1DDB8D689"/>
    <w:rsid w:val="00EF0DC0"/>
    <w:pPr>
      <w:spacing w:after="160" w:line="259" w:lineRule="auto"/>
    </w:pPr>
  </w:style>
  <w:style w:type="paragraph" w:customStyle="1" w:styleId="82B9DC73309B494ABADDDBB04E6DB995">
    <w:name w:val="82B9DC73309B494ABADDDBB04E6DB995"/>
    <w:rsid w:val="00EF0DC0"/>
    <w:pPr>
      <w:spacing w:after="160" w:line="259" w:lineRule="auto"/>
    </w:pPr>
  </w:style>
  <w:style w:type="paragraph" w:customStyle="1" w:styleId="6CBE650A4D6446A094BB9275D90A0644">
    <w:name w:val="6CBE650A4D6446A094BB9275D90A0644"/>
    <w:rsid w:val="00EF0DC0"/>
    <w:pPr>
      <w:spacing w:after="160" w:line="259" w:lineRule="auto"/>
    </w:pPr>
  </w:style>
  <w:style w:type="paragraph" w:customStyle="1" w:styleId="619B8FEE6F95446A987461BFA773F6A4">
    <w:name w:val="619B8FEE6F95446A987461BFA773F6A4"/>
    <w:rsid w:val="00EF0DC0"/>
    <w:pPr>
      <w:spacing w:after="160" w:line="259" w:lineRule="auto"/>
    </w:pPr>
  </w:style>
  <w:style w:type="paragraph" w:customStyle="1" w:styleId="F6AE24020C2F4169B55420C4B67D3DAC">
    <w:name w:val="F6AE24020C2F4169B55420C4B67D3DAC"/>
    <w:rsid w:val="00EF0DC0"/>
    <w:pPr>
      <w:spacing w:after="160" w:line="259" w:lineRule="auto"/>
    </w:pPr>
  </w:style>
  <w:style w:type="paragraph" w:customStyle="1" w:styleId="74D6ACA040A34CB49048C7B210207912">
    <w:name w:val="74D6ACA040A34CB49048C7B210207912"/>
    <w:rsid w:val="00EF0DC0"/>
    <w:pPr>
      <w:spacing w:after="160" w:line="259" w:lineRule="auto"/>
    </w:pPr>
  </w:style>
  <w:style w:type="paragraph" w:customStyle="1" w:styleId="81065B3362DF416D8D229657C9809F7B">
    <w:name w:val="81065B3362DF416D8D229657C9809F7B"/>
    <w:rsid w:val="00EF0DC0"/>
    <w:pPr>
      <w:spacing w:after="160" w:line="259" w:lineRule="auto"/>
    </w:pPr>
  </w:style>
  <w:style w:type="paragraph" w:customStyle="1" w:styleId="7909B4429DEB49F78F8D0767CAC534B2">
    <w:name w:val="7909B4429DEB49F78F8D0767CAC534B2"/>
    <w:rsid w:val="00EF0DC0"/>
    <w:pPr>
      <w:spacing w:after="160" w:line="259" w:lineRule="auto"/>
    </w:pPr>
  </w:style>
  <w:style w:type="paragraph" w:customStyle="1" w:styleId="06A6403BC5724F60B0D1C1F774D725F5">
    <w:name w:val="06A6403BC5724F60B0D1C1F774D725F5"/>
    <w:rsid w:val="00EF0DC0"/>
    <w:pPr>
      <w:spacing w:after="160" w:line="259" w:lineRule="auto"/>
    </w:pPr>
  </w:style>
  <w:style w:type="paragraph" w:customStyle="1" w:styleId="A4A253CDAE8E4D3582F4E3BD86ADEC28">
    <w:name w:val="A4A253CDAE8E4D3582F4E3BD86ADEC28"/>
    <w:rsid w:val="00EF0DC0"/>
    <w:pPr>
      <w:spacing w:after="160" w:line="259" w:lineRule="auto"/>
    </w:pPr>
  </w:style>
  <w:style w:type="paragraph" w:customStyle="1" w:styleId="A7DEA315119648AC9ED39EA66BBEBE24">
    <w:name w:val="A7DEA315119648AC9ED39EA66BBEBE24"/>
    <w:rsid w:val="00EF0DC0"/>
    <w:pPr>
      <w:spacing w:after="160" w:line="259" w:lineRule="auto"/>
    </w:pPr>
  </w:style>
  <w:style w:type="paragraph" w:customStyle="1" w:styleId="1DEC9324D89F401C9F5E3336A1C33C24">
    <w:name w:val="1DEC9324D89F401C9F5E3336A1C33C24"/>
    <w:rsid w:val="00EF0DC0"/>
    <w:pPr>
      <w:spacing w:after="160" w:line="259" w:lineRule="auto"/>
    </w:pPr>
  </w:style>
  <w:style w:type="paragraph" w:customStyle="1" w:styleId="6D9A5E7003404B9E8E52F0CFF381493F">
    <w:name w:val="6D9A5E7003404B9E8E52F0CFF381493F"/>
    <w:rsid w:val="00EF0DC0"/>
    <w:pPr>
      <w:spacing w:after="160" w:line="259" w:lineRule="auto"/>
    </w:pPr>
  </w:style>
  <w:style w:type="paragraph" w:customStyle="1" w:styleId="C7B1F45444314154A94978A9048463BA">
    <w:name w:val="C7B1F45444314154A94978A9048463BA"/>
    <w:rsid w:val="00EF0DC0"/>
    <w:pPr>
      <w:spacing w:after="160" w:line="259" w:lineRule="auto"/>
    </w:pPr>
  </w:style>
  <w:style w:type="paragraph" w:customStyle="1" w:styleId="7F16DBCE790E4CE79EB885C87677A27A">
    <w:name w:val="7F16DBCE790E4CE79EB885C87677A27A"/>
    <w:rsid w:val="00EF0DC0"/>
    <w:pPr>
      <w:spacing w:after="160" w:line="259" w:lineRule="auto"/>
    </w:pPr>
  </w:style>
  <w:style w:type="paragraph" w:customStyle="1" w:styleId="D9DD145B196B437292CC484E65D6A252">
    <w:name w:val="D9DD145B196B437292CC484E65D6A252"/>
    <w:rsid w:val="00EF0DC0"/>
    <w:pPr>
      <w:spacing w:after="160" w:line="259" w:lineRule="auto"/>
    </w:pPr>
  </w:style>
  <w:style w:type="paragraph" w:customStyle="1" w:styleId="48C8A81E08094EB38B0967C6DFB20838">
    <w:name w:val="48C8A81E08094EB38B0967C6DFB20838"/>
    <w:rsid w:val="00EF0DC0"/>
    <w:pPr>
      <w:spacing w:after="160" w:line="259" w:lineRule="auto"/>
    </w:pPr>
  </w:style>
  <w:style w:type="paragraph" w:customStyle="1" w:styleId="C1E0D8C82420463AA947E21AA04DAF85">
    <w:name w:val="C1E0D8C82420463AA947E21AA04DAF85"/>
    <w:rsid w:val="00EF0DC0"/>
    <w:pPr>
      <w:spacing w:after="160" w:line="259" w:lineRule="auto"/>
    </w:pPr>
  </w:style>
  <w:style w:type="paragraph" w:customStyle="1" w:styleId="6F6D20971FC14E71A16E3EB3B8F734CC">
    <w:name w:val="6F6D20971FC14E71A16E3EB3B8F734CC"/>
    <w:rsid w:val="00EF0DC0"/>
    <w:pPr>
      <w:spacing w:after="160" w:line="259" w:lineRule="auto"/>
    </w:pPr>
  </w:style>
  <w:style w:type="paragraph" w:customStyle="1" w:styleId="354EF8135E9B45C5B093B54FB26D30DA">
    <w:name w:val="354EF8135E9B45C5B093B54FB26D30DA"/>
    <w:rsid w:val="00EF0DC0"/>
    <w:pPr>
      <w:spacing w:after="160" w:line="259" w:lineRule="auto"/>
    </w:pPr>
  </w:style>
  <w:style w:type="paragraph" w:customStyle="1" w:styleId="905F9BAA53CF40D1A358DC63D38AC361">
    <w:name w:val="905F9BAA53CF40D1A358DC63D38AC361"/>
    <w:rsid w:val="00EF0DC0"/>
    <w:pPr>
      <w:spacing w:after="160" w:line="259" w:lineRule="auto"/>
    </w:pPr>
  </w:style>
  <w:style w:type="paragraph" w:customStyle="1" w:styleId="271CD53741CB478BB2F831182DE23DC4">
    <w:name w:val="271CD53741CB478BB2F831182DE23DC4"/>
    <w:rsid w:val="00EF0DC0"/>
    <w:pPr>
      <w:spacing w:after="160" w:line="259" w:lineRule="auto"/>
    </w:pPr>
  </w:style>
  <w:style w:type="paragraph" w:customStyle="1" w:styleId="0863B5B209354BCFB9B72624953C20B4">
    <w:name w:val="0863B5B209354BCFB9B72624953C20B4"/>
    <w:rsid w:val="00EF0DC0"/>
    <w:pPr>
      <w:spacing w:after="160" w:line="259" w:lineRule="auto"/>
    </w:pPr>
  </w:style>
  <w:style w:type="paragraph" w:customStyle="1" w:styleId="A55C86ED88AF461C918FB9A391E041CF">
    <w:name w:val="A55C86ED88AF461C918FB9A391E041CF"/>
    <w:rsid w:val="00EF0DC0"/>
    <w:pPr>
      <w:spacing w:after="160" w:line="259" w:lineRule="auto"/>
    </w:pPr>
  </w:style>
  <w:style w:type="paragraph" w:customStyle="1" w:styleId="C8DCC047349841CFB8AC584842CF688D">
    <w:name w:val="C8DCC047349841CFB8AC584842CF688D"/>
    <w:rsid w:val="00EF0DC0"/>
    <w:pPr>
      <w:spacing w:after="160" w:line="259" w:lineRule="auto"/>
    </w:pPr>
  </w:style>
  <w:style w:type="paragraph" w:customStyle="1" w:styleId="21B114698BEA43D09A1EFC100A3FF158">
    <w:name w:val="21B114698BEA43D09A1EFC100A3FF158"/>
    <w:rsid w:val="00EF0DC0"/>
    <w:pPr>
      <w:spacing w:after="160" w:line="259" w:lineRule="auto"/>
    </w:pPr>
  </w:style>
  <w:style w:type="paragraph" w:customStyle="1" w:styleId="B228AEC35DA34209AA548E81CFC44F95">
    <w:name w:val="B228AEC35DA34209AA548E81CFC44F95"/>
    <w:rsid w:val="00EF0DC0"/>
    <w:pPr>
      <w:spacing w:after="160" w:line="259" w:lineRule="auto"/>
    </w:pPr>
  </w:style>
  <w:style w:type="paragraph" w:customStyle="1" w:styleId="997556CA0B3A4AA9A39A5899E3C39CBE">
    <w:name w:val="997556CA0B3A4AA9A39A5899E3C39CBE"/>
    <w:rsid w:val="00EF0DC0"/>
    <w:pPr>
      <w:spacing w:after="160" w:line="259" w:lineRule="auto"/>
    </w:pPr>
  </w:style>
  <w:style w:type="paragraph" w:customStyle="1" w:styleId="EBBBB6857A0F46108CDD9C0334A59EC1">
    <w:name w:val="EBBBB6857A0F46108CDD9C0334A59EC1"/>
    <w:rsid w:val="00EF0DC0"/>
    <w:pPr>
      <w:spacing w:after="160" w:line="259" w:lineRule="auto"/>
    </w:pPr>
  </w:style>
  <w:style w:type="paragraph" w:customStyle="1" w:styleId="3662C9C78D07462E8038841881C9A33D">
    <w:name w:val="3662C9C78D07462E8038841881C9A33D"/>
    <w:rsid w:val="00EF0DC0"/>
    <w:pPr>
      <w:spacing w:after="160" w:line="259" w:lineRule="auto"/>
    </w:pPr>
  </w:style>
  <w:style w:type="paragraph" w:customStyle="1" w:styleId="F68A0E78AAD1485EA0FB24B7D7DF480D">
    <w:name w:val="F68A0E78AAD1485EA0FB24B7D7DF480D"/>
    <w:rsid w:val="00EF0DC0"/>
    <w:pPr>
      <w:spacing w:after="160" w:line="259" w:lineRule="auto"/>
    </w:pPr>
  </w:style>
  <w:style w:type="paragraph" w:customStyle="1" w:styleId="F82E09F2D47148ECA33A71A061824E21">
    <w:name w:val="F82E09F2D47148ECA33A71A061824E21"/>
    <w:rsid w:val="00EF0DC0"/>
    <w:pPr>
      <w:spacing w:after="160" w:line="259" w:lineRule="auto"/>
    </w:pPr>
  </w:style>
  <w:style w:type="paragraph" w:customStyle="1" w:styleId="A05CBB1154924B6CB4607579C1596E5F">
    <w:name w:val="A05CBB1154924B6CB4607579C1596E5F"/>
    <w:rsid w:val="00EF0DC0"/>
    <w:pPr>
      <w:spacing w:after="160" w:line="259" w:lineRule="auto"/>
    </w:pPr>
  </w:style>
  <w:style w:type="paragraph" w:customStyle="1" w:styleId="9F6E75A453E5455B8B40B97756E10329">
    <w:name w:val="9F6E75A453E5455B8B40B97756E10329"/>
    <w:rsid w:val="00EF0DC0"/>
    <w:pPr>
      <w:spacing w:after="160" w:line="259" w:lineRule="auto"/>
    </w:pPr>
  </w:style>
  <w:style w:type="paragraph" w:customStyle="1" w:styleId="FB8C74CE38B64365B51CA59E81EFF0AC">
    <w:name w:val="FB8C74CE38B64365B51CA59E81EFF0AC"/>
    <w:rsid w:val="00EF0DC0"/>
    <w:pPr>
      <w:spacing w:after="160" w:line="259" w:lineRule="auto"/>
    </w:pPr>
  </w:style>
  <w:style w:type="paragraph" w:customStyle="1" w:styleId="F549100057684728B5E3F0D1343ADC2B">
    <w:name w:val="F549100057684728B5E3F0D1343ADC2B"/>
    <w:rsid w:val="00EF0DC0"/>
    <w:pPr>
      <w:spacing w:after="160" w:line="259" w:lineRule="auto"/>
    </w:pPr>
  </w:style>
  <w:style w:type="paragraph" w:customStyle="1" w:styleId="ADCB9DCAB57946498849406B0A34C939">
    <w:name w:val="ADCB9DCAB57946498849406B0A34C939"/>
    <w:rsid w:val="00EF0DC0"/>
    <w:pPr>
      <w:spacing w:after="160" w:line="259" w:lineRule="auto"/>
    </w:pPr>
  </w:style>
  <w:style w:type="paragraph" w:customStyle="1" w:styleId="84776C32E98E49EA8F7C4E4A8D49A5A0">
    <w:name w:val="84776C32E98E49EA8F7C4E4A8D49A5A0"/>
    <w:rsid w:val="00EF0DC0"/>
    <w:pPr>
      <w:spacing w:after="160" w:line="259" w:lineRule="auto"/>
    </w:pPr>
  </w:style>
  <w:style w:type="paragraph" w:customStyle="1" w:styleId="009AD19177364AAE96DC381224A77294">
    <w:name w:val="009AD19177364AAE96DC381224A77294"/>
    <w:rsid w:val="00EF0DC0"/>
    <w:pPr>
      <w:spacing w:after="160" w:line="259" w:lineRule="auto"/>
    </w:pPr>
  </w:style>
  <w:style w:type="paragraph" w:customStyle="1" w:styleId="865AF4E390AF498B90A16D681FB1DC57">
    <w:name w:val="865AF4E390AF498B90A16D681FB1DC57"/>
    <w:rsid w:val="00EF0DC0"/>
    <w:pPr>
      <w:spacing w:after="160" w:line="259" w:lineRule="auto"/>
    </w:pPr>
  </w:style>
  <w:style w:type="paragraph" w:customStyle="1" w:styleId="087BE04FBC0F432D8CBD924FF171DB47">
    <w:name w:val="087BE04FBC0F432D8CBD924FF171DB47"/>
    <w:rsid w:val="00EF0DC0"/>
    <w:pPr>
      <w:spacing w:after="160" w:line="259" w:lineRule="auto"/>
    </w:pPr>
  </w:style>
  <w:style w:type="paragraph" w:customStyle="1" w:styleId="03D76807B52E4C67981AD9D6B658C2E3">
    <w:name w:val="03D76807B52E4C67981AD9D6B658C2E3"/>
    <w:rsid w:val="00EF0DC0"/>
    <w:pPr>
      <w:spacing w:after="160" w:line="259" w:lineRule="auto"/>
    </w:pPr>
  </w:style>
  <w:style w:type="paragraph" w:customStyle="1" w:styleId="512D8AAA9DC54A8B8B5F5E8CA3780874">
    <w:name w:val="512D8AAA9DC54A8B8B5F5E8CA3780874"/>
    <w:rsid w:val="00EF0DC0"/>
    <w:pPr>
      <w:spacing w:after="160" w:line="259" w:lineRule="auto"/>
    </w:pPr>
  </w:style>
  <w:style w:type="paragraph" w:customStyle="1" w:styleId="54B5BEAFDDC54AA688E1947CBFCF4168">
    <w:name w:val="54B5BEAFDDC54AA688E1947CBFCF4168"/>
    <w:rsid w:val="00EF0DC0"/>
    <w:pPr>
      <w:spacing w:after="160" w:line="259" w:lineRule="auto"/>
    </w:pPr>
  </w:style>
  <w:style w:type="paragraph" w:customStyle="1" w:styleId="9439133A957D49279772E99DD3FF3183">
    <w:name w:val="9439133A957D49279772E99DD3FF3183"/>
    <w:rsid w:val="00EF0DC0"/>
    <w:pPr>
      <w:spacing w:after="160" w:line="259" w:lineRule="auto"/>
    </w:pPr>
  </w:style>
  <w:style w:type="paragraph" w:customStyle="1" w:styleId="C0D26B4698F141C79BB7BE1C53C6A33B">
    <w:name w:val="C0D26B4698F141C79BB7BE1C53C6A33B"/>
    <w:rsid w:val="00EF0DC0"/>
    <w:pPr>
      <w:spacing w:after="160" w:line="259" w:lineRule="auto"/>
    </w:pPr>
  </w:style>
  <w:style w:type="paragraph" w:customStyle="1" w:styleId="4F370371F534469CA7352BF2867D671A">
    <w:name w:val="4F370371F534469CA7352BF2867D671A"/>
    <w:rsid w:val="00EF0DC0"/>
    <w:pPr>
      <w:spacing w:after="160" w:line="259" w:lineRule="auto"/>
    </w:pPr>
  </w:style>
  <w:style w:type="paragraph" w:customStyle="1" w:styleId="B4DBCAFD44ED41C8A1525FA9D13B0B1A">
    <w:name w:val="B4DBCAFD44ED41C8A1525FA9D13B0B1A"/>
    <w:rsid w:val="00EF0DC0"/>
    <w:pPr>
      <w:spacing w:after="160" w:line="259" w:lineRule="auto"/>
    </w:pPr>
  </w:style>
  <w:style w:type="paragraph" w:customStyle="1" w:styleId="42BDAF6515BA4E6A8D72314901B2488D">
    <w:name w:val="42BDAF6515BA4E6A8D72314901B2488D"/>
    <w:rsid w:val="00EF0DC0"/>
    <w:pPr>
      <w:spacing w:after="160" w:line="259" w:lineRule="auto"/>
    </w:pPr>
  </w:style>
  <w:style w:type="paragraph" w:customStyle="1" w:styleId="CB2E1242F98B4CCE8D8AA41B79EA08EE">
    <w:name w:val="CB2E1242F98B4CCE8D8AA41B79EA08EE"/>
    <w:rsid w:val="00EF0DC0"/>
    <w:pPr>
      <w:spacing w:after="160" w:line="259" w:lineRule="auto"/>
    </w:pPr>
  </w:style>
  <w:style w:type="paragraph" w:customStyle="1" w:styleId="64EAFBC4E155407BA41305CE3857B009">
    <w:name w:val="64EAFBC4E155407BA41305CE3857B009"/>
    <w:rsid w:val="00EF0DC0"/>
    <w:pPr>
      <w:spacing w:after="160" w:line="259" w:lineRule="auto"/>
    </w:pPr>
  </w:style>
  <w:style w:type="paragraph" w:customStyle="1" w:styleId="A649F628BF78464AA7790E09AB251CAD">
    <w:name w:val="A649F628BF78464AA7790E09AB251CAD"/>
    <w:rsid w:val="00EF0DC0"/>
    <w:pPr>
      <w:spacing w:after="160" w:line="259" w:lineRule="auto"/>
    </w:pPr>
  </w:style>
  <w:style w:type="paragraph" w:customStyle="1" w:styleId="1D7C2B84D17547A7AABB6D8635A13009">
    <w:name w:val="1D7C2B84D17547A7AABB6D8635A13009"/>
    <w:rsid w:val="00EF0DC0"/>
    <w:pPr>
      <w:spacing w:after="160" w:line="259" w:lineRule="auto"/>
    </w:pPr>
  </w:style>
  <w:style w:type="paragraph" w:customStyle="1" w:styleId="C0EF59048A9C49AB8301F38923F838FB">
    <w:name w:val="C0EF59048A9C49AB8301F38923F838FB"/>
    <w:rsid w:val="00EF0DC0"/>
    <w:pPr>
      <w:spacing w:after="160" w:line="259" w:lineRule="auto"/>
    </w:pPr>
  </w:style>
  <w:style w:type="paragraph" w:customStyle="1" w:styleId="71A932FDDBFB4613ADAB193ACCD59A6A">
    <w:name w:val="71A932FDDBFB4613ADAB193ACCD59A6A"/>
    <w:rsid w:val="00EF0DC0"/>
    <w:pPr>
      <w:spacing w:after="160" w:line="259" w:lineRule="auto"/>
    </w:pPr>
  </w:style>
  <w:style w:type="paragraph" w:customStyle="1" w:styleId="D5B189414B044ABF9823A7F9418C85F8">
    <w:name w:val="D5B189414B044ABF9823A7F9418C85F8"/>
    <w:rsid w:val="00EF0DC0"/>
    <w:pPr>
      <w:spacing w:after="160" w:line="259" w:lineRule="auto"/>
    </w:pPr>
  </w:style>
  <w:style w:type="paragraph" w:customStyle="1" w:styleId="DC7606B317DB4A839B15D2AD141BAABB">
    <w:name w:val="DC7606B317DB4A839B15D2AD141BAABB"/>
    <w:rsid w:val="00EF0DC0"/>
    <w:pPr>
      <w:spacing w:after="160" w:line="259" w:lineRule="auto"/>
    </w:pPr>
  </w:style>
  <w:style w:type="paragraph" w:customStyle="1" w:styleId="66EB0BC805EB45B6AFFE29FD1389B81E">
    <w:name w:val="66EB0BC805EB45B6AFFE29FD1389B81E"/>
    <w:rsid w:val="00EF0DC0"/>
    <w:pPr>
      <w:spacing w:after="160" w:line="259" w:lineRule="auto"/>
    </w:pPr>
  </w:style>
  <w:style w:type="paragraph" w:customStyle="1" w:styleId="2B0476FB38DE44FA94111DD54F8B8F2C">
    <w:name w:val="2B0476FB38DE44FA94111DD54F8B8F2C"/>
    <w:rsid w:val="00EF0DC0"/>
    <w:pPr>
      <w:spacing w:after="160" w:line="259" w:lineRule="auto"/>
    </w:pPr>
  </w:style>
  <w:style w:type="paragraph" w:customStyle="1" w:styleId="7FFD0B053C884CF09CCE48E435364C67">
    <w:name w:val="7FFD0B053C884CF09CCE48E435364C67"/>
    <w:rsid w:val="00EF0DC0"/>
    <w:pPr>
      <w:spacing w:after="160" w:line="259" w:lineRule="auto"/>
    </w:pPr>
  </w:style>
  <w:style w:type="paragraph" w:customStyle="1" w:styleId="D348F90E3F6D4970B08212CA7DAE5533">
    <w:name w:val="D348F90E3F6D4970B08212CA7DAE5533"/>
    <w:rsid w:val="00EF0DC0"/>
    <w:pPr>
      <w:spacing w:after="160" w:line="259" w:lineRule="auto"/>
    </w:pPr>
  </w:style>
  <w:style w:type="paragraph" w:customStyle="1" w:styleId="DCD5A2A0CA174084B470960D66407917">
    <w:name w:val="DCD5A2A0CA174084B470960D66407917"/>
    <w:rsid w:val="00EF0DC0"/>
    <w:pPr>
      <w:spacing w:after="160" w:line="259" w:lineRule="auto"/>
    </w:pPr>
  </w:style>
  <w:style w:type="paragraph" w:customStyle="1" w:styleId="910EBE79492B4CFFBC58BF69B163C651">
    <w:name w:val="910EBE79492B4CFFBC58BF69B163C651"/>
    <w:rsid w:val="00EF0DC0"/>
    <w:pPr>
      <w:spacing w:after="160" w:line="259" w:lineRule="auto"/>
    </w:pPr>
  </w:style>
  <w:style w:type="paragraph" w:customStyle="1" w:styleId="C14A3FFF9AFC4F50A84AF31733BDEF5D">
    <w:name w:val="C14A3FFF9AFC4F50A84AF31733BDEF5D"/>
    <w:rsid w:val="00EF0DC0"/>
    <w:pPr>
      <w:spacing w:after="160" w:line="259" w:lineRule="auto"/>
    </w:pPr>
  </w:style>
  <w:style w:type="paragraph" w:customStyle="1" w:styleId="68BDDE0A861D463C96003995A1E4ADA8">
    <w:name w:val="68BDDE0A861D463C96003995A1E4ADA8"/>
    <w:rsid w:val="00EF0DC0"/>
    <w:pPr>
      <w:spacing w:after="160" w:line="259" w:lineRule="auto"/>
    </w:pPr>
  </w:style>
  <w:style w:type="paragraph" w:customStyle="1" w:styleId="FBB50A4E303E4058AB75F6D0E393BB7B">
    <w:name w:val="FBB50A4E303E4058AB75F6D0E393BB7B"/>
    <w:rsid w:val="00EF0DC0"/>
    <w:pPr>
      <w:spacing w:after="160" w:line="259" w:lineRule="auto"/>
    </w:pPr>
  </w:style>
  <w:style w:type="paragraph" w:customStyle="1" w:styleId="D1CACC1C70624B2F9992EB5E920756C6">
    <w:name w:val="D1CACC1C70624B2F9992EB5E920756C6"/>
    <w:rsid w:val="00EF0DC0"/>
    <w:pPr>
      <w:spacing w:after="160" w:line="259" w:lineRule="auto"/>
    </w:pPr>
  </w:style>
  <w:style w:type="paragraph" w:customStyle="1" w:styleId="06FBC53CCDBB48FF9A2389C4A88D0697">
    <w:name w:val="06FBC53CCDBB48FF9A2389C4A88D0697"/>
    <w:rsid w:val="00EF0DC0"/>
    <w:pPr>
      <w:spacing w:after="160" w:line="259" w:lineRule="auto"/>
    </w:pPr>
  </w:style>
  <w:style w:type="paragraph" w:customStyle="1" w:styleId="E15D91578A1A4726BD4204DFC8B52E1F">
    <w:name w:val="E15D91578A1A4726BD4204DFC8B52E1F"/>
    <w:rsid w:val="00EF0DC0"/>
    <w:pPr>
      <w:spacing w:after="160" w:line="259" w:lineRule="auto"/>
    </w:pPr>
  </w:style>
  <w:style w:type="paragraph" w:customStyle="1" w:styleId="92F369FF10D3452FA7E814471A8E90D5">
    <w:name w:val="92F369FF10D3452FA7E814471A8E90D5"/>
    <w:rsid w:val="00EF0DC0"/>
    <w:pPr>
      <w:spacing w:after="160" w:line="259" w:lineRule="auto"/>
    </w:pPr>
  </w:style>
  <w:style w:type="paragraph" w:customStyle="1" w:styleId="B8863BBD1B5D4796BF39EF0A7386137E">
    <w:name w:val="B8863BBD1B5D4796BF39EF0A7386137E"/>
    <w:rsid w:val="00EF0DC0"/>
    <w:pPr>
      <w:spacing w:after="160" w:line="259" w:lineRule="auto"/>
    </w:pPr>
  </w:style>
  <w:style w:type="paragraph" w:customStyle="1" w:styleId="2721A2CC4D3E4B97A7CE41DA74C23E46">
    <w:name w:val="2721A2CC4D3E4B97A7CE41DA74C23E46"/>
    <w:rsid w:val="00EF0DC0"/>
    <w:pPr>
      <w:spacing w:after="160" w:line="259" w:lineRule="auto"/>
    </w:pPr>
  </w:style>
  <w:style w:type="paragraph" w:customStyle="1" w:styleId="D6F5821CC1DB425B9CAEE09659379FDC">
    <w:name w:val="D6F5821CC1DB425B9CAEE09659379FDC"/>
    <w:rsid w:val="00EF0DC0"/>
    <w:pPr>
      <w:spacing w:after="160" w:line="259" w:lineRule="auto"/>
    </w:pPr>
  </w:style>
  <w:style w:type="paragraph" w:customStyle="1" w:styleId="3B6E98223A18424299C0927F96517F8A">
    <w:name w:val="3B6E98223A18424299C0927F96517F8A"/>
    <w:rsid w:val="00EF0DC0"/>
    <w:pPr>
      <w:spacing w:after="160" w:line="259" w:lineRule="auto"/>
    </w:pPr>
  </w:style>
  <w:style w:type="paragraph" w:customStyle="1" w:styleId="6B54C1A08F894AFCB9D45A4BB626D6F2">
    <w:name w:val="6B54C1A08F894AFCB9D45A4BB626D6F2"/>
    <w:rsid w:val="00EF0DC0"/>
    <w:pPr>
      <w:spacing w:after="160" w:line="259" w:lineRule="auto"/>
    </w:pPr>
  </w:style>
  <w:style w:type="paragraph" w:customStyle="1" w:styleId="7100A6577292479A88F431B8794F318A">
    <w:name w:val="7100A6577292479A88F431B8794F318A"/>
    <w:rsid w:val="00EF0DC0"/>
    <w:pPr>
      <w:spacing w:after="160" w:line="259" w:lineRule="auto"/>
    </w:pPr>
  </w:style>
  <w:style w:type="paragraph" w:customStyle="1" w:styleId="46C46D44E4774BABB73EE714CF90A10C">
    <w:name w:val="46C46D44E4774BABB73EE714CF90A10C"/>
    <w:rsid w:val="00EF0DC0"/>
    <w:pPr>
      <w:spacing w:after="160" w:line="259" w:lineRule="auto"/>
    </w:pPr>
  </w:style>
  <w:style w:type="paragraph" w:customStyle="1" w:styleId="C1E76D9BFDD24980905848162D2575D2">
    <w:name w:val="C1E76D9BFDD24980905848162D2575D2"/>
    <w:rsid w:val="00EF0DC0"/>
    <w:pPr>
      <w:spacing w:after="160" w:line="259" w:lineRule="auto"/>
    </w:pPr>
  </w:style>
  <w:style w:type="paragraph" w:customStyle="1" w:styleId="44D47F6A3C804685BD79AA1D4EC553BF">
    <w:name w:val="44D47F6A3C804685BD79AA1D4EC553BF"/>
    <w:rsid w:val="00EF0DC0"/>
    <w:pPr>
      <w:spacing w:after="160" w:line="259" w:lineRule="auto"/>
    </w:pPr>
  </w:style>
  <w:style w:type="paragraph" w:customStyle="1" w:styleId="AB6F370340BF4099A6BB921DF6C94C3D">
    <w:name w:val="AB6F370340BF4099A6BB921DF6C94C3D"/>
    <w:rsid w:val="00EF0DC0"/>
    <w:pPr>
      <w:spacing w:after="160" w:line="259" w:lineRule="auto"/>
    </w:pPr>
  </w:style>
  <w:style w:type="paragraph" w:customStyle="1" w:styleId="E93A7E24631C411F8C1297FBD86D1E00">
    <w:name w:val="E93A7E24631C411F8C1297FBD86D1E00"/>
    <w:rsid w:val="00EF0DC0"/>
    <w:pPr>
      <w:spacing w:after="160" w:line="259" w:lineRule="auto"/>
    </w:pPr>
  </w:style>
  <w:style w:type="paragraph" w:customStyle="1" w:styleId="12F58493F07542DB9160C5F62FE69F34">
    <w:name w:val="12F58493F07542DB9160C5F62FE69F34"/>
    <w:rsid w:val="00EF0DC0"/>
    <w:pPr>
      <w:spacing w:after="160" w:line="259" w:lineRule="auto"/>
    </w:pPr>
  </w:style>
  <w:style w:type="paragraph" w:customStyle="1" w:styleId="EC89FEA92B50418381DF37ADE58C10D0">
    <w:name w:val="EC89FEA92B50418381DF37ADE58C10D0"/>
    <w:rsid w:val="00EF0DC0"/>
    <w:pPr>
      <w:spacing w:after="160" w:line="259" w:lineRule="auto"/>
    </w:pPr>
  </w:style>
  <w:style w:type="paragraph" w:customStyle="1" w:styleId="6E8641C79EF1401192C0ABD198A612A2">
    <w:name w:val="6E8641C79EF1401192C0ABD198A612A2"/>
    <w:rsid w:val="00EF0DC0"/>
    <w:pPr>
      <w:spacing w:after="160" w:line="259" w:lineRule="auto"/>
    </w:pPr>
  </w:style>
  <w:style w:type="paragraph" w:customStyle="1" w:styleId="9C2C09B9F1D24074A04E0B50A51FB503">
    <w:name w:val="9C2C09B9F1D24074A04E0B50A51FB503"/>
    <w:rsid w:val="00EF0DC0"/>
    <w:pPr>
      <w:spacing w:after="160" w:line="259" w:lineRule="auto"/>
    </w:pPr>
  </w:style>
  <w:style w:type="paragraph" w:customStyle="1" w:styleId="13D75DAD779E4FAB9E2C0E0FE8CCCBBA">
    <w:name w:val="13D75DAD779E4FAB9E2C0E0FE8CCCBBA"/>
    <w:rsid w:val="00EF0DC0"/>
    <w:pPr>
      <w:spacing w:after="160" w:line="259" w:lineRule="auto"/>
    </w:pPr>
  </w:style>
  <w:style w:type="paragraph" w:customStyle="1" w:styleId="946BF2D01FCC430BA340DEB81E5C285F">
    <w:name w:val="946BF2D01FCC430BA340DEB81E5C285F"/>
    <w:rsid w:val="00EF0DC0"/>
    <w:pPr>
      <w:spacing w:after="160" w:line="259" w:lineRule="auto"/>
    </w:pPr>
  </w:style>
  <w:style w:type="paragraph" w:customStyle="1" w:styleId="D825800485FF4DD489E67A7747A58A8C">
    <w:name w:val="D825800485FF4DD489E67A7747A58A8C"/>
    <w:rsid w:val="00EF0DC0"/>
    <w:pPr>
      <w:spacing w:after="160" w:line="259" w:lineRule="auto"/>
    </w:pPr>
  </w:style>
  <w:style w:type="paragraph" w:customStyle="1" w:styleId="3838800FB2C34791B77FE318AEEFBD74">
    <w:name w:val="3838800FB2C34791B77FE318AEEFBD74"/>
    <w:rsid w:val="00EF0DC0"/>
    <w:pPr>
      <w:spacing w:after="160" w:line="259" w:lineRule="auto"/>
    </w:pPr>
  </w:style>
  <w:style w:type="paragraph" w:customStyle="1" w:styleId="0A6CCCEFD8E7470A9ED6E2FED9F55727">
    <w:name w:val="0A6CCCEFD8E7470A9ED6E2FED9F55727"/>
    <w:rsid w:val="00EF0DC0"/>
    <w:pPr>
      <w:spacing w:after="160" w:line="259" w:lineRule="auto"/>
    </w:pPr>
  </w:style>
  <w:style w:type="paragraph" w:customStyle="1" w:styleId="44ECCEC2A4CF4DC4B2E1B4FB20044342">
    <w:name w:val="44ECCEC2A4CF4DC4B2E1B4FB20044342"/>
    <w:rsid w:val="00EF0DC0"/>
    <w:pPr>
      <w:spacing w:after="160" w:line="259" w:lineRule="auto"/>
    </w:pPr>
  </w:style>
  <w:style w:type="paragraph" w:customStyle="1" w:styleId="738FEB39A030472799F8FBF0C08EDF3C">
    <w:name w:val="738FEB39A030472799F8FBF0C08EDF3C"/>
    <w:rsid w:val="00EF0DC0"/>
    <w:pPr>
      <w:spacing w:after="160" w:line="259" w:lineRule="auto"/>
    </w:pPr>
  </w:style>
  <w:style w:type="paragraph" w:customStyle="1" w:styleId="9F1AB8AB6AD64F3B83C46CDA7F1E9859">
    <w:name w:val="9F1AB8AB6AD64F3B83C46CDA7F1E9859"/>
    <w:rsid w:val="00EF0DC0"/>
    <w:pPr>
      <w:spacing w:after="160" w:line="259" w:lineRule="auto"/>
    </w:pPr>
  </w:style>
  <w:style w:type="paragraph" w:customStyle="1" w:styleId="F7B966E0D9F1488EA4BA4F5D81780225">
    <w:name w:val="F7B966E0D9F1488EA4BA4F5D81780225"/>
    <w:rsid w:val="00EF0DC0"/>
    <w:pPr>
      <w:spacing w:after="160" w:line="259" w:lineRule="auto"/>
    </w:pPr>
  </w:style>
  <w:style w:type="paragraph" w:customStyle="1" w:styleId="C8A2149F07C547B089274E198C083903">
    <w:name w:val="C8A2149F07C547B089274E198C083903"/>
    <w:rsid w:val="00EF0DC0"/>
    <w:pPr>
      <w:spacing w:after="160" w:line="259" w:lineRule="auto"/>
    </w:pPr>
  </w:style>
  <w:style w:type="paragraph" w:customStyle="1" w:styleId="D20FBD42FD084E2EA86E90035A139ED8">
    <w:name w:val="D20FBD42FD084E2EA86E90035A139ED8"/>
    <w:rsid w:val="00EF0DC0"/>
    <w:pPr>
      <w:spacing w:after="160" w:line="259" w:lineRule="auto"/>
    </w:pPr>
  </w:style>
  <w:style w:type="paragraph" w:customStyle="1" w:styleId="9B004090838744F884EB3CF80E9ABF64">
    <w:name w:val="9B004090838744F884EB3CF80E9ABF64"/>
    <w:rsid w:val="00EF0DC0"/>
    <w:pPr>
      <w:spacing w:after="160" w:line="259" w:lineRule="auto"/>
    </w:pPr>
  </w:style>
  <w:style w:type="paragraph" w:customStyle="1" w:styleId="C8CBA30EA8B64299A9DC402E8708B711">
    <w:name w:val="C8CBA30EA8B64299A9DC402E8708B711"/>
    <w:rsid w:val="00EF0DC0"/>
    <w:pPr>
      <w:spacing w:after="160" w:line="259" w:lineRule="auto"/>
    </w:pPr>
  </w:style>
  <w:style w:type="paragraph" w:customStyle="1" w:styleId="8B3EBA4CCB264F4EA0FB98909A976EF8">
    <w:name w:val="8B3EBA4CCB264F4EA0FB98909A976EF8"/>
    <w:rsid w:val="00EF0DC0"/>
    <w:pPr>
      <w:spacing w:after="160" w:line="259" w:lineRule="auto"/>
    </w:pPr>
  </w:style>
  <w:style w:type="paragraph" w:customStyle="1" w:styleId="E35AA7BEB6104EF39B253D94CF87EC52">
    <w:name w:val="E35AA7BEB6104EF39B253D94CF87EC52"/>
    <w:rsid w:val="00EF0DC0"/>
    <w:pPr>
      <w:spacing w:after="160" w:line="259" w:lineRule="auto"/>
    </w:pPr>
  </w:style>
  <w:style w:type="paragraph" w:customStyle="1" w:styleId="58373DFA9BAB4D028BB781E657B13AC9">
    <w:name w:val="58373DFA9BAB4D028BB781E657B13AC9"/>
    <w:rsid w:val="00EF0DC0"/>
    <w:pPr>
      <w:spacing w:after="160" w:line="259" w:lineRule="auto"/>
    </w:pPr>
  </w:style>
  <w:style w:type="paragraph" w:customStyle="1" w:styleId="7B38216ED12C435AB73E41C22BF7CBD9">
    <w:name w:val="7B38216ED12C435AB73E41C22BF7CBD9"/>
    <w:rsid w:val="00EF0DC0"/>
    <w:pPr>
      <w:spacing w:after="160" w:line="259" w:lineRule="auto"/>
    </w:pPr>
  </w:style>
  <w:style w:type="paragraph" w:customStyle="1" w:styleId="61EB73EEE3044C378D17039DE327AA79">
    <w:name w:val="61EB73EEE3044C378D17039DE327AA79"/>
    <w:rsid w:val="00EF0DC0"/>
    <w:pPr>
      <w:spacing w:after="160" w:line="259" w:lineRule="auto"/>
    </w:pPr>
  </w:style>
  <w:style w:type="paragraph" w:customStyle="1" w:styleId="9985E6C2A31E43A0A952B76656E28BD2">
    <w:name w:val="9985E6C2A31E43A0A952B76656E28BD2"/>
    <w:rsid w:val="00EF0DC0"/>
    <w:pPr>
      <w:spacing w:after="160" w:line="259" w:lineRule="auto"/>
    </w:pPr>
  </w:style>
  <w:style w:type="paragraph" w:customStyle="1" w:styleId="DF998B52B424418DB43DBE592E29AE6D">
    <w:name w:val="DF998B52B424418DB43DBE592E29AE6D"/>
    <w:rsid w:val="00EF0DC0"/>
    <w:pPr>
      <w:spacing w:after="160" w:line="259" w:lineRule="auto"/>
    </w:pPr>
  </w:style>
  <w:style w:type="paragraph" w:customStyle="1" w:styleId="9EF47FB38E824DF89C27B99926988EDC">
    <w:name w:val="9EF47FB38E824DF89C27B99926988EDC"/>
    <w:rsid w:val="00EF0DC0"/>
    <w:pPr>
      <w:spacing w:after="160" w:line="259" w:lineRule="auto"/>
    </w:pPr>
  </w:style>
  <w:style w:type="paragraph" w:customStyle="1" w:styleId="5707C65F337B4D538190706A9788D48F">
    <w:name w:val="5707C65F337B4D538190706A9788D48F"/>
    <w:rsid w:val="00EF0DC0"/>
    <w:pPr>
      <w:spacing w:after="160" w:line="259" w:lineRule="auto"/>
    </w:pPr>
  </w:style>
  <w:style w:type="paragraph" w:customStyle="1" w:styleId="04DA2E061DF74E4EA927966B83AE355A">
    <w:name w:val="04DA2E061DF74E4EA927966B83AE355A"/>
    <w:rsid w:val="00EF0DC0"/>
    <w:pPr>
      <w:spacing w:after="160" w:line="259" w:lineRule="auto"/>
    </w:pPr>
  </w:style>
  <w:style w:type="paragraph" w:customStyle="1" w:styleId="10A1E114E89145DBADC8CC9621C58690">
    <w:name w:val="10A1E114E89145DBADC8CC9621C58690"/>
    <w:rsid w:val="00EF0DC0"/>
    <w:pPr>
      <w:spacing w:after="160" w:line="259" w:lineRule="auto"/>
    </w:pPr>
  </w:style>
  <w:style w:type="paragraph" w:customStyle="1" w:styleId="435BA717AB844D9FBAF8466D12B91FEF">
    <w:name w:val="435BA717AB844D9FBAF8466D12B91FEF"/>
    <w:rsid w:val="00EF0DC0"/>
    <w:pPr>
      <w:spacing w:after="160" w:line="259" w:lineRule="auto"/>
    </w:pPr>
  </w:style>
  <w:style w:type="paragraph" w:customStyle="1" w:styleId="4CE9CE45CF244577A43BC1F71A9DAB9C">
    <w:name w:val="4CE9CE45CF244577A43BC1F71A9DAB9C"/>
    <w:rsid w:val="00EF0DC0"/>
    <w:pPr>
      <w:spacing w:after="160" w:line="259" w:lineRule="auto"/>
    </w:pPr>
  </w:style>
  <w:style w:type="paragraph" w:customStyle="1" w:styleId="24E78DE416B342F78864926AFBE2BCE9">
    <w:name w:val="24E78DE416B342F78864926AFBE2BCE9"/>
    <w:rsid w:val="00EF0DC0"/>
    <w:pPr>
      <w:spacing w:after="160" w:line="259" w:lineRule="auto"/>
    </w:pPr>
  </w:style>
  <w:style w:type="paragraph" w:customStyle="1" w:styleId="0F1F0C7333A94A149CA22EE7DC3A87F9">
    <w:name w:val="0F1F0C7333A94A149CA22EE7DC3A87F9"/>
    <w:rsid w:val="00EF0DC0"/>
    <w:pPr>
      <w:spacing w:after="160" w:line="259" w:lineRule="auto"/>
    </w:pPr>
  </w:style>
  <w:style w:type="paragraph" w:customStyle="1" w:styleId="D7EF7BD5E0604AF2AA2AF0FBC16A384B">
    <w:name w:val="D7EF7BD5E0604AF2AA2AF0FBC16A384B"/>
    <w:rsid w:val="00EF0DC0"/>
    <w:pPr>
      <w:spacing w:after="160" w:line="259" w:lineRule="auto"/>
    </w:pPr>
  </w:style>
  <w:style w:type="paragraph" w:customStyle="1" w:styleId="FD34511F65A94598AD16367F68C23F18">
    <w:name w:val="FD34511F65A94598AD16367F68C23F18"/>
    <w:rsid w:val="00EF0DC0"/>
    <w:pPr>
      <w:spacing w:after="160" w:line="259" w:lineRule="auto"/>
    </w:pPr>
  </w:style>
  <w:style w:type="paragraph" w:customStyle="1" w:styleId="9D0D36F6B6824B738848D4FD0C8FE307">
    <w:name w:val="9D0D36F6B6824B738848D4FD0C8FE307"/>
    <w:rsid w:val="00EF0DC0"/>
    <w:pPr>
      <w:spacing w:after="160" w:line="259" w:lineRule="auto"/>
    </w:pPr>
  </w:style>
  <w:style w:type="paragraph" w:customStyle="1" w:styleId="3550219D918B4BF6BE9A6440410A7DDE">
    <w:name w:val="3550219D918B4BF6BE9A6440410A7DDE"/>
    <w:rsid w:val="00EF0DC0"/>
    <w:pPr>
      <w:spacing w:after="160" w:line="259" w:lineRule="auto"/>
    </w:pPr>
  </w:style>
  <w:style w:type="paragraph" w:customStyle="1" w:styleId="B78DC26C731D4027919CFD995BD39B5D">
    <w:name w:val="B78DC26C731D4027919CFD995BD39B5D"/>
    <w:rsid w:val="00EF0DC0"/>
    <w:pPr>
      <w:spacing w:after="160" w:line="259" w:lineRule="auto"/>
    </w:pPr>
  </w:style>
  <w:style w:type="paragraph" w:customStyle="1" w:styleId="C63BC50BA63A47CAA2D25DAA76C149C8">
    <w:name w:val="C63BC50BA63A47CAA2D25DAA76C149C8"/>
    <w:rsid w:val="00EF0DC0"/>
    <w:pPr>
      <w:spacing w:after="160" w:line="259" w:lineRule="auto"/>
    </w:pPr>
  </w:style>
  <w:style w:type="paragraph" w:customStyle="1" w:styleId="A08D7C04D2F04C3ABD103B3D3F4FD3F4">
    <w:name w:val="A08D7C04D2F04C3ABD103B3D3F4FD3F4"/>
    <w:rsid w:val="00EF0DC0"/>
    <w:pPr>
      <w:spacing w:after="160" w:line="259" w:lineRule="auto"/>
    </w:pPr>
  </w:style>
  <w:style w:type="paragraph" w:customStyle="1" w:styleId="DCB707DDE9E34E6DA1978E83795F419D">
    <w:name w:val="DCB707DDE9E34E6DA1978E83795F419D"/>
    <w:rsid w:val="00EF0DC0"/>
    <w:pPr>
      <w:spacing w:after="160" w:line="259" w:lineRule="auto"/>
    </w:pPr>
  </w:style>
  <w:style w:type="paragraph" w:customStyle="1" w:styleId="60C1286499484D50AE2299AEA010012D">
    <w:name w:val="60C1286499484D50AE2299AEA010012D"/>
    <w:rsid w:val="00EF0DC0"/>
    <w:pPr>
      <w:spacing w:after="160" w:line="259" w:lineRule="auto"/>
    </w:pPr>
  </w:style>
  <w:style w:type="paragraph" w:customStyle="1" w:styleId="F1CE87CA07AB43FBB034E64261DE7B3E">
    <w:name w:val="F1CE87CA07AB43FBB034E64261DE7B3E"/>
    <w:rsid w:val="00EF0DC0"/>
    <w:pPr>
      <w:spacing w:after="160" w:line="259" w:lineRule="auto"/>
    </w:pPr>
  </w:style>
  <w:style w:type="paragraph" w:customStyle="1" w:styleId="F97C9919722D452AB24C0BDCCB803A11">
    <w:name w:val="F97C9919722D452AB24C0BDCCB803A11"/>
    <w:rsid w:val="00EF0DC0"/>
    <w:pPr>
      <w:spacing w:after="160" w:line="259" w:lineRule="auto"/>
    </w:pPr>
  </w:style>
  <w:style w:type="paragraph" w:customStyle="1" w:styleId="1729578012404850AE6E7BF690715461">
    <w:name w:val="1729578012404850AE6E7BF690715461"/>
    <w:rsid w:val="00EF0DC0"/>
    <w:pPr>
      <w:spacing w:after="160" w:line="259" w:lineRule="auto"/>
    </w:pPr>
  </w:style>
  <w:style w:type="paragraph" w:customStyle="1" w:styleId="06808BDDE01F40279FED9005BC09117B">
    <w:name w:val="06808BDDE01F40279FED9005BC09117B"/>
    <w:rsid w:val="00EF0DC0"/>
    <w:pPr>
      <w:spacing w:after="160" w:line="259" w:lineRule="auto"/>
    </w:pPr>
  </w:style>
  <w:style w:type="paragraph" w:customStyle="1" w:styleId="C36D466D562540889CFDB011F08BAE10">
    <w:name w:val="C36D466D562540889CFDB011F08BAE10"/>
    <w:rsid w:val="00EF0DC0"/>
    <w:pPr>
      <w:spacing w:after="160" w:line="259" w:lineRule="auto"/>
    </w:pPr>
  </w:style>
  <w:style w:type="paragraph" w:customStyle="1" w:styleId="CEF3C4ECA6654131B4318C9785FA1464">
    <w:name w:val="CEF3C4ECA6654131B4318C9785FA1464"/>
    <w:rsid w:val="00EF0DC0"/>
    <w:pPr>
      <w:spacing w:after="160" w:line="259" w:lineRule="auto"/>
    </w:pPr>
  </w:style>
  <w:style w:type="paragraph" w:customStyle="1" w:styleId="C91B7BD80108408DB0C311E8923B0A27">
    <w:name w:val="C91B7BD80108408DB0C311E8923B0A27"/>
    <w:rsid w:val="00EF0DC0"/>
    <w:pPr>
      <w:spacing w:after="160" w:line="259" w:lineRule="auto"/>
    </w:pPr>
  </w:style>
  <w:style w:type="paragraph" w:customStyle="1" w:styleId="8AA9F92B5B094D5A9996E0667559C676">
    <w:name w:val="8AA9F92B5B094D5A9996E0667559C676"/>
    <w:rsid w:val="00EF0DC0"/>
    <w:pPr>
      <w:spacing w:after="160" w:line="259" w:lineRule="auto"/>
    </w:pPr>
  </w:style>
  <w:style w:type="paragraph" w:customStyle="1" w:styleId="34EDCBB09B034F58B476F60EE77FA339">
    <w:name w:val="34EDCBB09B034F58B476F60EE77FA339"/>
    <w:rsid w:val="00EF0DC0"/>
    <w:pPr>
      <w:spacing w:after="160" w:line="259" w:lineRule="auto"/>
    </w:pPr>
  </w:style>
  <w:style w:type="paragraph" w:customStyle="1" w:styleId="6EA371FD51ED49719485E655591E4A56">
    <w:name w:val="6EA371FD51ED49719485E655591E4A56"/>
    <w:rsid w:val="00EF0DC0"/>
    <w:pPr>
      <w:spacing w:after="160" w:line="259" w:lineRule="auto"/>
    </w:pPr>
  </w:style>
  <w:style w:type="paragraph" w:customStyle="1" w:styleId="B2B817B2D8894EB3B8880427EC35C6DC">
    <w:name w:val="B2B817B2D8894EB3B8880427EC35C6DC"/>
    <w:rsid w:val="00EF0DC0"/>
    <w:pPr>
      <w:spacing w:after="160" w:line="259" w:lineRule="auto"/>
    </w:pPr>
  </w:style>
  <w:style w:type="paragraph" w:customStyle="1" w:styleId="25A11B659FC9484EA78ACED65B608661">
    <w:name w:val="25A11B659FC9484EA78ACED65B608661"/>
    <w:rsid w:val="00EF0DC0"/>
    <w:pPr>
      <w:spacing w:after="160" w:line="259" w:lineRule="auto"/>
    </w:pPr>
  </w:style>
  <w:style w:type="paragraph" w:customStyle="1" w:styleId="CF0A9F8B0E6A4FBAA232202E202062FC">
    <w:name w:val="CF0A9F8B0E6A4FBAA232202E202062FC"/>
    <w:rsid w:val="00EF0DC0"/>
    <w:pPr>
      <w:spacing w:after="160" w:line="259" w:lineRule="auto"/>
    </w:pPr>
  </w:style>
  <w:style w:type="paragraph" w:customStyle="1" w:styleId="44E4097C46E2455F9EF70B9FE52BEADA">
    <w:name w:val="44E4097C46E2455F9EF70B9FE52BEADA"/>
    <w:rsid w:val="00EF0DC0"/>
    <w:pPr>
      <w:spacing w:after="160" w:line="259" w:lineRule="auto"/>
    </w:pPr>
  </w:style>
  <w:style w:type="paragraph" w:customStyle="1" w:styleId="7353FC0C555646C9A581C04304251C46">
    <w:name w:val="7353FC0C555646C9A581C04304251C46"/>
    <w:rsid w:val="00EF0DC0"/>
    <w:pPr>
      <w:spacing w:after="160" w:line="259" w:lineRule="auto"/>
    </w:pPr>
  </w:style>
  <w:style w:type="paragraph" w:customStyle="1" w:styleId="DDFD98D0D8264E8181C227381EE149FB">
    <w:name w:val="DDFD98D0D8264E8181C227381EE149FB"/>
    <w:rsid w:val="00EF0DC0"/>
    <w:pPr>
      <w:spacing w:after="160" w:line="259" w:lineRule="auto"/>
    </w:pPr>
  </w:style>
  <w:style w:type="paragraph" w:customStyle="1" w:styleId="9E4EECB7440549C2B4A9FA85AA3616F6">
    <w:name w:val="9E4EECB7440549C2B4A9FA85AA3616F6"/>
    <w:rsid w:val="00EF0DC0"/>
    <w:pPr>
      <w:spacing w:after="160" w:line="259" w:lineRule="auto"/>
    </w:pPr>
  </w:style>
  <w:style w:type="paragraph" w:customStyle="1" w:styleId="897B9C6D17FA49EFBEEFAD8F0D1B486A">
    <w:name w:val="897B9C6D17FA49EFBEEFAD8F0D1B486A"/>
    <w:rsid w:val="00EF0DC0"/>
    <w:pPr>
      <w:spacing w:after="160" w:line="259" w:lineRule="auto"/>
    </w:pPr>
  </w:style>
  <w:style w:type="paragraph" w:customStyle="1" w:styleId="167E50AF799D4813B8FA2AF3BDED4C51">
    <w:name w:val="167E50AF799D4813B8FA2AF3BDED4C51"/>
    <w:rsid w:val="00EF0DC0"/>
    <w:pPr>
      <w:spacing w:after="160" w:line="259" w:lineRule="auto"/>
    </w:pPr>
  </w:style>
  <w:style w:type="paragraph" w:customStyle="1" w:styleId="12F2286524BD47A6B72827B6DD734DB0">
    <w:name w:val="12F2286524BD47A6B72827B6DD734DB0"/>
    <w:rsid w:val="00EF0DC0"/>
    <w:pPr>
      <w:spacing w:after="160" w:line="259" w:lineRule="auto"/>
    </w:pPr>
  </w:style>
  <w:style w:type="paragraph" w:customStyle="1" w:styleId="F43B7D4E13204E34BC685F0BE723F31C">
    <w:name w:val="F43B7D4E13204E34BC685F0BE723F31C"/>
    <w:rsid w:val="00EF0DC0"/>
    <w:pPr>
      <w:spacing w:after="160" w:line="259" w:lineRule="auto"/>
    </w:pPr>
  </w:style>
  <w:style w:type="paragraph" w:customStyle="1" w:styleId="3966A5F440BE46718B8BDB2A7E708567">
    <w:name w:val="3966A5F440BE46718B8BDB2A7E708567"/>
    <w:rsid w:val="00EF0DC0"/>
    <w:pPr>
      <w:spacing w:after="160" w:line="259" w:lineRule="auto"/>
    </w:pPr>
  </w:style>
  <w:style w:type="paragraph" w:customStyle="1" w:styleId="4B924BB6C00B4DC7A6D486880DED65EA">
    <w:name w:val="4B924BB6C00B4DC7A6D486880DED65EA"/>
    <w:rsid w:val="00EF0DC0"/>
    <w:pPr>
      <w:spacing w:after="160" w:line="259" w:lineRule="auto"/>
    </w:pPr>
  </w:style>
  <w:style w:type="paragraph" w:customStyle="1" w:styleId="CFE47F0422F149D69AA92483E08135AA">
    <w:name w:val="CFE47F0422F149D69AA92483E08135AA"/>
    <w:rsid w:val="00EF0DC0"/>
    <w:pPr>
      <w:spacing w:after="160" w:line="259" w:lineRule="auto"/>
    </w:pPr>
  </w:style>
  <w:style w:type="paragraph" w:customStyle="1" w:styleId="1F82E026D607485CA365BA8E0DB94444">
    <w:name w:val="1F82E026D607485CA365BA8E0DB94444"/>
    <w:rsid w:val="00EF0DC0"/>
    <w:pPr>
      <w:spacing w:after="160" w:line="259" w:lineRule="auto"/>
    </w:pPr>
  </w:style>
  <w:style w:type="paragraph" w:customStyle="1" w:styleId="73690D3B3F5E44ABA3CCAF0809376FAD">
    <w:name w:val="73690D3B3F5E44ABA3CCAF0809376FAD"/>
    <w:rsid w:val="00EF0DC0"/>
    <w:pPr>
      <w:spacing w:after="160" w:line="259" w:lineRule="auto"/>
    </w:pPr>
  </w:style>
  <w:style w:type="paragraph" w:customStyle="1" w:styleId="30DAFD4B804A49E291AFF0454B20E082">
    <w:name w:val="30DAFD4B804A49E291AFF0454B20E082"/>
    <w:rsid w:val="00EF0DC0"/>
    <w:pPr>
      <w:spacing w:after="160" w:line="259" w:lineRule="auto"/>
    </w:pPr>
  </w:style>
  <w:style w:type="paragraph" w:customStyle="1" w:styleId="60203D436ACD4964B55A9D3C3B1667D7">
    <w:name w:val="60203D436ACD4964B55A9D3C3B1667D7"/>
    <w:rsid w:val="00EF0DC0"/>
    <w:pPr>
      <w:spacing w:after="160" w:line="259" w:lineRule="auto"/>
    </w:pPr>
  </w:style>
  <w:style w:type="paragraph" w:customStyle="1" w:styleId="5FF8760911494F4C96437AC9321C530D">
    <w:name w:val="5FF8760911494F4C96437AC9321C530D"/>
    <w:rsid w:val="00EF0DC0"/>
    <w:pPr>
      <w:spacing w:after="160" w:line="259" w:lineRule="auto"/>
    </w:pPr>
  </w:style>
  <w:style w:type="paragraph" w:customStyle="1" w:styleId="F10313AF8D7C4AFF99BD9394C88F8A21">
    <w:name w:val="F10313AF8D7C4AFF99BD9394C88F8A21"/>
    <w:rsid w:val="00EF0DC0"/>
    <w:pPr>
      <w:spacing w:after="160" w:line="259" w:lineRule="auto"/>
    </w:pPr>
  </w:style>
  <w:style w:type="paragraph" w:customStyle="1" w:styleId="86E10DD15B5345F38100D69A3FA676D9">
    <w:name w:val="86E10DD15B5345F38100D69A3FA676D9"/>
    <w:rsid w:val="00EF0DC0"/>
    <w:pPr>
      <w:spacing w:after="160" w:line="259" w:lineRule="auto"/>
    </w:pPr>
  </w:style>
  <w:style w:type="paragraph" w:customStyle="1" w:styleId="5F03DF1463A042ED8EFD65C305DCE61F">
    <w:name w:val="5F03DF1463A042ED8EFD65C305DCE61F"/>
    <w:rsid w:val="00EF0DC0"/>
    <w:pPr>
      <w:spacing w:after="160" w:line="259" w:lineRule="auto"/>
    </w:pPr>
  </w:style>
  <w:style w:type="paragraph" w:customStyle="1" w:styleId="61DCBA5C03EB402EBFD591A746C3F182">
    <w:name w:val="61DCBA5C03EB402EBFD591A746C3F182"/>
    <w:rsid w:val="00EF0DC0"/>
    <w:pPr>
      <w:spacing w:after="160" w:line="259" w:lineRule="auto"/>
    </w:pPr>
  </w:style>
  <w:style w:type="paragraph" w:customStyle="1" w:styleId="070FC1474D474244BEE35E5BD4C31DEA">
    <w:name w:val="070FC1474D474244BEE35E5BD4C31DEA"/>
    <w:rsid w:val="00EF0DC0"/>
    <w:pPr>
      <w:spacing w:after="160" w:line="259" w:lineRule="auto"/>
    </w:pPr>
  </w:style>
  <w:style w:type="paragraph" w:customStyle="1" w:styleId="69B447E99D7C4457A042635B91072352">
    <w:name w:val="69B447E99D7C4457A042635B91072352"/>
    <w:rsid w:val="00EF0DC0"/>
    <w:pPr>
      <w:spacing w:after="160" w:line="259" w:lineRule="auto"/>
    </w:pPr>
  </w:style>
  <w:style w:type="paragraph" w:customStyle="1" w:styleId="7A4B0783D3D34A6D806DADC0F8B751E9">
    <w:name w:val="7A4B0783D3D34A6D806DADC0F8B751E9"/>
    <w:rsid w:val="00EF0DC0"/>
    <w:pPr>
      <w:spacing w:after="160" w:line="259" w:lineRule="auto"/>
    </w:pPr>
  </w:style>
  <w:style w:type="paragraph" w:customStyle="1" w:styleId="4D79C9A771FE47F087978A15E26E0BAE">
    <w:name w:val="4D79C9A771FE47F087978A15E26E0BAE"/>
    <w:rsid w:val="00EF0DC0"/>
    <w:pPr>
      <w:spacing w:after="160" w:line="259" w:lineRule="auto"/>
    </w:pPr>
  </w:style>
  <w:style w:type="paragraph" w:customStyle="1" w:styleId="8E5408BAAEB54EBEBBD6DFB5DBEA7F6B">
    <w:name w:val="8E5408BAAEB54EBEBBD6DFB5DBEA7F6B"/>
    <w:rsid w:val="00EF0DC0"/>
    <w:pPr>
      <w:spacing w:after="160" w:line="259" w:lineRule="auto"/>
    </w:pPr>
  </w:style>
  <w:style w:type="paragraph" w:customStyle="1" w:styleId="DCB00E4BF6FC4FD89BA285922ED68E42">
    <w:name w:val="DCB00E4BF6FC4FD89BA285922ED68E42"/>
    <w:rsid w:val="00EF0DC0"/>
    <w:pPr>
      <w:spacing w:after="160" w:line="259" w:lineRule="auto"/>
    </w:pPr>
  </w:style>
  <w:style w:type="paragraph" w:customStyle="1" w:styleId="467045AC94C040BEB82D7CA7EE40F9C0">
    <w:name w:val="467045AC94C040BEB82D7CA7EE40F9C0"/>
    <w:rsid w:val="00EF0DC0"/>
    <w:pPr>
      <w:spacing w:after="160" w:line="259" w:lineRule="auto"/>
    </w:pPr>
  </w:style>
  <w:style w:type="paragraph" w:customStyle="1" w:styleId="3E9DE736817D4409874CABE0366D9748">
    <w:name w:val="3E9DE736817D4409874CABE0366D9748"/>
    <w:rsid w:val="00EF0DC0"/>
    <w:pPr>
      <w:spacing w:after="160" w:line="259" w:lineRule="auto"/>
    </w:pPr>
  </w:style>
  <w:style w:type="paragraph" w:customStyle="1" w:styleId="378989B2863E4A308F2DAC42292FE459">
    <w:name w:val="378989B2863E4A308F2DAC42292FE459"/>
    <w:rsid w:val="00EF0DC0"/>
    <w:pPr>
      <w:spacing w:after="160" w:line="259" w:lineRule="auto"/>
    </w:pPr>
  </w:style>
  <w:style w:type="paragraph" w:customStyle="1" w:styleId="11C42574425849CEA2AFC6F01DBA7EAD">
    <w:name w:val="11C42574425849CEA2AFC6F01DBA7EAD"/>
    <w:rsid w:val="00EF0DC0"/>
    <w:pPr>
      <w:spacing w:after="160" w:line="259" w:lineRule="auto"/>
    </w:pPr>
  </w:style>
  <w:style w:type="paragraph" w:customStyle="1" w:styleId="50BE5B52B53B4EC09A005C52B3709B69">
    <w:name w:val="50BE5B52B53B4EC09A005C52B3709B69"/>
    <w:rsid w:val="00EF0DC0"/>
    <w:pPr>
      <w:spacing w:after="160" w:line="259" w:lineRule="auto"/>
    </w:pPr>
  </w:style>
  <w:style w:type="paragraph" w:customStyle="1" w:styleId="54DE670B8214461398F95FD98CD548B5">
    <w:name w:val="54DE670B8214461398F95FD98CD548B5"/>
    <w:rsid w:val="00EF0DC0"/>
    <w:pPr>
      <w:spacing w:after="160" w:line="259" w:lineRule="auto"/>
    </w:pPr>
  </w:style>
  <w:style w:type="paragraph" w:customStyle="1" w:styleId="6D17D31A811C442D80B847761ACE7077">
    <w:name w:val="6D17D31A811C442D80B847761ACE7077"/>
    <w:rsid w:val="00EF0DC0"/>
    <w:pPr>
      <w:spacing w:after="160" w:line="259" w:lineRule="auto"/>
    </w:pPr>
  </w:style>
  <w:style w:type="paragraph" w:customStyle="1" w:styleId="4A009FFA4029412FA7A0FB57500BB880">
    <w:name w:val="4A009FFA4029412FA7A0FB57500BB880"/>
    <w:rsid w:val="00EF0DC0"/>
    <w:pPr>
      <w:spacing w:after="160" w:line="259" w:lineRule="auto"/>
    </w:pPr>
  </w:style>
  <w:style w:type="paragraph" w:customStyle="1" w:styleId="5BD1CF1AA8D24AD492990325D87BB7DA">
    <w:name w:val="5BD1CF1AA8D24AD492990325D87BB7DA"/>
    <w:rsid w:val="00EF0DC0"/>
    <w:pPr>
      <w:spacing w:after="160" w:line="259" w:lineRule="auto"/>
    </w:pPr>
  </w:style>
  <w:style w:type="paragraph" w:customStyle="1" w:styleId="30ABAA21CCED427E810862C8B55BD325">
    <w:name w:val="30ABAA21CCED427E810862C8B55BD325"/>
    <w:rsid w:val="00EF0DC0"/>
    <w:pPr>
      <w:spacing w:after="160" w:line="259" w:lineRule="auto"/>
    </w:pPr>
  </w:style>
  <w:style w:type="paragraph" w:customStyle="1" w:styleId="02684449E6A644B2B8BA2CE595065BAB">
    <w:name w:val="02684449E6A644B2B8BA2CE595065BAB"/>
    <w:rsid w:val="00EF0DC0"/>
    <w:pPr>
      <w:spacing w:after="160" w:line="259" w:lineRule="auto"/>
    </w:pPr>
  </w:style>
  <w:style w:type="paragraph" w:customStyle="1" w:styleId="D2E1F68F7B524806AB8B3F39D35291DA">
    <w:name w:val="D2E1F68F7B524806AB8B3F39D35291DA"/>
    <w:rsid w:val="00EF0DC0"/>
    <w:pPr>
      <w:spacing w:after="160" w:line="259" w:lineRule="auto"/>
    </w:pPr>
  </w:style>
  <w:style w:type="paragraph" w:customStyle="1" w:styleId="A0413094A00F4DCE8B80E79C5BB09F5E">
    <w:name w:val="A0413094A00F4DCE8B80E79C5BB09F5E"/>
    <w:rsid w:val="00EF0DC0"/>
    <w:pPr>
      <w:spacing w:after="160" w:line="259" w:lineRule="auto"/>
    </w:pPr>
  </w:style>
  <w:style w:type="paragraph" w:customStyle="1" w:styleId="E681D09187734994A4C94D2D48507B2C">
    <w:name w:val="E681D09187734994A4C94D2D48507B2C"/>
    <w:rsid w:val="00EF0DC0"/>
    <w:pPr>
      <w:spacing w:after="160" w:line="259" w:lineRule="auto"/>
    </w:pPr>
  </w:style>
  <w:style w:type="paragraph" w:customStyle="1" w:styleId="9CD816DA936F4FC9B2C8CE0BE0DA09F8">
    <w:name w:val="9CD816DA936F4FC9B2C8CE0BE0DA09F8"/>
    <w:rsid w:val="00EF0DC0"/>
    <w:pPr>
      <w:spacing w:after="160" w:line="259" w:lineRule="auto"/>
    </w:pPr>
  </w:style>
  <w:style w:type="paragraph" w:customStyle="1" w:styleId="FDD291EB5A6E475DA50E652D86DA624D">
    <w:name w:val="FDD291EB5A6E475DA50E652D86DA624D"/>
    <w:rsid w:val="00EF0DC0"/>
    <w:pPr>
      <w:spacing w:after="160" w:line="259" w:lineRule="auto"/>
    </w:pPr>
  </w:style>
  <w:style w:type="paragraph" w:customStyle="1" w:styleId="CEFC16DC847F45A389A24011839A4D03">
    <w:name w:val="CEFC16DC847F45A389A24011839A4D03"/>
    <w:rsid w:val="00EF0DC0"/>
    <w:pPr>
      <w:spacing w:after="160" w:line="259" w:lineRule="auto"/>
    </w:pPr>
  </w:style>
  <w:style w:type="paragraph" w:customStyle="1" w:styleId="7668E6134A1248F180D19273B8677982">
    <w:name w:val="7668E6134A1248F180D19273B8677982"/>
    <w:rsid w:val="00EF0DC0"/>
    <w:pPr>
      <w:spacing w:after="160" w:line="259" w:lineRule="auto"/>
    </w:pPr>
  </w:style>
  <w:style w:type="paragraph" w:customStyle="1" w:styleId="7B27C28362AF4FEDB0FE47EBD5CCF78C">
    <w:name w:val="7B27C28362AF4FEDB0FE47EBD5CCF78C"/>
    <w:rsid w:val="00EF0DC0"/>
    <w:pPr>
      <w:spacing w:after="160" w:line="259" w:lineRule="auto"/>
    </w:pPr>
  </w:style>
  <w:style w:type="paragraph" w:customStyle="1" w:styleId="0BC56372DDE8482DA17108453DE0D714">
    <w:name w:val="0BC56372DDE8482DA17108453DE0D714"/>
    <w:rsid w:val="00EF0DC0"/>
    <w:pPr>
      <w:spacing w:after="160" w:line="259" w:lineRule="auto"/>
    </w:pPr>
  </w:style>
  <w:style w:type="paragraph" w:customStyle="1" w:styleId="DFCC6A3A1AC54E43B74F9B4FFBF76054">
    <w:name w:val="DFCC6A3A1AC54E43B74F9B4FFBF76054"/>
    <w:rsid w:val="00EF0DC0"/>
    <w:pPr>
      <w:spacing w:after="160" w:line="259" w:lineRule="auto"/>
    </w:pPr>
  </w:style>
  <w:style w:type="paragraph" w:customStyle="1" w:styleId="AD58E299FEA940ED8161737FF2A3BCEE">
    <w:name w:val="AD58E299FEA940ED8161737FF2A3BCEE"/>
    <w:rsid w:val="00EF0DC0"/>
    <w:pPr>
      <w:spacing w:after="160" w:line="259" w:lineRule="auto"/>
    </w:pPr>
  </w:style>
  <w:style w:type="paragraph" w:customStyle="1" w:styleId="E252E51F20294EF6A83087A59B3B6415">
    <w:name w:val="E252E51F20294EF6A83087A59B3B6415"/>
    <w:rsid w:val="00EF0DC0"/>
    <w:pPr>
      <w:spacing w:after="160" w:line="259" w:lineRule="auto"/>
    </w:pPr>
  </w:style>
  <w:style w:type="paragraph" w:customStyle="1" w:styleId="79ED8858B4474CA1ACA25589E0C8E4B4">
    <w:name w:val="79ED8858B4474CA1ACA25589E0C8E4B4"/>
    <w:rsid w:val="00EF0DC0"/>
    <w:pPr>
      <w:spacing w:after="160" w:line="259" w:lineRule="auto"/>
    </w:pPr>
  </w:style>
  <w:style w:type="paragraph" w:customStyle="1" w:styleId="46BE004942504C179E74575572460BE1">
    <w:name w:val="46BE004942504C179E74575572460BE1"/>
    <w:rsid w:val="00EF0DC0"/>
    <w:pPr>
      <w:spacing w:after="160" w:line="259" w:lineRule="auto"/>
    </w:pPr>
  </w:style>
  <w:style w:type="paragraph" w:customStyle="1" w:styleId="CC94FEE905D04BFF89EA36F76DE5F709">
    <w:name w:val="CC94FEE905D04BFF89EA36F76DE5F709"/>
    <w:rsid w:val="00EF0DC0"/>
    <w:pPr>
      <w:spacing w:after="160" w:line="259" w:lineRule="auto"/>
    </w:pPr>
  </w:style>
  <w:style w:type="paragraph" w:customStyle="1" w:styleId="96BC1B23C9D64CF8A36B2055615DC7FA">
    <w:name w:val="96BC1B23C9D64CF8A36B2055615DC7FA"/>
    <w:rsid w:val="00EF0DC0"/>
    <w:pPr>
      <w:spacing w:after="160" w:line="259" w:lineRule="auto"/>
    </w:pPr>
  </w:style>
  <w:style w:type="paragraph" w:customStyle="1" w:styleId="B2EDC7C55F4B497F867494A9033FD12D">
    <w:name w:val="B2EDC7C55F4B497F867494A9033FD12D"/>
    <w:rsid w:val="00EF0DC0"/>
    <w:pPr>
      <w:spacing w:after="160" w:line="259" w:lineRule="auto"/>
    </w:pPr>
  </w:style>
  <w:style w:type="paragraph" w:customStyle="1" w:styleId="C924318307C043D690CAE67F2389327C">
    <w:name w:val="C924318307C043D690CAE67F2389327C"/>
    <w:rsid w:val="00EF0DC0"/>
    <w:pPr>
      <w:spacing w:after="160" w:line="259" w:lineRule="auto"/>
    </w:pPr>
  </w:style>
  <w:style w:type="paragraph" w:customStyle="1" w:styleId="0BD5E319A08443AE83EF9D433DEFF3EB">
    <w:name w:val="0BD5E319A08443AE83EF9D433DEFF3EB"/>
    <w:rsid w:val="00EF0DC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EC08E-2ABD-4D4A-87EA-660A9D4C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37988</Words>
  <Characters>216538</Characters>
  <Application>Microsoft Office Word</Application>
  <DocSecurity>0</DocSecurity>
  <Lines>1804</Lines>
  <Paragraphs>508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254018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2019-11-12T07:34:00Z</cp:lastPrinted>
  <dcterms:created xsi:type="dcterms:W3CDTF">2025-03-25T16:23:00Z</dcterms:created>
  <dcterms:modified xsi:type="dcterms:W3CDTF">2025-03-25T16:23:00Z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2025-03-25T16:23:19Z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179901ea-b0fe-4349-9a44-39ec31aa36df</vt:lpwstr>
  </property>
  <property fmtid="{D5CDD505-2E9C-101B-9397-08002B2CF9AE}" pid="11" name="MSIP_Label_54743a8a-75f7-4ac9-9741-a35bd0337f21_ContentBits">
    <vt:lpwstr>2</vt:lpwstr>
  </property>
</Properties>
</file>